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328D3" w14:textId="77777777" w:rsidR="008E68AA" w:rsidRPr="003147D5" w:rsidRDefault="008E68AA" w:rsidP="008E68AA">
      <w:pPr>
        <w:pStyle w:val="Criteriu"/>
        <w:spacing w:after="0" w:line="240" w:lineRule="auto"/>
        <w:jc w:val="center"/>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106872" w14:paraId="2ADB685C" w14:textId="77777777" w:rsidTr="004D67D7">
        <w:trPr>
          <w:trHeight w:val="1465"/>
        </w:trPr>
        <w:tc>
          <w:tcPr>
            <w:tcW w:w="9468" w:type="dxa"/>
          </w:tcPr>
          <w:p w14:paraId="0A1FFB12" w14:textId="77777777" w:rsidR="00106872" w:rsidRPr="00106872" w:rsidRDefault="00106872" w:rsidP="00106872">
            <w:pPr>
              <w:spacing w:before="0" w:after="0"/>
              <w:jc w:val="center"/>
              <w:rPr>
                <w:rFonts w:ascii="Calibri" w:eastAsia="Times New Roman" w:hAnsi="Calibri"/>
                <w:b/>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106872">
              <w:rPr>
                <w:rFonts w:ascii="Calibri" w:eastAsia="Times New Roman" w:hAnsi="Calibri"/>
                <w:b/>
                <w:sz w:val="24"/>
                <w:szCs w:val="24"/>
              </w:rPr>
              <w:t>PROGRAMUL REGIONAL SUD EST 2021-2027</w:t>
            </w:r>
          </w:p>
          <w:p w14:paraId="07EF84D6" w14:textId="77777777" w:rsidR="00106872" w:rsidRPr="00106872"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106872" w:rsidRDefault="00106872" w:rsidP="00106872">
            <w:pPr>
              <w:spacing w:before="0" w:after="0"/>
              <w:jc w:val="both"/>
              <w:rPr>
                <w:rFonts w:ascii="Calibri" w:hAnsi="Calibri"/>
                <w:b/>
                <w:sz w:val="24"/>
                <w:szCs w:val="24"/>
              </w:rPr>
            </w:pPr>
          </w:p>
          <w:p w14:paraId="288728A2" w14:textId="4EE65AA7" w:rsidR="00106872" w:rsidRPr="00106872" w:rsidRDefault="00F55666" w:rsidP="00106872">
            <w:pPr>
              <w:spacing w:before="0" w:after="0"/>
              <w:ind w:left="360"/>
              <w:jc w:val="both"/>
              <w:rPr>
                <w:rFonts w:ascii="Calibri" w:hAnsi="Calibri"/>
                <w:sz w:val="24"/>
                <w:szCs w:val="24"/>
              </w:rPr>
            </w:pPr>
            <w:r w:rsidRPr="00F55666">
              <w:rPr>
                <w:rFonts w:ascii="Calibri" w:hAnsi="Calibri"/>
                <w:b/>
                <w:sz w:val="24"/>
                <w:szCs w:val="24"/>
              </w:rPr>
              <w:t xml:space="preserve">Obiectiv de politică 4 - </w:t>
            </w:r>
            <w:r w:rsidRPr="00F55666">
              <w:rPr>
                <w:rFonts w:ascii="Calibri" w:hAnsi="Calibri"/>
                <w:sz w:val="24"/>
                <w:szCs w:val="24"/>
              </w:rPr>
              <w:t>O Europă mai socială și mai favorabilă incluziunii, prin implementarea Pilonului european al drepturilor sociale</w:t>
            </w:r>
            <w:bookmarkStart w:id="10" w:name="_Hlk92707683"/>
          </w:p>
          <w:p w14:paraId="642E98E1" w14:textId="77777777" w:rsidR="00106872" w:rsidRPr="00106872" w:rsidRDefault="00106872" w:rsidP="00106872">
            <w:pPr>
              <w:spacing w:before="0" w:after="0"/>
              <w:ind w:left="360"/>
              <w:jc w:val="both"/>
              <w:rPr>
                <w:rFonts w:ascii="Calibri" w:hAnsi="Calibri"/>
                <w:sz w:val="24"/>
                <w:szCs w:val="24"/>
              </w:rPr>
            </w:pPr>
          </w:p>
          <w:p w14:paraId="6AABDB42" w14:textId="77777777" w:rsidR="00106872" w:rsidRPr="00106872" w:rsidRDefault="00106872" w:rsidP="00106872">
            <w:pPr>
              <w:spacing w:before="0" w:after="0"/>
              <w:ind w:left="360"/>
              <w:jc w:val="both"/>
              <w:rPr>
                <w:rFonts w:ascii="Calibri" w:hAnsi="Calibri"/>
                <w:b/>
                <w:sz w:val="24"/>
                <w:szCs w:val="24"/>
              </w:rPr>
            </w:pPr>
          </w:p>
          <w:p w14:paraId="5CDDB446" w14:textId="46F8A802" w:rsidR="00106872" w:rsidRDefault="00F55666" w:rsidP="00106872">
            <w:pPr>
              <w:spacing w:before="0" w:after="0"/>
              <w:ind w:left="360"/>
              <w:jc w:val="both"/>
              <w:rPr>
                <w:rFonts w:ascii="Calibri" w:hAnsi="Calibri"/>
                <w:sz w:val="24"/>
                <w:szCs w:val="24"/>
              </w:rPr>
            </w:pPr>
            <w:r w:rsidRPr="00F55666">
              <w:rPr>
                <w:rFonts w:ascii="Calibri" w:hAnsi="Calibri"/>
                <w:b/>
                <w:sz w:val="24"/>
                <w:szCs w:val="24"/>
              </w:rPr>
              <w:t xml:space="preserve">Prioritatea 5 - </w:t>
            </w:r>
            <w:r w:rsidRPr="00F55666">
              <w:rPr>
                <w:rFonts w:ascii="Calibri" w:hAnsi="Calibri"/>
                <w:sz w:val="24"/>
                <w:szCs w:val="24"/>
              </w:rPr>
              <w:t>O regiune educată</w:t>
            </w:r>
          </w:p>
          <w:p w14:paraId="50D30D7B" w14:textId="77777777" w:rsidR="00F95D9B" w:rsidRPr="00106872" w:rsidRDefault="00F95D9B" w:rsidP="00106872">
            <w:pPr>
              <w:spacing w:before="0" w:after="0"/>
              <w:ind w:left="360"/>
              <w:jc w:val="both"/>
              <w:rPr>
                <w:rFonts w:ascii="Calibri" w:hAnsi="Calibri"/>
                <w:b/>
                <w:sz w:val="24"/>
                <w:szCs w:val="24"/>
              </w:rPr>
            </w:pPr>
          </w:p>
          <w:p w14:paraId="4059BB58" w14:textId="05D1BF16" w:rsidR="00106872" w:rsidRPr="00106872" w:rsidRDefault="00F55666" w:rsidP="00106872">
            <w:pPr>
              <w:spacing w:before="0" w:after="0"/>
              <w:ind w:left="360"/>
              <w:jc w:val="both"/>
              <w:rPr>
                <w:rFonts w:ascii="Calibri" w:hAnsi="Calibri"/>
                <w:sz w:val="24"/>
                <w:szCs w:val="24"/>
              </w:rPr>
            </w:pPr>
            <w:r w:rsidRPr="00F55666">
              <w:rPr>
                <w:rFonts w:ascii="Calibri" w:hAnsi="Calibri"/>
                <w:b/>
                <w:sz w:val="24"/>
                <w:szCs w:val="24"/>
              </w:rPr>
              <w:t xml:space="preserve">Obiectiv Specific RSO4.2. - </w:t>
            </w:r>
            <w:r w:rsidRPr="00F55666">
              <w:rPr>
                <w:rFonts w:ascii="Calibri" w:hAnsi="Calibri"/>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r w:rsidR="00106872" w:rsidRPr="00F55666">
              <w:rPr>
                <w:rFonts w:ascii="Calibri" w:hAnsi="Calibri"/>
                <w:sz w:val="24"/>
                <w:szCs w:val="24"/>
              </w:rPr>
              <w:t xml:space="preserve"> </w:t>
            </w:r>
          </w:p>
          <w:p w14:paraId="4D74F79C" w14:textId="77777777" w:rsidR="00106872" w:rsidRPr="00FB1D57" w:rsidRDefault="00106872" w:rsidP="00106872">
            <w:pPr>
              <w:spacing w:before="0" w:after="0"/>
              <w:ind w:left="360"/>
              <w:jc w:val="both"/>
              <w:rPr>
                <w:rFonts w:ascii="Calibri" w:hAnsi="Calibri"/>
                <w:sz w:val="24"/>
                <w:szCs w:val="24"/>
                <w:lang w:val="en-US"/>
              </w:rPr>
            </w:pPr>
          </w:p>
          <w:p w14:paraId="1B4BF0F1" w14:textId="4BA0C19A" w:rsidR="00106872" w:rsidRPr="00106872" w:rsidRDefault="009939E4" w:rsidP="00106872">
            <w:pPr>
              <w:spacing w:before="0" w:after="0"/>
              <w:ind w:left="360"/>
              <w:jc w:val="both"/>
              <w:rPr>
                <w:rFonts w:ascii="Calibri" w:hAnsi="Calibri"/>
                <w:b/>
                <w:sz w:val="24"/>
                <w:szCs w:val="24"/>
              </w:rPr>
            </w:pPr>
            <w:r w:rsidRPr="009939E4">
              <w:rPr>
                <w:rFonts w:ascii="Calibri" w:hAnsi="Calibri"/>
                <w:b/>
                <w:bCs/>
                <w:sz w:val="24"/>
                <w:szCs w:val="24"/>
              </w:rPr>
              <w:t xml:space="preserve">Acțiunea 5.1 - </w:t>
            </w:r>
            <w:r w:rsidRPr="009939E4">
              <w:rPr>
                <w:rFonts w:ascii="Calibri" w:hAnsi="Calibri"/>
                <w:bCs/>
                <w:sz w:val="24"/>
                <w:szCs w:val="24"/>
              </w:rPr>
              <w:t>Dezvoltarea infrastructurii educaționale la nivelul învățământului preșcolar</w:t>
            </w:r>
          </w:p>
          <w:bookmarkEnd w:id="10"/>
          <w:p w14:paraId="4B671C26" w14:textId="77777777" w:rsidR="00106872" w:rsidRPr="00106872" w:rsidRDefault="00106872" w:rsidP="00106872">
            <w:pPr>
              <w:spacing w:before="0" w:after="0"/>
              <w:jc w:val="both"/>
              <w:rPr>
                <w:rFonts w:asciiTheme="minorHAnsi" w:eastAsia="Times New Roman" w:hAnsiTheme="minorHAnsi" w:cstheme="minorHAnsi"/>
                <w:color w:val="000000" w:themeColor="text1"/>
                <w:sz w:val="24"/>
                <w:szCs w:val="24"/>
              </w:rPr>
            </w:pPr>
            <w:r w:rsidRPr="00106872">
              <w:rPr>
                <w:rFonts w:asciiTheme="minorHAnsi" w:eastAsia="Times New Roman" w:hAnsiTheme="minorHAnsi" w:cstheme="minorHAnsi"/>
                <w:color w:val="000000" w:themeColor="text1"/>
                <w:sz w:val="24"/>
                <w:szCs w:val="24"/>
              </w:rPr>
              <w:t xml:space="preserve">      </w:t>
            </w:r>
          </w:p>
          <w:p w14:paraId="4DAFCC66"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6C4142CA"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1EAC2224"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4CA68223"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tc>
      </w:tr>
    </w:tbl>
    <w:p w14:paraId="3E3F5DA0"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106D9767" w14:textId="77777777" w:rsidR="00E63690" w:rsidRPr="00E63690" w:rsidRDefault="00106872" w:rsidP="00E63690">
      <w:pPr>
        <w:spacing w:before="0" w:after="0"/>
        <w:rPr>
          <w:rFonts w:asciiTheme="minorHAnsi"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w:t>
      </w:r>
      <w:r w:rsidR="00E63690" w:rsidRPr="00E63690">
        <w:rPr>
          <w:rFonts w:asciiTheme="minorHAnsi" w:hAnsiTheme="minorHAnsi" w:cstheme="minorHAnsi"/>
          <w:b/>
          <w:bCs/>
          <w:color w:val="4472C4" w:themeColor="accent1"/>
          <w:sz w:val="24"/>
          <w:szCs w:val="24"/>
        </w:rPr>
        <w:t>GHIDUL SOLICITANTULUI</w:t>
      </w:r>
    </w:p>
    <w:p w14:paraId="11C9B865" w14:textId="57560CCE" w:rsidR="00106872" w:rsidRPr="00106872" w:rsidRDefault="00E63690" w:rsidP="00E63690">
      <w:pPr>
        <w:spacing w:before="0" w:after="0"/>
        <w:jc w:val="center"/>
        <w:rPr>
          <w:rFonts w:asciiTheme="minorHAnsi" w:eastAsia="Times New Roman" w:hAnsiTheme="minorHAnsi" w:cstheme="minorHAnsi"/>
          <w:b/>
          <w:bCs/>
          <w:color w:val="2F5496" w:themeColor="accent1" w:themeShade="BF"/>
          <w:sz w:val="24"/>
          <w:szCs w:val="24"/>
        </w:rPr>
      </w:pPr>
      <w:r w:rsidRPr="00E63690">
        <w:rPr>
          <w:rFonts w:asciiTheme="minorHAnsi" w:hAnsiTheme="minorHAnsi" w:cstheme="minorHAnsi"/>
          <w:b/>
          <w:bCs/>
          <w:color w:val="4472C4" w:themeColor="accent1"/>
          <w:sz w:val="24"/>
          <w:szCs w:val="24"/>
        </w:rPr>
        <w:t>Dezvoltarea infrastructurii educaționale la nivelul învățământului preșcolar</w:t>
      </w:r>
    </w:p>
    <w:p w14:paraId="02B3A4CE"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40C62975"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0D31574F"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08E2636E" w14:textId="77777777" w:rsidR="00E63690" w:rsidRPr="00E63690" w:rsidRDefault="00E63690" w:rsidP="00E63690">
      <w:pPr>
        <w:spacing w:before="0" w:after="0"/>
        <w:jc w:val="center"/>
        <w:rPr>
          <w:rFonts w:ascii="Calibri" w:hAnsi="Calibri"/>
          <w:b/>
          <w:bCs/>
          <w:color w:val="0070C0"/>
          <w:sz w:val="24"/>
          <w:szCs w:val="24"/>
        </w:rPr>
      </w:pPr>
      <w:r w:rsidRPr="00E63690">
        <w:rPr>
          <w:rFonts w:ascii="Calibri" w:hAnsi="Calibri"/>
          <w:b/>
          <w:bCs/>
          <w:color w:val="0070C0"/>
          <w:sz w:val="24"/>
          <w:szCs w:val="24"/>
        </w:rPr>
        <w:t xml:space="preserve">Apel PRSE/5.1/1/2023 </w:t>
      </w:r>
    </w:p>
    <w:p w14:paraId="700D2828" w14:textId="77777777" w:rsidR="00E63690" w:rsidRPr="00E63690" w:rsidRDefault="00E63690" w:rsidP="00E63690">
      <w:pPr>
        <w:spacing w:before="0" w:after="0"/>
        <w:jc w:val="center"/>
        <w:rPr>
          <w:rFonts w:ascii="Calibri" w:hAnsi="Calibri"/>
          <w:b/>
          <w:bCs/>
          <w:color w:val="0070C0"/>
          <w:sz w:val="24"/>
          <w:szCs w:val="24"/>
        </w:rPr>
      </w:pPr>
    </w:p>
    <w:p w14:paraId="025817F2" w14:textId="31FA0F52" w:rsidR="00106872" w:rsidRPr="00106872" w:rsidRDefault="00E63690" w:rsidP="00E63690">
      <w:pPr>
        <w:spacing w:before="0" w:after="0"/>
        <w:jc w:val="center"/>
        <w:rPr>
          <w:rFonts w:ascii="Calibri" w:hAnsi="Calibri"/>
          <w:b/>
          <w:bCs/>
          <w:color w:val="0070C0"/>
          <w:sz w:val="24"/>
          <w:szCs w:val="24"/>
        </w:rPr>
      </w:pPr>
      <w:r w:rsidRPr="00E63690">
        <w:rPr>
          <w:rFonts w:ascii="Calibri" w:hAnsi="Calibri"/>
          <w:b/>
          <w:bCs/>
          <w:color w:val="000000" w:themeColor="text1"/>
          <w:sz w:val="24"/>
          <w:szCs w:val="24"/>
        </w:rPr>
        <w:t xml:space="preserve">Versiune consultare publica </w:t>
      </w:r>
      <w:r w:rsidR="00106872" w:rsidRPr="00106872">
        <w:rPr>
          <w:rFonts w:ascii="Calibri" w:hAnsi="Calibri"/>
          <w:b/>
          <w:bCs/>
          <w:sz w:val="24"/>
          <w:szCs w:val="24"/>
        </w:rPr>
        <w:t>– draft</w:t>
      </w:r>
      <w:r w:rsidR="00635D9B">
        <w:rPr>
          <w:rFonts w:ascii="Calibri" w:hAnsi="Calibri"/>
          <w:b/>
          <w:bCs/>
          <w:sz w:val="24"/>
          <w:szCs w:val="24"/>
        </w:rPr>
        <w:t xml:space="preserve"> iunie</w:t>
      </w:r>
      <w:r w:rsidR="00106872" w:rsidRPr="00106872">
        <w:rPr>
          <w:rFonts w:ascii="Calibri" w:hAnsi="Calibri"/>
          <w:b/>
          <w:bCs/>
          <w:sz w:val="24"/>
          <w:szCs w:val="24"/>
        </w:rPr>
        <w:t xml:space="preserve"> 2023</w:t>
      </w:r>
    </w:p>
    <w:p w14:paraId="089B5564"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4A2792D4"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6B38B402" w14:textId="273D9EA6" w:rsidR="00106872" w:rsidRDefault="00106872" w:rsidP="00106872">
      <w:pPr>
        <w:spacing w:before="0" w:after="0"/>
        <w:rPr>
          <w:rFonts w:asciiTheme="minorHAnsi" w:eastAsia="Times New Roman" w:hAnsiTheme="minorHAnsi" w:cstheme="minorHAnsi"/>
          <w:color w:val="000000" w:themeColor="text1"/>
          <w:sz w:val="24"/>
          <w:szCs w:val="24"/>
        </w:rPr>
      </w:pPr>
    </w:p>
    <w:p w14:paraId="01FC14E9" w14:textId="0EC4ABB6" w:rsidR="00E43241" w:rsidRDefault="002D7572" w:rsidP="002D7572">
      <w:pPr>
        <w:tabs>
          <w:tab w:val="left" w:pos="5599"/>
        </w:tabs>
        <w:spacing w:before="0" w:after="0"/>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ab/>
      </w:r>
    </w:p>
    <w:p w14:paraId="30AC2A90" w14:textId="57E9AFB3" w:rsidR="005A3B18" w:rsidRDefault="005A3B18" w:rsidP="00106872">
      <w:pPr>
        <w:spacing w:before="0" w:after="0"/>
        <w:rPr>
          <w:rFonts w:asciiTheme="minorHAnsi" w:eastAsia="Times New Roman" w:hAnsiTheme="minorHAnsi" w:cstheme="minorHAnsi"/>
          <w:color w:val="000000" w:themeColor="text1"/>
          <w:sz w:val="24"/>
          <w:szCs w:val="24"/>
        </w:rPr>
      </w:pPr>
    </w:p>
    <w:p w14:paraId="3B065A9E" w14:textId="7DCF2B26" w:rsidR="005A3B18" w:rsidRDefault="005A3B18" w:rsidP="00106872">
      <w:pPr>
        <w:spacing w:before="0" w:after="0"/>
        <w:rPr>
          <w:rFonts w:asciiTheme="minorHAnsi" w:eastAsia="Times New Roman" w:hAnsiTheme="minorHAnsi" w:cstheme="minorHAnsi"/>
          <w:color w:val="000000" w:themeColor="text1"/>
          <w:sz w:val="24"/>
          <w:szCs w:val="24"/>
        </w:rPr>
      </w:pPr>
    </w:p>
    <w:p w14:paraId="0FB74326" w14:textId="0497C37A" w:rsidR="005A3B18" w:rsidRDefault="005A3B18" w:rsidP="00106872">
      <w:pPr>
        <w:spacing w:before="0" w:after="0"/>
        <w:rPr>
          <w:rFonts w:asciiTheme="minorHAnsi" w:eastAsia="Times New Roman" w:hAnsiTheme="minorHAnsi" w:cstheme="minorHAnsi"/>
          <w:color w:val="000000" w:themeColor="text1"/>
          <w:sz w:val="24"/>
          <w:szCs w:val="24"/>
        </w:rPr>
      </w:pPr>
    </w:p>
    <w:p w14:paraId="4D32DB6A" w14:textId="33183EE9" w:rsidR="005A3B18" w:rsidRDefault="005A3B18" w:rsidP="00106872">
      <w:pPr>
        <w:spacing w:before="0" w:after="0"/>
        <w:rPr>
          <w:rFonts w:asciiTheme="minorHAnsi" w:eastAsia="Times New Roman" w:hAnsiTheme="minorHAnsi" w:cstheme="minorHAnsi"/>
          <w:color w:val="000000" w:themeColor="text1"/>
          <w:sz w:val="24"/>
          <w:szCs w:val="24"/>
        </w:rPr>
      </w:pPr>
    </w:p>
    <w:p w14:paraId="44323C79" w14:textId="5646C0E7" w:rsidR="005A3B18" w:rsidRDefault="005A3B18" w:rsidP="00106872">
      <w:pPr>
        <w:spacing w:before="0" w:after="0"/>
        <w:rPr>
          <w:rFonts w:asciiTheme="minorHAnsi" w:eastAsia="Times New Roman" w:hAnsiTheme="minorHAnsi" w:cstheme="minorHAnsi"/>
          <w:color w:val="000000" w:themeColor="text1"/>
          <w:sz w:val="24"/>
          <w:szCs w:val="24"/>
        </w:rPr>
      </w:pPr>
    </w:p>
    <w:p w14:paraId="73633AAD" w14:textId="77777777" w:rsidR="005A3B18" w:rsidRDefault="005A3B18" w:rsidP="00106872">
      <w:pPr>
        <w:spacing w:before="0" w:after="0"/>
        <w:rPr>
          <w:rFonts w:asciiTheme="minorHAnsi" w:eastAsia="Times New Roman" w:hAnsiTheme="minorHAnsi" w:cstheme="minorHAnsi"/>
          <w:color w:val="000000" w:themeColor="text1"/>
          <w:sz w:val="24"/>
          <w:szCs w:val="24"/>
        </w:rPr>
      </w:pPr>
    </w:p>
    <w:p w14:paraId="10D2C2FF" w14:textId="77777777" w:rsidR="00E43241" w:rsidRDefault="00E43241" w:rsidP="00106872">
      <w:pPr>
        <w:spacing w:before="0" w:after="0"/>
        <w:rPr>
          <w:rFonts w:asciiTheme="minorHAnsi" w:eastAsia="Times New Roman" w:hAnsiTheme="minorHAnsi" w:cstheme="minorHAnsi"/>
          <w:color w:val="000000" w:themeColor="text1"/>
          <w:sz w:val="24"/>
          <w:szCs w:val="24"/>
        </w:rPr>
      </w:pPr>
    </w:p>
    <w:p w14:paraId="2C273C96" w14:textId="1AD4B650" w:rsidR="007D1765" w:rsidRPr="007D1765" w:rsidRDefault="007D1765" w:rsidP="007D1765">
      <w:pPr>
        <w:tabs>
          <w:tab w:val="left" w:pos="3270"/>
        </w:tabs>
        <w:spacing w:before="0" w:after="0"/>
        <w:rPr>
          <w:rFonts w:asciiTheme="minorHAnsi" w:eastAsia="Times New Roman" w:hAnsiTheme="minorHAnsi" w:cstheme="minorHAnsi"/>
          <w:color w:val="000000" w:themeColor="text1"/>
          <w:sz w:val="24"/>
          <w:szCs w:val="24"/>
        </w:rPr>
      </w:pPr>
      <w:r w:rsidRPr="007D1765">
        <w:rPr>
          <w:rFonts w:asciiTheme="minorHAnsi" w:eastAsia="Times New Roman" w:hAnsiTheme="minorHAnsi" w:cstheme="minorHAnsi"/>
          <w:color w:val="000000" w:themeColor="text1"/>
          <w:sz w:val="24"/>
          <w:szCs w:val="24"/>
        </w:rPr>
        <w:lastRenderedPageBreak/>
        <w:t>CUPRINS:</w:t>
      </w:r>
      <w:r>
        <w:rPr>
          <w:rFonts w:asciiTheme="minorHAnsi" w:eastAsia="Times New Roman" w:hAnsiTheme="minorHAnsi" w:cstheme="minorHAnsi"/>
          <w:color w:val="000000" w:themeColor="text1"/>
          <w:sz w:val="24"/>
          <w:szCs w:val="24"/>
        </w:rPr>
        <w:tab/>
      </w:r>
    </w:p>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52C273C1" w14:textId="16201CD9" w:rsidR="00763B75" w:rsidRDefault="00AF2842">
          <w:pPr>
            <w:pStyle w:val="TOC1"/>
            <w:rPr>
              <w:rFonts w:asciiTheme="minorHAnsi" w:eastAsiaTheme="minorEastAsia" w:hAnsiTheme="minorHAnsi" w:cstheme="minorBidi"/>
              <w:b w:val="0"/>
              <w:bCs w:val="0"/>
              <w:sz w:val="22"/>
              <w:szCs w:val="22"/>
              <w:lang w:val="en-GB" w:eastAsia="en-GB"/>
            </w:rPr>
          </w:pPr>
          <w:r w:rsidRPr="00F14F99">
            <w:rPr>
              <w:rFonts w:asciiTheme="minorHAnsi" w:hAnsiTheme="minorHAnsi" w:cstheme="minorHAnsi"/>
              <w:bCs w:val="0"/>
              <w:sz w:val="23"/>
              <w:szCs w:val="23"/>
            </w:rPr>
            <w:fldChar w:fldCharType="begin"/>
          </w:r>
          <w:r w:rsidRPr="00F14F99">
            <w:rPr>
              <w:rFonts w:asciiTheme="minorHAnsi" w:hAnsiTheme="minorHAnsi" w:cstheme="minorHAnsi"/>
              <w:sz w:val="23"/>
              <w:szCs w:val="23"/>
            </w:rPr>
            <w:instrText xml:space="preserve"> TOC \o "1-3" \h \z \u </w:instrText>
          </w:r>
          <w:r w:rsidRPr="00F14F99">
            <w:rPr>
              <w:rFonts w:asciiTheme="minorHAnsi" w:hAnsiTheme="minorHAnsi" w:cstheme="minorHAnsi"/>
              <w:bCs w:val="0"/>
              <w:sz w:val="23"/>
              <w:szCs w:val="23"/>
            </w:rPr>
            <w:fldChar w:fldCharType="separate"/>
          </w:r>
          <w:bookmarkStart w:id="11" w:name="_GoBack"/>
          <w:bookmarkEnd w:id="11"/>
          <w:r w:rsidR="00763B75" w:rsidRPr="003A661A">
            <w:rPr>
              <w:rStyle w:val="Hyperlink"/>
            </w:rPr>
            <w:fldChar w:fldCharType="begin"/>
          </w:r>
          <w:r w:rsidR="00763B75" w:rsidRPr="003A661A">
            <w:rPr>
              <w:rStyle w:val="Hyperlink"/>
            </w:rPr>
            <w:instrText xml:space="preserve"> </w:instrText>
          </w:r>
          <w:r w:rsidR="00763B75">
            <w:instrText>HYPERLINK \l "_Toc137037237"</w:instrText>
          </w:r>
          <w:r w:rsidR="00763B75" w:rsidRPr="003A661A">
            <w:rPr>
              <w:rStyle w:val="Hyperlink"/>
            </w:rPr>
            <w:instrText xml:space="preserve"> </w:instrText>
          </w:r>
          <w:r w:rsidR="00763B75" w:rsidRPr="003A661A">
            <w:rPr>
              <w:rStyle w:val="Hyperlink"/>
            </w:rPr>
          </w:r>
          <w:r w:rsidR="00763B75" w:rsidRPr="003A661A">
            <w:rPr>
              <w:rStyle w:val="Hyperlink"/>
            </w:rPr>
            <w:fldChar w:fldCharType="separate"/>
          </w:r>
          <w:r w:rsidR="00763B75" w:rsidRPr="003A661A">
            <w:rPr>
              <w:rStyle w:val="Hyperlink"/>
            </w:rPr>
            <w:t>1.</w:t>
          </w:r>
          <w:r w:rsidR="00763B75">
            <w:rPr>
              <w:rFonts w:asciiTheme="minorHAnsi" w:eastAsiaTheme="minorEastAsia" w:hAnsiTheme="minorHAnsi" w:cstheme="minorBidi"/>
              <w:b w:val="0"/>
              <w:bCs w:val="0"/>
              <w:sz w:val="22"/>
              <w:szCs w:val="22"/>
              <w:lang w:val="en-GB" w:eastAsia="en-GB"/>
            </w:rPr>
            <w:tab/>
          </w:r>
          <w:r w:rsidR="00763B75" w:rsidRPr="003A661A">
            <w:rPr>
              <w:rStyle w:val="Hyperlink"/>
            </w:rPr>
            <w:t>PREAMBUL, ABREVIERI ȘI GLOSAR</w:t>
          </w:r>
          <w:r w:rsidR="00763B75">
            <w:rPr>
              <w:webHidden/>
            </w:rPr>
            <w:tab/>
          </w:r>
          <w:r w:rsidR="00763B75">
            <w:rPr>
              <w:webHidden/>
            </w:rPr>
            <w:fldChar w:fldCharType="begin"/>
          </w:r>
          <w:r w:rsidR="00763B75">
            <w:rPr>
              <w:webHidden/>
            </w:rPr>
            <w:instrText xml:space="preserve"> PAGEREF _Toc137037237 \h </w:instrText>
          </w:r>
          <w:r w:rsidR="00763B75">
            <w:rPr>
              <w:webHidden/>
            </w:rPr>
          </w:r>
          <w:r w:rsidR="00763B75">
            <w:rPr>
              <w:webHidden/>
            </w:rPr>
            <w:fldChar w:fldCharType="separate"/>
          </w:r>
          <w:r w:rsidR="00763B75">
            <w:rPr>
              <w:webHidden/>
            </w:rPr>
            <w:t>6</w:t>
          </w:r>
          <w:r w:rsidR="00763B75">
            <w:rPr>
              <w:webHidden/>
            </w:rPr>
            <w:fldChar w:fldCharType="end"/>
          </w:r>
          <w:r w:rsidR="00763B75" w:rsidRPr="003A661A">
            <w:rPr>
              <w:rStyle w:val="Hyperlink"/>
            </w:rPr>
            <w:fldChar w:fldCharType="end"/>
          </w:r>
        </w:p>
        <w:p w14:paraId="08DF9BDE" w14:textId="1F619FB5"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38" w:history="1">
            <w:r w:rsidRPr="003A661A">
              <w:rPr>
                <w:rStyle w:val="Hyperlink"/>
                <w:noProof/>
              </w:rPr>
              <w:t>1.1.</w:t>
            </w:r>
            <w:r>
              <w:rPr>
                <w:rFonts w:asciiTheme="minorHAnsi" w:eastAsiaTheme="minorEastAsia" w:hAnsiTheme="minorHAnsi" w:cstheme="minorBidi"/>
                <w:noProof/>
                <w:sz w:val="22"/>
                <w:szCs w:val="22"/>
                <w:lang w:val="en-GB" w:eastAsia="en-GB"/>
              </w:rPr>
              <w:tab/>
            </w:r>
            <w:r w:rsidRPr="003A661A">
              <w:rPr>
                <w:rStyle w:val="Hyperlink"/>
                <w:noProof/>
              </w:rPr>
              <w:t>Preambul</w:t>
            </w:r>
            <w:r>
              <w:rPr>
                <w:noProof/>
                <w:webHidden/>
              </w:rPr>
              <w:tab/>
            </w:r>
            <w:r>
              <w:rPr>
                <w:noProof/>
                <w:webHidden/>
              </w:rPr>
              <w:fldChar w:fldCharType="begin"/>
            </w:r>
            <w:r>
              <w:rPr>
                <w:noProof/>
                <w:webHidden/>
              </w:rPr>
              <w:instrText xml:space="preserve"> PAGEREF _Toc137037238 \h </w:instrText>
            </w:r>
            <w:r>
              <w:rPr>
                <w:noProof/>
                <w:webHidden/>
              </w:rPr>
            </w:r>
            <w:r>
              <w:rPr>
                <w:noProof/>
                <w:webHidden/>
              </w:rPr>
              <w:fldChar w:fldCharType="separate"/>
            </w:r>
            <w:r>
              <w:rPr>
                <w:noProof/>
                <w:webHidden/>
              </w:rPr>
              <w:t>6</w:t>
            </w:r>
            <w:r>
              <w:rPr>
                <w:noProof/>
                <w:webHidden/>
              </w:rPr>
              <w:fldChar w:fldCharType="end"/>
            </w:r>
          </w:hyperlink>
        </w:p>
        <w:p w14:paraId="056B4495" w14:textId="5821F84D"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39" w:history="1">
            <w:r w:rsidRPr="003A661A">
              <w:rPr>
                <w:rStyle w:val="Hyperlink"/>
                <w:noProof/>
              </w:rPr>
              <w:t>1.2.</w:t>
            </w:r>
            <w:r>
              <w:rPr>
                <w:rFonts w:asciiTheme="minorHAnsi" w:eastAsiaTheme="minorEastAsia" w:hAnsiTheme="minorHAnsi" w:cstheme="minorBidi"/>
                <w:noProof/>
                <w:sz w:val="22"/>
                <w:szCs w:val="22"/>
                <w:lang w:val="en-GB" w:eastAsia="en-GB"/>
              </w:rPr>
              <w:tab/>
            </w:r>
            <w:r w:rsidRPr="003A661A">
              <w:rPr>
                <w:rStyle w:val="Hyperlink"/>
                <w:noProof/>
              </w:rPr>
              <w:t>Abrevieri</w:t>
            </w:r>
            <w:r>
              <w:rPr>
                <w:noProof/>
                <w:webHidden/>
              </w:rPr>
              <w:tab/>
            </w:r>
            <w:r>
              <w:rPr>
                <w:noProof/>
                <w:webHidden/>
              </w:rPr>
              <w:fldChar w:fldCharType="begin"/>
            </w:r>
            <w:r>
              <w:rPr>
                <w:noProof/>
                <w:webHidden/>
              </w:rPr>
              <w:instrText xml:space="preserve"> PAGEREF _Toc137037239 \h </w:instrText>
            </w:r>
            <w:r>
              <w:rPr>
                <w:noProof/>
                <w:webHidden/>
              </w:rPr>
            </w:r>
            <w:r>
              <w:rPr>
                <w:noProof/>
                <w:webHidden/>
              </w:rPr>
              <w:fldChar w:fldCharType="separate"/>
            </w:r>
            <w:r>
              <w:rPr>
                <w:noProof/>
                <w:webHidden/>
              </w:rPr>
              <w:t>6</w:t>
            </w:r>
            <w:r>
              <w:rPr>
                <w:noProof/>
                <w:webHidden/>
              </w:rPr>
              <w:fldChar w:fldCharType="end"/>
            </w:r>
          </w:hyperlink>
        </w:p>
        <w:p w14:paraId="7F32ACB1" w14:textId="18C9EAD9"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40" w:history="1">
            <w:r w:rsidRPr="003A661A">
              <w:rPr>
                <w:rStyle w:val="Hyperlink"/>
                <w:noProof/>
              </w:rPr>
              <w:t>1.3.</w:t>
            </w:r>
            <w:r>
              <w:rPr>
                <w:rFonts w:asciiTheme="minorHAnsi" w:eastAsiaTheme="minorEastAsia" w:hAnsiTheme="minorHAnsi" w:cstheme="minorBidi"/>
                <w:noProof/>
                <w:sz w:val="22"/>
                <w:szCs w:val="22"/>
                <w:lang w:val="en-GB" w:eastAsia="en-GB"/>
              </w:rPr>
              <w:tab/>
            </w:r>
            <w:r w:rsidRPr="003A661A">
              <w:rPr>
                <w:rStyle w:val="Hyperlink"/>
                <w:noProof/>
              </w:rPr>
              <w:t>Glosar</w:t>
            </w:r>
            <w:r>
              <w:rPr>
                <w:noProof/>
                <w:webHidden/>
              </w:rPr>
              <w:tab/>
            </w:r>
            <w:r>
              <w:rPr>
                <w:noProof/>
                <w:webHidden/>
              </w:rPr>
              <w:fldChar w:fldCharType="begin"/>
            </w:r>
            <w:r>
              <w:rPr>
                <w:noProof/>
                <w:webHidden/>
              </w:rPr>
              <w:instrText xml:space="preserve"> PAGEREF _Toc137037240 \h </w:instrText>
            </w:r>
            <w:r>
              <w:rPr>
                <w:noProof/>
                <w:webHidden/>
              </w:rPr>
            </w:r>
            <w:r>
              <w:rPr>
                <w:noProof/>
                <w:webHidden/>
              </w:rPr>
              <w:fldChar w:fldCharType="separate"/>
            </w:r>
            <w:r>
              <w:rPr>
                <w:noProof/>
                <w:webHidden/>
              </w:rPr>
              <w:t>7</w:t>
            </w:r>
            <w:r>
              <w:rPr>
                <w:noProof/>
                <w:webHidden/>
              </w:rPr>
              <w:fldChar w:fldCharType="end"/>
            </w:r>
          </w:hyperlink>
        </w:p>
        <w:p w14:paraId="5617F4B7" w14:textId="590F0074" w:rsidR="00763B75" w:rsidRDefault="00763B75">
          <w:pPr>
            <w:pStyle w:val="TOC1"/>
            <w:rPr>
              <w:rFonts w:asciiTheme="minorHAnsi" w:eastAsiaTheme="minorEastAsia" w:hAnsiTheme="minorHAnsi" w:cstheme="minorBidi"/>
              <w:b w:val="0"/>
              <w:bCs w:val="0"/>
              <w:sz w:val="22"/>
              <w:szCs w:val="22"/>
              <w:lang w:val="en-GB" w:eastAsia="en-GB"/>
            </w:rPr>
          </w:pPr>
          <w:hyperlink w:anchor="_Toc137037241" w:history="1">
            <w:r w:rsidRPr="003A661A">
              <w:rPr>
                <w:rStyle w:val="Hyperlink"/>
              </w:rPr>
              <w:t>2.</w:t>
            </w:r>
            <w:r>
              <w:rPr>
                <w:rFonts w:asciiTheme="minorHAnsi" w:eastAsiaTheme="minorEastAsia" w:hAnsiTheme="minorHAnsi" w:cstheme="minorBidi"/>
                <w:b w:val="0"/>
                <w:bCs w:val="0"/>
                <w:sz w:val="22"/>
                <w:szCs w:val="22"/>
                <w:lang w:val="en-GB" w:eastAsia="en-GB"/>
              </w:rPr>
              <w:tab/>
            </w:r>
            <w:r w:rsidRPr="003A661A">
              <w:rPr>
                <w:rStyle w:val="Hyperlink"/>
              </w:rPr>
              <w:t>ELEMENTE DE CONTEXT</w:t>
            </w:r>
            <w:r>
              <w:rPr>
                <w:webHidden/>
              </w:rPr>
              <w:tab/>
            </w:r>
            <w:r>
              <w:rPr>
                <w:webHidden/>
              </w:rPr>
              <w:fldChar w:fldCharType="begin"/>
            </w:r>
            <w:r>
              <w:rPr>
                <w:webHidden/>
              </w:rPr>
              <w:instrText xml:space="preserve"> PAGEREF _Toc137037241 \h </w:instrText>
            </w:r>
            <w:r>
              <w:rPr>
                <w:webHidden/>
              </w:rPr>
            </w:r>
            <w:r>
              <w:rPr>
                <w:webHidden/>
              </w:rPr>
              <w:fldChar w:fldCharType="separate"/>
            </w:r>
            <w:r>
              <w:rPr>
                <w:webHidden/>
              </w:rPr>
              <w:t>11</w:t>
            </w:r>
            <w:r>
              <w:rPr>
                <w:webHidden/>
              </w:rPr>
              <w:fldChar w:fldCharType="end"/>
            </w:r>
          </w:hyperlink>
        </w:p>
        <w:p w14:paraId="7013F867" w14:textId="756A97EF"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42" w:history="1">
            <w:r w:rsidRPr="003A661A">
              <w:rPr>
                <w:rStyle w:val="Hyperlink"/>
                <w:noProof/>
              </w:rPr>
              <w:t>2.1.</w:t>
            </w:r>
            <w:r>
              <w:rPr>
                <w:rFonts w:asciiTheme="minorHAnsi" w:eastAsiaTheme="minorEastAsia" w:hAnsiTheme="minorHAnsi" w:cstheme="minorBidi"/>
                <w:noProof/>
                <w:sz w:val="22"/>
                <w:szCs w:val="22"/>
                <w:lang w:val="en-GB" w:eastAsia="en-GB"/>
              </w:rPr>
              <w:tab/>
            </w:r>
            <w:r w:rsidRPr="003A661A">
              <w:rPr>
                <w:rStyle w:val="Hyperlink"/>
                <w:noProof/>
              </w:rPr>
              <w:t>Informații generale PR Sud Est 2021 – 2027</w:t>
            </w:r>
            <w:r>
              <w:rPr>
                <w:noProof/>
                <w:webHidden/>
              </w:rPr>
              <w:tab/>
            </w:r>
            <w:r>
              <w:rPr>
                <w:noProof/>
                <w:webHidden/>
              </w:rPr>
              <w:fldChar w:fldCharType="begin"/>
            </w:r>
            <w:r>
              <w:rPr>
                <w:noProof/>
                <w:webHidden/>
              </w:rPr>
              <w:instrText xml:space="preserve"> PAGEREF _Toc137037242 \h </w:instrText>
            </w:r>
            <w:r>
              <w:rPr>
                <w:noProof/>
                <w:webHidden/>
              </w:rPr>
            </w:r>
            <w:r>
              <w:rPr>
                <w:noProof/>
                <w:webHidden/>
              </w:rPr>
              <w:fldChar w:fldCharType="separate"/>
            </w:r>
            <w:r>
              <w:rPr>
                <w:noProof/>
                <w:webHidden/>
              </w:rPr>
              <w:t>11</w:t>
            </w:r>
            <w:r>
              <w:rPr>
                <w:noProof/>
                <w:webHidden/>
              </w:rPr>
              <w:fldChar w:fldCharType="end"/>
            </w:r>
          </w:hyperlink>
        </w:p>
        <w:p w14:paraId="492D8526" w14:textId="0F6BF5D0"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43" w:history="1">
            <w:r w:rsidRPr="003A661A">
              <w:rPr>
                <w:rStyle w:val="Hyperlink"/>
                <w:noProof/>
              </w:rPr>
              <w:t>2.2.</w:t>
            </w:r>
            <w:r>
              <w:rPr>
                <w:rFonts w:asciiTheme="minorHAnsi" w:eastAsiaTheme="minorEastAsia" w:hAnsiTheme="minorHAnsi" w:cstheme="minorBidi"/>
                <w:noProof/>
                <w:sz w:val="22"/>
                <w:szCs w:val="22"/>
                <w:lang w:val="en-GB" w:eastAsia="en-GB"/>
              </w:rPr>
              <w:tab/>
            </w:r>
            <w:r w:rsidRPr="003A661A">
              <w:rPr>
                <w:rStyle w:val="Hyperlink"/>
                <w:noProof/>
              </w:rPr>
              <w:t>Prioritatea/Fond/Obiectivul de politică/Obiectivul specific</w:t>
            </w:r>
            <w:r>
              <w:rPr>
                <w:noProof/>
                <w:webHidden/>
              </w:rPr>
              <w:tab/>
            </w:r>
            <w:r>
              <w:rPr>
                <w:noProof/>
                <w:webHidden/>
              </w:rPr>
              <w:fldChar w:fldCharType="begin"/>
            </w:r>
            <w:r>
              <w:rPr>
                <w:noProof/>
                <w:webHidden/>
              </w:rPr>
              <w:instrText xml:space="preserve"> PAGEREF _Toc137037243 \h </w:instrText>
            </w:r>
            <w:r>
              <w:rPr>
                <w:noProof/>
                <w:webHidden/>
              </w:rPr>
            </w:r>
            <w:r>
              <w:rPr>
                <w:noProof/>
                <w:webHidden/>
              </w:rPr>
              <w:fldChar w:fldCharType="separate"/>
            </w:r>
            <w:r>
              <w:rPr>
                <w:noProof/>
                <w:webHidden/>
              </w:rPr>
              <w:t>12</w:t>
            </w:r>
            <w:r>
              <w:rPr>
                <w:noProof/>
                <w:webHidden/>
              </w:rPr>
              <w:fldChar w:fldCharType="end"/>
            </w:r>
          </w:hyperlink>
        </w:p>
        <w:p w14:paraId="7259D4D9" w14:textId="5B8DD2AD"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44" w:history="1">
            <w:r w:rsidRPr="003A661A">
              <w:rPr>
                <w:rStyle w:val="Hyperlink"/>
                <w:noProof/>
              </w:rPr>
              <w:t>2.3.</w:t>
            </w:r>
            <w:r>
              <w:rPr>
                <w:rFonts w:asciiTheme="minorHAnsi" w:eastAsiaTheme="minorEastAsia" w:hAnsiTheme="minorHAnsi" w:cstheme="minorBidi"/>
                <w:noProof/>
                <w:sz w:val="22"/>
                <w:szCs w:val="22"/>
                <w:lang w:val="en-GB" w:eastAsia="en-GB"/>
              </w:rPr>
              <w:tab/>
            </w:r>
            <w:r w:rsidRPr="003A661A">
              <w:rPr>
                <w:rStyle w:val="Hyperlink"/>
                <w:noProof/>
              </w:rPr>
              <w:t>Reglementări europene și naționale, cadru strategic, documente programatice aplicabile</w:t>
            </w:r>
            <w:r>
              <w:rPr>
                <w:noProof/>
                <w:webHidden/>
              </w:rPr>
              <w:tab/>
            </w:r>
            <w:r>
              <w:rPr>
                <w:noProof/>
                <w:webHidden/>
              </w:rPr>
              <w:fldChar w:fldCharType="begin"/>
            </w:r>
            <w:r>
              <w:rPr>
                <w:noProof/>
                <w:webHidden/>
              </w:rPr>
              <w:instrText xml:space="preserve"> PAGEREF _Toc137037244 \h </w:instrText>
            </w:r>
            <w:r>
              <w:rPr>
                <w:noProof/>
                <w:webHidden/>
              </w:rPr>
            </w:r>
            <w:r>
              <w:rPr>
                <w:noProof/>
                <w:webHidden/>
              </w:rPr>
              <w:fldChar w:fldCharType="separate"/>
            </w:r>
            <w:r>
              <w:rPr>
                <w:noProof/>
                <w:webHidden/>
              </w:rPr>
              <w:t>12</w:t>
            </w:r>
            <w:r>
              <w:rPr>
                <w:noProof/>
                <w:webHidden/>
              </w:rPr>
              <w:fldChar w:fldCharType="end"/>
            </w:r>
          </w:hyperlink>
        </w:p>
        <w:p w14:paraId="7B47850F" w14:textId="3C3E89CC" w:rsidR="00763B75" w:rsidRDefault="00763B75">
          <w:pPr>
            <w:pStyle w:val="TOC1"/>
            <w:rPr>
              <w:rFonts w:asciiTheme="minorHAnsi" w:eastAsiaTheme="minorEastAsia" w:hAnsiTheme="minorHAnsi" w:cstheme="minorBidi"/>
              <w:b w:val="0"/>
              <w:bCs w:val="0"/>
              <w:sz w:val="22"/>
              <w:szCs w:val="22"/>
              <w:lang w:val="en-GB" w:eastAsia="en-GB"/>
            </w:rPr>
          </w:pPr>
          <w:hyperlink w:anchor="_Toc137037245" w:history="1">
            <w:r w:rsidRPr="003A661A">
              <w:rPr>
                <w:rStyle w:val="Hyperlink"/>
              </w:rPr>
              <w:t>3.</w:t>
            </w:r>
            <w:r>
              <w:rPr>
                <w:rFonts w:asciiTheme="minorHAnsi" w:eastAsiaTheme="minorEastAsia" w:hAnsiTheme="minorHAnsi" w:cstheme="minorBidi"/>
                <w:b w:val="0"/>
                <w:bCs w:val="0"/>
                <w:sz w:val="22"/>
                <w:szCs w:val="22"/>
                <w:lang w:val="en-GB" w:eastAsia="en-GB"/>
              </w:rPr>
              <w:tab/>
            </w:r>
            <w:r w:rsidRPr="003A661A">
              <w:rPr>
                <w:rStyle w:val="Hyperlink"/>
              </w:rPr>
              <w:t>ASPECTE SPECIFICE APELULUI DE PROIECTE</w:t>
            </w:r>
            <w:r>
              <w:rPr>
                <w:webHidden/>
              </w:rPr>
              <w:tab/>
            </w:r>
            <w:r>
              <w:rPr>
                <w:webHidden/>
              </w:rPr>
              <w:fldChar w:fldCharType="begin"/>
            </w:r>
            <w:r>
              <w:rPr>
                <w:webHidden/>
              </w:rPr>
              <w:instrText xml:space="preserve"> PAGEREF _Toc137037245 \h </w:instrText>
            </w:r>
            <w:r>
              <w:rPr>
                <w:webHidden/>
              </w:rPr>
            </w:r>
            <w:r>
              <w:rPr>
                <w:webHidden/>
              </w:rPr>
              <w:fldChar w:fldCharType="separate"/>
            </w:r>
            <w:r>
              <w:rPr>
                <w:webHidden/>
              </w:rPr>
              <w:t>16</w:t>
            </w:r>
            <w:r>
              <w:rPr>
                <w:webHidden/>
              </w:rPr>
              <w:fldChar w:fldCharType="end"/>
            </w:r>
          </w:hyperlink>
        </w:p>
        <w:p w14:paraId="01C896F3" w14:textId="57263ED5" w:rsidR="00763B75" w:rsidRDefault="00763B75">
          <w:pPr>
            <w:pStyle w:val="TOC2"/>
            <w:tabs>
              <w:tab w:val="right" w:leader="dot" w:pos="9204"/>
            </w:tabs>
            <w:rPr>
              <w:rFonts w:asciiTheme="minorHAnsi" w:eastAsiaTheme="minorEastAsia" w:hAnsiTheme="minorHAnsi" w:cstheme="minorBidi"/>
              <w:noProof/>
              <w:sz w:val="22"/>
              <w:szCs w:val="22"/>
              <w:lang w:val="en-GB" w:eastAsia="en-GB"/>
            </w:rPr>
          </w:pPr>
          <w:hyperlink w:anchor="_Toc137037246" w:history="1">
            <w:r w:rsidRPr="003A661A">
              <w:rPr>
                <w:rStyle w:val="Hyperlink"/>
                <w:noProof/>
              </w:rPr>
              <w:t>3.1 Tipul de apel</w:t>
            </w:r>
            <w:r>
              <w:rPr>
                <w:noProof/>
                <w:webHidden/>
              </w:rPr>
              <w:tab/>
            </w:r>
            <w:r>
              <w:rPr>
                <w:noProof/>
                <w:webHidden/>
              </w:rPr>
              <w:fldChar w:fldCharType="begin"/>
            </w:r>
            <w:r>
              <w:rPr>
                <w:noProof/>
                <w:webHidden/>
              </w:rPr>
              <w:instrText xml:space="preserve"> PAGEREF _Toc137037246 \h </w:instrText>
            </w:r>
            <w:r>
              <w:rPr>
                <w:noProof/>
                <w:webHidden/>
              </w:rPr>
            </w:r>
            <w:r>
              <w:rPr>
                <w:noProof/>
                <w:webHidden/>
              </w:rPr>
              <w:fldChar w:fldCharType="separate"/>
            </w:r>
            <w:r>
              <w:rPr>
                <w:noProof/>
                <w:webHidden/>
              </w:rPr>
              <w:t>16</w:t>
            </w:r>
            <w:r>
              <w:rPr>
                <w:noProof/>
                <w:webHidden/>
              </w:rPr>
              <w:fldChar w:fldCharType="end"/>
            </w:r>
          </w:hyperlink>
        </w:p>
        <w:p w14:paraId="07539D8E" w14:textId="38131F75" w:rsidR="00763B75" w:rsidRDefault="00763B75">
          <w:pPr>
            <w:pStyle w:val="TOC2"/>
            <w:tabs>
              <w:tab w:val="right" w:leader="dot" w:pos="9204"/>
            </w:tabs>
            <w:rPr>
              <w:rFonts w:asciiTheme="minorHAnsi" w:eastAsiaTheme="minorEastAsia" w:hAnsiTheme="minorHAnsi" w:cstheme="minorBidi"/>
              <w:noProof/>
              <w:sz w:val="22"/>
              <w:szCs w:val="22"/>
              <w:lang w:val="en-GB" w:eastAsia="en-GB"/>
            </w:rPr>
          </w:pPr>
          <w:hyperlink w:anchor="_Toc137037247" w:history="1">
            <w:r w:rsidRPr="003A661A">
              <w:rPr>
                <w:rStyle w:val="Hyperlink"/>
                <w:noProof/>
              </w:rPr>
              <w:t>3.2 Forma de sprijin ( granturi; instrumente financiare; premii)</w:t>
            </w:r>
            <w:r>
              <w:rPr>
                <w:noProof/>
                <w:webHidden/>
              </w:rPr>
              <w:tab/>
            </w:r>
            <w:r>
              <w:rPr>
                <w:noProof/>
                <w:webHidden/>
              </w:rPr>
              <w:fldChar w:fldCharType="begin"/>
            </w:r>
            <w:r>
              <w:rPr>
                <w:noProof/>
                <w:webHidden/>
              </w:rPr>
              <w:instrText xml:space="preserve"> PAGEREF _Toc137037247 \h </w:instrText>
            </w:r>
            <w:r>
              <w:rPr>
                <w:noProof/>
                <w:webHidden/>
              </w:rPr>
            </w:r>
            <w:r>
              <w:rPr>
                <w:noProof/>
                <w:webHidden/>
              </w:rPr>
              <w:fldChar w:fldCharType="separate"/>
            </w:r>
            <w:r>
              <w:rPr>
                <w:noProof/>
                <w:webHidden/>
              </w:rPr>
              <w:t>17</w:t>
            </w:r>
            <w:r>
              <w:rPr>
                <w:noProof/>
                <w:webHidden/>
              </w:rPr>
              <w:fldChar w:fldCharType="end"/>
            </w:r>
          </w:hyperlink>
        </w:p>
        <w:p w14:paraId="2DD009AF" w14:textId="1AE91581" w:rsidR="00763B75" w:rsidRDefault="00763B75">
          <w:pPr>
            <w:pStyle w:val="TOC2"/>
            <w:tabs>
              <w:tab w:val="right" w:leader="dot" w:pos="9204"/>
            </w:tabs>
            <w:rPr>
              <w:rFonts w:asciiTheme="minorHAnsi" w:eastAsiaTheme="minorEastAsia" w:hAnsiTheme="minorHAnsi" w:cstheme="minorBidi"/>
              <w:noProof/>
              <w:sz w:val="22"/>
              <w:szCs w:val="22"/>
              <w:lang w:val="en-GB" w:eastAsia="en-GB"/>
            </w:rPr>
          </w:pPr>
          <w:hyperlink w:anchor="_Toc137037248" w:history="1">
            <w:r w:rsidRPr="003A661A">
              <w:rPr>
                <w:rStyle w:val="Hyperlink"/>
                <w:noProof/>
              </w:rPr>
              <w:t>3.3 Bugetul alocat apelului de proiecte</w:t>
            </w:r>
            <w:r>
              <w:rPr>
                <w:noProof/>
                <w:webHidden/>
              </w:rPr>
              <w:tab/>
            </w:r>
            <w:r>
              <w:rPr>
                <w:noProof/>
                <w:webHidden/>
              </w:rPr>
              <w:fldChar w:fldCharType="begin"/>
            </w:r>
            <w:r>
              <w:rPr>
                <w:noProof/>
                <w:webHidden/>
              </w:rPr>
              <w:instrText xml:space="preserve"> PAGEREF _Toc137037248 \h </w:instrText>
            </w:r>
            <w:r>
              <w:rPr>
                <w:noProof/>
                <w:webHidden/>
              </w:rPr>
            </w:r>
            <w:r>
              <w:rPr>
                <w:noProof/>
                <w:webHidden/>
              </w:rPr>
              <w:fldChar w:fldCharType="separate"/>
            </w:r>
            <w:r>
              <w:rPr>
                <w:noProof/>
                <w:webHidden/>
              </w:rPr>
              <w:t>17</w:t>
            </w:r>
            <w:r>
              <w:rPr>
                <w:noProof/>
                <w:webHidden/>
              </w:rPr>
              <w:fldChar w:fldCharType="end"/>
            </w:r>
          </w:hyperlink>
        </w:p>
        <w:p w14:paraId="211058C8" w14:textId="24B2F991"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49" w:history="1">
            <w:r w:rsidRPr="003A661A">
              <w:rPr>
                <w:rStyle w:val="Hyperlink"/>
                <w:noProof/>
              </w:rPr>
              <w:t>3.4</w:t>
            </w:r>
            <w:r>
              <w:rPr>
                <w:rFonts w:asciiTheme="minorHAnsi" w:eastAsiaTheme="minorEastAsia" w:hAnsiTheme="minorHAnsi" w:cstheme="minorBidi"/>
                <w:noProof/>
                <w:sz w:val="22"/>
                <w:szCs w:val="22"/>
                <w:lang w:val="en-GB" w:eastAsia="en-GB"/>
              </w:rPr>
              <w:tab/>
            </w:r>
            <w:r w:rsidRPr="003A661A">
              <w:rPr>
                <w:rStyle w:val="Hyperlink"/>
                <w:noProof/>
              </w:rPr>
              <w:t>Rata de cofinanţare</w:t>
            </w:r>
            <w:r>
              <w:rPr>
                <w:noProof/>
                <w:webHidden/>
              </w:rPr>
              <w:tab/>
            </w:r>
            <w:r>
              <w:rPr>
                <w:noProof/>
                <w:webHidden/>
              </w:rPr>
              <w:fldChar w:fldCharType="begin"/>
            </w:r>
            <w:r>
              <w:rPr>
                <w:noProof/>
                <w:webHidden/>
              </w:rPr>
              <w:instrText xml:space="preserve"> PAGEREF _Toc137037249 \h </w:instrText>
            </w:r>
            <w:r>
              <w:rPr>
                <w:noProof/>
                <w:webHidden/>
              </w:rPr>
            </w:r>
            <w:r>
              <w:rPr>
                <w:noProof/>
                <w:webHidden/>
              </w:rPr>
              <w:fldChar w:fldCharType="separate"/>
            </w:r>
            <w:r>
              <w:rPr>
                <w:noProof/>
                <w:webHidden/>
              </w:rPr>
              <w:t>17</w:t>
            </w:r>
            <w:r>
              <w:rPr>
                <w:noProof/>
                <w:webHidden/>
              </w:rPr>
              <w:fldChar w:fldCharType="end"/>
            </w:r>
          </w:hyperlink>
        </w:p>
        <w:p w14:paraId="0B2AAF90" w14:textId="2755FAF0" w:rsidR="00763B75" w:rsidRDefault="00763B75">
          <w:pPr>
            <w:pStyle w:val="TOC2"/>
            <w:tabs>
              <w:tab w:val="right" w:leader="dot" w:pos="9204"/>
            </w:tabs>
            <w:rPr>
              <w:rFonts w:asciiTheme="minorHAnsi" w:eastAsiaTheme="minorEastAsia" w:hAnsiTheme="minorHAnsi" w:cstheme="minorBidi"/>
              <w:noProof/>
              <w:sz w:val="22"/>
              <w:szCs w:val="22"/>
              <w:lang w:val="en-GB" w:eastAsia="en-GB"/>
            </w:rPr>
          </w:pPr>
          <w:hyperlink w:anchor="_Toc137037250" w:history="1">
            <w:r w:rsidRPr="003A661A">
              <w:rPr>
                <w:rStyle w:val="Hyperlink"/>
                <w:noProof/>
              </w:rPr>
              <w:t xml:space="preserve">3.5 Zona </w:t>
            </w:r>
            <w:r w:rsidRPr="003A661A">
              <w:rPr>
                <w:rStyle w:val="Hyperlink"/>
                <w:noProof/>
                <w:lang w:val="en-US"/>
              </w:rPr>
              <w:t>/ zonele geografică(e) vizată(e) de apelul de Proiecte</w:t>
            </w:r>
            <w:r>
              <w:rPr>
                <w:noProof/>
                <w:webHidden/>
              </w:rPr>
              <w:tab/>
            </w:r>
            <w:r>
              <w:rPr>
                <w:noProof/>
                <w:webHidden/>
              </w:rPr>
              <w:fldChar w:fldCharType="begin"/>
            </w:r>
            <w:r>
              <w:rPr>
                <w:noProof/>
                <w:webHidden/>
              </w:rPr>
              <w:instrText xml:space="preserve"> PAGEREF _Toc137037250 \h </w:instrText>
            </w:r>
            <w:r>
              <w:rPr>
                <w:noProof/>
                <w:webHidden/>
              </w:rPr>
            </w:r>
            <w:r>
              <w:rPr>
                <w:noProof/>
                <w:webHidden/>
              </w:rPr>
              <w:fldChar w:fldCharType="separate"/>
            </w:r>
            <w:r>
              <w:rPr>
                <w:noProof/>
                <w:webHidden/>
              </w:rPr>
              <w:t>18</w:t>
            </w:r>
            <w:r>
              <w:rPr>
                <w:noProof/>
                <w:webHidden/>
              </w:rPr>
              <w:fldChar w:fldCharType="end"/>
            </w:r>
          </w:hyperlink>
        </w:p>
        <w:p w14:paraId="7F9DDA4C" w14:textId="7CBF3BE8" w:rsidR="00763B75" w:rsidRDefault="00763B75">
          <w:pPr>
            <w:pStyle w:val="TOC2"/>
            <w:tabs>
              <w:tab w:val="right" w:leader="dot" w:pos="9204"/>
            </w:tabs>
            <w:rPr>
              <w:rFonts w:asciiTheme="minorHAnsi" w:eastAsiaTheme="minorEastAsia" w:hAnsiTheme="minorHAnsi" w:cstheme="minorBidi"/>
              <w:noProof/>
              <w:sz w:val="22"/>
              <w:szCs w:val="22"/>
              <w:lang w:val="en-GB" w:eastAsia="en-GB"/>
            </w:rPr>
          </w:pPr>
          <w:hyperlink w:anchor="_Toc137037251" w:history="1">
            <w:r w:rsidRPr="003A661A">
              <w:rPr>
                <w:rStyle w:val="Hyperlink"/>
                <w:noProof/>
              </w:rPr>
              <w:t>3.6 Acțiuni sprijinite în cadrul apelului</w:t>
            </w:r>
            <w:r>
              <w:rPr>
                <w:noProof/>
                <w:webHidden/>
              </w:rPr>
              <w:tab/>
            </w:r>
            <w:r>
              <w:rPr>
                <w:noProof/>
                <w:webHidden/>
              </w:rPr>
              <w:fldChar w:fldCharType="begin"/>
            </w:r>
            <w:r>
              <w:rPr>
                <w:noProof/>
                <w:webHidden/>
              </w:rPr>
              <w:instrText xml:space="preserve"> PAGEREF _Toc137037251 \h </w:instrText>
            </w:r>
            <w:r>
              <w:rPr>
                <w:noProof/>
                <w:webHidden/>
              </w:rPr>
            </w:r>
            <w:r>
              <w:rPr>
                <w:noProof/>
                <w:webHidden/>
              </w:rPr>
              <w:fldChar w:fldCharType="separate"/>
            </w:r>
            <w:r>
              <w:rPr>
                <w:noProof/>
                <w:webHidden/>
              </w:rPr>
              <w:t>18</w:t>
            </w:r>
            <w:r>
              <w:rPr>
                <w:noProof/>
                <w:webHidden/>
              </w:rPr>
              <w:fldChar w:fldCharType="end"/>
            </w:r>
          </w:hyperlink>
        </w:p>
        <w:p w14:paraId="65CC99E5" w14:textId="22FC9670" w:rsidR="00763B75" w:rsidRDefault="00763B75">
          <w:pPr>
            <w:pStyle w:val="TOC2"/>
            <w:tabs>
              <w:tab w:val="right" w:leader="dot" w:pos="9204"/>
            </w:tabs>
            <w:rPr>
              <w:rFonts w:asciiTheme="minorHAnsi" w:eastAsiaTheme="minorEastAsia" w:hAnsiTheme="minorHAnsi" w:cstheme="minorBidi"/>
              <w:noProof/>
              <w:sz w:val="22"/>
              <w:szCs w:val="22"/>
              <w:lang w:val="en-GB" w:eastAsia="en-GB"/>
            </w:rPr>
          </w:pPr>
          <w:hyperlink w:anchor="_Toc137037252" w:history="1">
            <w:r w:rsidRPr="003A661A">
              <w:rPr>
                <w:rStyle w:val="Hyperlink"/>
                <w:noProof/>
              </w:rPr>
              <w:t>3.7 Grup ţintă vizat de apelul de proiecte</w:t>
            </w:r>
            <w:r>
              <w:rPr>
                <w:noProof/>
                <w:webHidden/>
              </w:rPr>
              <w:tab/>
            </w:r>
            <w:r>
              <w:rPr>
                <w:noProof/>
                <w:webHidden/>
              </w:rPr>
              <w:fldChar w:fldCharType="begin"/>
            </w:r>
            <w:r>
              <w:rPr>
                <w:noProof/>
                <w:webHidden/>
              </w:rPr>
              <w:instrText xml:space="preserve"> PAGEREF _Toc137037252 \h </w:instrText>
            </w:r>
            <w:r>
              <w:rPr>
                <w:noProof/>
                <w:webHidden/>
              </w:rPr>
            </w:r>
            <w:r>
              <w:rPr>
                <w:noProof/>
                <w:webHidden/>
              </w:rPr>
              <w:fldChar w:fldCharType="separate"/>
            </w:r>
            <w:r>
              <w:rPr>
                <w:noProof/>
                <w:webHidden/>
              </w:rPr>
              <w:t>20</w:t>
            </w:r>
            <w:r>
              <w:rPr>
                <w:noProof/>
                <w:webHidden/>
              </w:rPr>
              <w:fldChar w:fldCharType="end"/>
            </w:r>
          </w:hyperlink>
        </w:p>
        <w:p w14:paraId="7538C738" w14:textId="5E6BC3F9" w:rsidR="00763B75" w:rsidRDefault="00763B75">
          <w:pPr>
            <w:pStyle w:val="TOC2"/>
            <w:tabs>
              <w:tab w:val="right" w:leader="dot" w:pos="9204"/>
            </w:tabs>
            <w:rPr>
              <w:rFonts w:asciiTheme="minorHAnsi" w:eastAsiaTheme="minorEastAsia" w:hAnsiTheme="minorHAnsi" w:cstheme="minorBidi"/>
              <w:noProof/>
              <w:sz w:val="22"/>
              <w:szCs w:val="22"/>
              <w:lang w:val="en-GB" w:eastAsia="en-GB"/>
            </w:rPr>
          </w:pPr>
          <w:hyperlink w:anchor="_Toc137037253" w:history="1">
            <w:r w:rsidRPr="003A661A">
              <w:rPr>
                <w:rStyle w:val="Hyperlink"/>
                <w:noProof/>
              </w:rPr>
              <w:t>3.8 Indicatori</w:t>
            </w:r>
            <w:r>
              <w:rPr>
                <w:noProof/>
                <w:webHidden/>
              </w:rPr>
              <w:tab/>
            </w:r>
            <w:r>
              <w:rPr>
                <w:noProof/>
                <w:webHidden/>
              </w:rPr>
              <w:fldChar w:fldCharType="begin"/>
            </w:r>
            <w:r>
              <w:rPr>
                <w:noProof/>
                <w:webHidden/>
              </w:rPr>
              <w:instrText xml:space="preserve"> PAGEREF _Toc137037253 \h </w:instrText>
            </w:r>
            <w:r>
              <w:rPr>
                <w:noProof/>
                <w:webHidden/>
              </w:rPr>
            </w:r>
            <w:r>
              <w:rPr>
                <w:noProof/>
                <w:webHidden/>
              </w:rPr>
              <w:fldChar w:fldCharType="separate"/>
            </w:r>
            <w:r>
              <w:rPr>
                <w:noProof/>
                <w:webHidden/>
              </w:rPr>
              <w:t>20</w:t>
            </w:r>
            <w:r>
              <w:rPr>
                <w:noProof/>
                <w:webHidden/>
              </w:rPr>
              <w:fldChar w:fldCharType="end"/>
            </w:r>
          </w:hyperlink>
        </w:p>
        <w:p w14:paraId="1E3FB82A" w14:textId="66721009" w:rsidR="00763B75" w:rsidRDefault="00763B75">
          <w:pPr>
            <w:pStyle w:val="TOC3"/>
            <w:rPr>
              <w:rFonts w:eastAsiaTheme="minorEastAsia" w:cstheme="minorBidi"/>
              <w:iCs w:val="0"/>
              <w:sz w:val="22"/>
              <w:szCs w:val="22"/>
              <w:lang w:val="en-GB" w:eastAsia="en-GB"/>
            </w:rPr>
          </w:pPr>
          <w:hyperlink w:anchor="_Toc137037254" w:history="1">
            <w:r w:rsidRPr="003A661A">
              <w:rPr>
                <w:rStyle w:val="Hyperlink"/>
              </w:rPr>
              <w:t>3.8.1. Indicatori de realizare</w:t>
            </w:r>
            <w:r>
              <w:rPr>
                <w:webHidden/>
              </w:rPr>
              <w:tab/>
            </w:r>
            <w:r>
              <w:rPr>
                <w:webHidden/>
              </w:rPr>
              <w:fldChar w:fldCharType="begin"/>
            </w:r>
            <w:r>
              <w:rPr>
                <w:webHidden/>
              </w:rPr>
              <w:instrText xml:space="preserve"> PAGEREF _Toc137037254 \h </w:instrText>
            </w:r>
            <w:r>
              <w:rPr>
                <w:webHidden/>
              </w:rPr>
            </w:r>
            <w:r>
              <w:rPr>
                <w:webHidden/>
              </w:rPr>
              <w:fldChar w:fldCharType="separate"/>
            </w:r>
            <w:r>
              <w:rPr>
                <w:webHidden/>
              </w:rPr>
              <w:t>20</w:t>
            </w:r>
            <w:r>
              <w:rPr>
                <w:webHidden/>
              </w:rPr>
              <w:fldChar w:fldCharType="end"/>
            </w:r>
          </w:hyperlink>
        </w:p>
        <w:p w14:paraId="0D88F0D0" w14:textId="5CB742ED" w:rsidR="00763B75" w:rsidRDefault="00763B75">
          <w:pPr>
            <w:pStyle w:val="TOC3"/>
            <w:rPr>
              <w:rFonts w:eastAsiaTheme="minorEastAsia" w:cstheme="minorBidi"/>
              <w:iCs w:val="0"/>
              <w:sz w:val="22"/>
              <w:szCs w:val="22"/>
              <w:lang w:val="en-GB" w:eastAsia="en-GB"/>
            </w:rPr>
          </w:pPr>
          <w:hyperlink w:anchor="_Toc137037255" w:history="1">
            <w:r w:rsidRPr="003A661A">
              <w:rPr>
                <w:rStyle w:val="Hyperlink"/>
              </w:rPr>
              <w:t>3.8.2.</w:t>
            </w:r>
            <w:r>
              <w:rPr>
                <w:rFonts w:eastAsiaTheme="minorEastAsia" w:cstheme="minorBidi"/>
                <w:iCs w:val="0"/>
                <w:sz w:val="22"/>
                <w:szCs w:val="22"/>
                <w:lang w:val="en-GB" w:eastAsia="en-GB"/>
              </w:rPr>
              <w:tab/>
            </w:r>
            <w:r w:rsidRPr="003A661A">
              <w:rPr>
                <w:rStyle w:val="Hyperlink"/>
              </w:rPr>
              <w:t>Indicatori de rezultat</w:t>
            </w:r>
            <w:r>
              <w:rPr>
                <w:webHidden/>
              </w:rPr>
              <w:tab/>
            </w:r>
            <w:r>
              <w:rPr>
                <w:webHidden/>
              </w:rPr>
              <w:fldChar w:fldCharType="begin"/>
            </w:r>
            <w:r>
              <w:rPr>
                <w:webHidden/>
              </w:rPr>
              <w:instrText xml:space="preserve"> PAGEREF _Toc137037255 \h </w:instrText>
            </w:r>
            <w:r>
              <w:rPr>
                <w:webHidden/>
              </w:rPr>
            </w:r>
            <w:r>
              <w:rPr>
                <w:webHidden/>
              </w:rPr>
              <w:fldChar w:fldCharType="separate"/>
            </w:r>
            <w:r>
              <w:rPr>
                <w:webHidden/>
              </w:rPr>
              <w:t>20</w:t>
            </w:r>
            <w:r>
              <w:rPr>
                <w:webHidden/>
              </w:rPr>
              <w:fldChar w:fldCharType="end"/>
            </w:r>
          </w:hyperlink>
        </w:p>
        <w:p w14:paraId="598B0EF6" w14:textId="2AACF76F" w:rsidR="00763B75" w:rsidRDefault="00763B75">
          <w:pPr>
            <w:pStyle w:val="TOC3"/>
            <w:rPr>
              <w:rFonts w:eastAsiaTheme="minorEastAsia" w:cstheme="minorBidi"/>
              <w:iCs w:val="0"/>
              <w:sz w:val="22"/>
              <w:szCs w:val="22"/>
              <w:lang w:val="en-GB" w:eastAsia="en-GB"/>
            </w:rPr>
          </w:pPr>
          <w:hyperlink w:anchor="_Toc137037256" w:history="1">
            <w:r w:rsidRPr="003A661A">
              <w:rPr>
                <w:rStyle w:val="Hyperlink"/>
              </w:rPr>
              <w:t>3.8.3.</w:t>
            </w:r>
            <w:r>
              <w:rPr>
                <w:rFonts w:eastAsiaTheme="minorEastAsia" w:cstheme="minorBidi"/>
                <w:iCs w:val="0"/>
                <w:sz w:val="22"/>
                <w:szCs w:val="22"/>
                <w:lang w:val="en-GB" w:eastAsia="en-GB"/>
              </w:rPr>
              <w:tab/>
            </w:r>
            <w:r w:rsidRPr="003A661A">
              <w:rPr>
                <w:rStyle w:val="Hyperlink"/>
              </w:rPr>
              <w:t>Indicatori suplimentari specifici Apelului de Proiecte</w:t>
            </w:r>
            <w:r>
              <w:rPr>
                <w:webHidden/>
              </w:rPr>
              <w:tab/>
            </w:r>
            <w:r>
              <w:rPr>
                <w:webHidden/>
              </w:rPr>
              <w:fldChar w:fldCharType="begin"/>
            </w:r>
            <w:r>
              <w:rPr>
                <w:webHidden/>
              </w:rPr>
              <w:instrText xml:space="preserve"> PAGEREF _Toc137037256 \h </w:instrText>
            </w:r>
            <w:r>
              <w:rPr>
                <w:webHidden/>
              </w:rPr>
            </w:r>
            <w:r>
              <w:rPr>
                <w:webHidden/>
              </w:rPr>
              <w:fldChar w:fldCharType="separate"/>
            </w:r>
            <w:r>
              <w:rPr>
                <w:webHidden/>
              </w:rPr>
              <w:t>21</w:t>
            </w:r>
            <w:r>
              <w:rPr>
                <w:webHidden/>
              </w:rPr>
              <w:fldChar w:fldCharType="end"/>
            </w:r>
          </w:hyperlink>
        </w:p>
        <w:p w14:paraId="46C9E46F" w14:textId="5014A6B0"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57" w:history="1">
            <w:r w:rsidRPr="003A661A">
              <w:rPr>
                <w:rStyle w:val="Hyperlink"/>
                <w:noProof/>
              </w:rPr>
              <w:t>3.9.</w:t>
            </w:r>
            <w:r>
              <w:rPr>
                <w:rFonts w:asciiTheme="minorHAnsi" w:eastAsiaTheme="minorEastAsia" w:hAnsiTheme="minorHAnsi" w:cstheme="minorBidi"/>
                <w:noProof/>
                <w:sz w:val="22"/>
                <w:szCs w:val="22"/>
                <w:lang w:val="en-GB" w:eastAsia="en-GB"/>
              </w:rPr>
              <w:tab/>
            </w:r>
            <w:r w:rsidRPr="003A661A">
              <w:rPr>
                <w:rStyle w:val="Hyperlink"/>
                <w:noProof/>
              </w:rPr>
              <w:t>Rezultate așteptate</w:t>
            </w:r>
            <w:r>
              <w:rPr>
                <w:noProof/>
                <w:webHidden/>
              </w:rPr>
              <w:tab/>
            </w:r>
            <w:r>
              <w:rPr>
                <w:noProof/>
                <w:webHidden/>
              </w:rPr>
              <w:fldChar w:fldCharType="begin"/>
            </w:r>
            <w:r>
              <w:rPr>
                <w:noProof/>
                <w:webHidden/>
              </w:rPr>
              <w:instrText xml:space="preserve"> PAGEREF _Toc137037257 \h </w:instrText>
            </w:r>
            <w:r>
              <w:rPr>
                <w:noProof/>
                <w:webHidden/>
              </w:rPr>
            </w:r>
            <w:r>
              <w:rPr>
                <w:noProof/>
                <w:webHidden/>
              </w:rPr>
              <w:fldChar w:fldCharType="separate"/>
            </w:r>
            <w:r>
              <w:rPr>
                <w:noProof/>
                <w:webHidden/>
              </w:rPr>
              <w:t>22</w:t>
            </w:r>
            <w:r>
              <w:rPr>
                <w:noProof/>
                <w:webHidden/>
              </w:rPr>
              <w:fldChar w:fldCharType="end"/>
            </w:r>
          </w:hyperlink>
        </w:p>
        <w:p w14:paraId="4A4D53D6" w14:textId="2E29E923"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258" w:history="1">
            <w:r w:rsidRPr="003A661A">
              <w:rPr>
                <w:rStyle w:val="Hyperlink"/>
                <w:noProof/>
              </w:rPr>
              <w:t>3.10.</w:t>
            </w:r>
            <w:r>
              <w:rPr>
                <w:rFonts w:asciiTheme="minorHAnsi" w:eastAsiaTheme="minorEastAsia" w:hAnsiTheme="minorHAnsi" w:cstheme="minorBidi"/>
                <w:noProof/>
                <w:sz w:val="22"/>
                <w:szCs w:val="22"/>
                <w:lang w:val="en-GB" w:eastAsia="en-GB"/>
              </w:rPr>
              <w:tab/>
            </w:r>
            <w:r w:rsidRPr="003A661A">
              <w:rPr>
                <w:rStyle w:val="Hyperlink"/>
                <w:noProof/>
              </w:rPr>
              <w:t>Operaţiune de importanţă strategică</w:t>
            </w:r>
            <w:r>
              <w:rPr>
                <w:noProof/>
                <w:webHidden/>
              </w:rPr>
              <w:tab/>
            </w:r>
            <w:r>
              <w:rPr>
                <w:noProof/>
                <w:webHidden/>
              </w:rPr>
              <w:fldChar w:fldCharType="begin"/>
            </w:r>
            <w:r>
              <w:rPr>
                <w:noProof/>
                <w:webHidden/>
              </w:rPr>
              <w:instrText xml:space="preserve"> PAGEREF _Toc137037258 \h </w:instrText>
            </w:r>
            <w:r>
              <w:rPr>
                <w:noProof/>
                <w:webHidden/>
              </w:rPr>
            </w:r>
            <w:r>
              <w:rPr>
                <w:noProof/>
                <w:webHidden/>
              </w:rPr>
              <w:fldChar w:fldCharType="separate"/>
            </w:r>
            <w:r>
              <w:rPr>
                <w:noProof/>
                <w:webHidden/>
              </w:rPr>
              <w:t>22</w:t>
            </w:r>
            <w:r>
              <w:rPr>
                <w:noProof/>
                <w:webHidden/>
              </w:rPr>
              <w:fldChar w:fldCharType="end"/>
            </w:r>
          </w:hyperlink>
        </w:p>
        <w:p w14:paraId="13960699" w14:textId="4396FB8D"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259" w:history="1">
            <w:r w:rsidRPr="003A661A">
              <w:rPr>
                <w:rStyle w:val="Hyperlink"/>
                <w:noProof/>
              </w:rPr>
              <w:t>3.11.</w:t>
            </w:r>
            <w:r>
              <w:rPr>
                <w:rFonts w:asciiTheme="minorHAnsi" w:eastAsiaTheme="minorEastAsia" w:hAnsiTheme="minorHAnsi" w:cstheme="minorBidi"/>
                <w:noProof/>
                <w:sz w:val="22"/>
                <w:szCs w:val="22"/>
                <w:lang w:val="en-GB" w:eastAsia="en-GB"/>
              </w:rPr>
              <w:tab/>
            </w:r>
            <w:r w:rsidRPr="003A661A">
              <w:rPr>
                <w:rStyle w:val="Hyperlink"/>
                <w:noProof/>
              </w:rPr>
              <w:t>Investiţii teritoriale integrate</w:t>
            </w:r>
            <w:r>
              <w:rPr>
                <w:noProof/>
                <w:webHidden/>
              </w:rPr>
              <w:tab/>
            </w:r>
            <w:r>
              <w:rPr>
                <w:noProof/>
                <w:webHidden/>
              </w:rPr>
              <w:fldChar w:fldCharType="begin"/>
            </w:r>
            <w:r>
              <w:rPr>
                <w:noProof/>
                <w:webHidden/>
              </w:rPr>
              <w:instrText xml:space="preserve"> PAGEREF _Toc137037259 \h </w:instrText>
            </w:r>
            <w:r>
              <w:rPr>
                <w:noProof/>
                <w:webHidden/>
              </w:rPr>
            </w:r>
            <w:r>
              <w:rPr>
                <w:noProof/>
                <w:webHidden/>
              </w:rPr>
              <w:fldChar w:fldCharType="separate"/>
            </w:r>
            <w:r>
              <w:rPr>
                <w:noProof/>
                <w:webHidden/>
              </w:rPr>
              <w:t>22</w:t>
            </w:r>
            <w:r>
              <w:rPr>
                <w:noProof/>
                <w:webHidden/>
              </w:rPr>
              <w:fldChar w:fldCharType="end"/>
            </w:r>
          </w:hyperlink>
        </w:p>
        <w:p w14:paraId="7D87C47D" w14:textId="7E5F723F"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260" w:history="1">
            <w:r w:rsidRPr="003A661A">
              <w:rPr>
                <w:rStyle w:val="Hyperlink"/>
                <w:noProof/>
              </w:rPr>
              <w:t>3.12.</w:t>
            </w:r>
            <w:r>
              <w:rPr>
                <w:rFonts w:asciiTheme="minorHAnsi" w:eastAsiaTheme="minorEastAsia" w:hAnsiTheme="minorHAnsi" w:cstheme="minorBidi"/>
                <w:noProof/>
                <w:sz w:val="22"/>
                <w:szCs w:val="22"/>
                <w:lang w:val="en-GB" w:eastAsia="en-GB"/>
              </w:rPr>
              <w:tab/>
            </w:r>
            <w:r w:rsidRPr="003A661A">
              <w:rPr>
                <w:rStyle w:val="Hyperlink"/>
                <w:noProof/>
              </w:rPr>
              <w:t>Dezvoltare locală plasată sub responsabilitatea comunității</w:t>
            </w:r>
            <w:r>
              <w:rPr>
                <w:noProof/>
                <w:webHidden/>
              </w:rPr>
              <w:tab/>
            </w:r>
            <w:r>
              <w:rPr>
                <w:noProof/>
                <w:webHidden/>
              </w:rPr>
              <w:fldChar w:fldCharType="begin"/>
            </w:r>
            <w:r>
              <w:rPr>
                <w:noProof/>
                <w:webHidden/>
              </w:rPr>
              <w:instrText xml:space="preserve"> PAGEREF _Toc137037260 \h </w:instrText>
            </w:r>
            <w:r>
              <w:rPr>
                <w:noProof/>
                <w:webHidden/>
              </w:rPr>
            </w:r>
            <w:r>
              <w:rPr>
                <w:noProof/>
                <w:webHidden/>
              </w:rPr>
              <w:fldChar w:fldCharType="separate"/>
            </w:r>
            <w:r>
              <w:rPr>
                <w:noProof/>
                <w:webHidden/>
              </w:rPr>
              <w:t>22</w:t>
            </w:r>
            <w:r>
              <w:rPr>
                <w:noProof/>
                <w:webHidden/>
              </w:rPr>
              <w:fldChar w:fldCharType="end"/>
            </w:r>
          </w:hyperlink>
        </w:p>
        <w:p w14:paraId="5C89F65B" w14:textId="1B4FE8FF"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261" w:history="1">
            <w:r w:rsidRPr="003A661A">
              <w:rPr>
                <w:rStyle w:val="Hyperlink"/>
                <w:noProof/>
              </w:rPr>
              <w:t>3.13.</w:t>
            </w:r>
            <w:r>
              <w:rPr>
                <w:rFonts w:asciiTheme="minorHAnsi" w:eastAsiaTheme="minorEastAsia" w:hAnsiTheme="minorHAnsi" w:cstheme="minorBidi"/>
                <w:noProof/>
                <w:sz w:val="22"/>
                <w:szCs w:val="22"/>
                <w:lang w:val="en-GB" w:eastAsia="en-GB"/>
              </w:rPr>
              <w:tab/>
            </w:r>
            <w:r w:rsidRPr="003A661A">
              <w:rPr>
                <w:rStyle w:val="Hyperlink"/>
                <w:noProof/>
              </w:rPr>
              <w:t>Reguli privind ajutorul de stat</w:t>
            </w:r>
            <w:r>
              <w:rPr>
                <w:noProof/>
                <w:webHidden/>
              </w:rPr>
              <w:tab/>
            </w:r>
            <w:r>
              <w:rPr>
                <w:noProof/>
                <w:webHidden/>
              </w:rPr>
              <w:fldChar w:fldCharType="begin"/>
            </w:r>
            <w:r>
              <w:rPr>
                <w:noProof/>
                <w:webHidden/>
              </w:rPr>
              <w:instrText xml:space="preserve"> PAGEREF _Toc137037261 \h </w:instrText>
            </w:r>
            <w:r>
              <w:rPr>
                <w:noProof/>
                <w:webHidden/>
              </w:rPr>
            </w:r>
            <w:r>
              <w:rPr>
                <w:noProof/>
                <w:webHidden/>
              </w:rPr>
              <w:fldChar w:fldCharType="separate"/>
            </w:r>
            <w:r>
              <w:rPr>
                <w:noProof/>
                <w:webHidden/>
              </w:rPr>
              <w:t>22</w:t>
            </w:r>
            <w:r>
              <w:rPr>
                <w:noProof/>
                <w:webHidden/>
              </w:rPr>
              <w:fldChar w:fldCharType="end"/>
            </w:r>
          </w:hyperlink>
        </w:p>
        <w:p w14:paraId="33BCE025" w14:textId="7E000FFD"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262" w:history="1">
            <w:r w:rsidRPr="003A661A">
              <w:rPr>
                <w:rStyle w:val="Hyperlink"/>
                <w:noProof/>
              </w:rPr>
              <w:t>3.14.</w:t>
            </w:r>
            <w:r>
              <w:rPr>
                <w:rFonts w:asciiTheme="minorHAnsi" w:eastAsiaTheme="minorEastAsia" w:hAnsiTheme="minorHAnsi" w:cstheme="minorBidi"/>
                <w:noProof/>
                <w:sz w:val="22"/>
                <w:szCs w:val="22"/>
                <w:lang w:val="en-GB" w:eastAsia="en-GB"/>
              </w:rPr>
              <w:tab/>
            </w:r>
            <w:r w:rsidRPr="003A661A">
              <w:rPr>
                <w:rStyle w:val="Hyperlink"/>
                <w:noProof/>
              </w:rPr>
              <w:t>Reguli privind instrumente financiare</w:t>
            </w:r>
            <w:r>
              <w:rPr>
                <w:noProof/>
                <w:webHidden/>
              </w:rPr>
              <w:tab/>
            </w:r>
            <w:r>
              <w:rPr>
                <w:noProof/>
                <w:webHidden/>
              </w:rPr>
              <w:fldChar w:fldCharType="begin"/>
            </w:r>
            <w:r>
              <w:rPr>
                <w:noProof/>
                <w:webHidden/>
              </w:rPr>
              <w:instrText xml:space="preserve"> PAGEREF _Toc137037262 \h </w:instrText>
            </w:r>
            <w:r>
              <w:rPr>
                <w:noProof/>
                <w:webHidden/>
              </w:rPr>
            </w:r>
            <w:r>
              <w:rPr>
                <w:noProof/>
                <w:webHidden/>
              </w:rPr>
              <w:fldChar w:fldCharType="separate"/>
            </w:r>
            <w:r>
              <w:rPr>
                <w:noProof/>
                <w:webHidden/>
              </w:rPr>
              <w:t>22</w:t>
            </w:r>
            <w:r>
              <w:rPr>
                <w:noProof/>
                <w:webHidden/>
              </w:rPr>
              <w:fldChar w:fldCharType="end"/>
            </w:r>
          </w:hyperlink>
        </w:p>
        <w:p w14:paraId="6FEFB22C" w14:textId="5165ABBC"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263" w:history="1">
            <w:r w:rsidRPr="003A661A">
              <w:rPr>
                <w:rStyle w:val="Hyperlink"/>
                <w:noProof/>
              </w:rPr>
              <w:t>3.15.</w:t>
            </w:r>
            <w:r>
              <w:rPr>
                <w:rFonts w:asciiTheme="minorHAnsi" w:eastAsiaTheme="minorEastAsia" w:hAnsiTheme="minorHAnsi" w:cstheme="minorBidi"/>
                <w:noProof/>
                <w:sz w:val="22"/>
                <w:szCs w:val="22"/>
                <w:lang w:val="en-GB" w:eastAsia="en-GB"/>
              </w:rPr>
              <w:tab/>
            </w:r>
            <w:r w:rsidRPr="003A661A">
              <w:rPr>
                <w:rStyle w:val="Hyperlink"/>
                <w:noProof/>
              </w:rPr>
              <w:t>Acţiuni interregionale, transfrontaliere şi transnaţionale</w:t>
            </w:r>
            <w:r>
              <w:rPr>
                <w:noProof/>
                <w:webHidden/>
              </w:rPr>
              <w:tab/>
            </w:r>
            <w:r>
              <w:rPr>
                <w:noProof/>
                <w:webHidden/>
              </w:rPr>
              <w:fldChar w:fldCharType="begin"/>
            </w:r>
            <w:r>
              <w:rPr>
                <w:noProof/>
                <w:webHidden/>
              </w:rPr>
              <w:instrText xml:space="preserve"> PAGEREF _Toc137037263 \h </w:instrText>
            </w:r>
            <w:r>
              <w:rPr>
                <w:noProof/>
                <w:webHidden/>
              </w:rPr>
            </w:r>
            <w:r>
              <w:rPr>
                <w:noProof/>
                <w:webHidden/>
              </w:rPr>
              <w:fldChar w:fldCharType="separate"/>
            </w:r>
            <w:r>
              <w:rPr>
                <w:noProof/>
                <w:webHidden/>
              </w:rPr>
              <w:t>23</w:t>
            </w:r>
            <w:r>
              <w:rPr>
                <w:noProof/>
                <w:webHidden/>
              </w:rPr>
              <w:fldChar w:fldCharType="end"/>
            </w:r>
          </w:hyperlink>
        </w:p>
        <w:p w14:paraId="59932DCE" w14:textId="70649022"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264" w:history="1">
            <w:r w:rsidRPr="003A661A">
              <w:rPr>
                <w:rStyle w:val="Hyperlink"/>
                <w:noProof/>
              </w:rPr>
              <w:t>3.16.</w:t>
            </w:r>
            <w:r>
              <w:rPr>
                <w:rFonts w:asciiTheme="minorHAnsi" w:eastAsiaTheme="minorEastAsia" w:hAnsiTheme="minorHAnsi" w:cstheme="minorBidi"/>
                <w:noProof/>
                <w:sz w:val="22"/>
                <w:szCs w:val="22"/>
                <w:lang w:val="en-GB" w:eastAsia="en-GB"/>
              </w:rPr>
              <w:tab/>
            </w:r>
            <w:r w:rsidRPr="003A661A">
              <w:rPr>
                <w:rStyle w:val="Hyperlink"/>
                <w:noProof/>
              </w:rPr>
              <w:t>Principii orizontale</w:t>
            </w:r>
            <w:r>
              <w:rPr>
                <w:noProof/>
                <w:webHidden/>
              </w:rPr>
              <w:tab/>
            </w:r>
            <w:r>
              <w:rPr>
                <w:noProof/>
                <w:webHidden/>
              </w:rPr>
              <w:fldChar w:fldCharType="begin"/>
            </w:r>
            <w:r>
              <w:rPr>
                <w:noProof/>
                <w:webHidden/>
              </w:rPr>
              <w:instrText xml:space="preserve"> PAGEREF _Toc137037264 \h </w:instrText>
            </w:r>
            <w:r>
              <w:rPr>
                <w:noProof/>
                <w:webHidden/>
              </w:rPr>
            </w:r>
            <w:r>
              <w:rPr>
                <w:noProof/>
                <w:webHidden/>
              </w:rPr>
              <w:fldChar w:fldCharType="separate"/>
            </w:r>
            <w:r>
              <w:rPr>
                <w:noProof/>
                <w:webHidden/>
              </w:rPr>
              <w:t>23</w:t>
            </w:r>
            <w:r>
              <w:rPr>
                <w:noProof/>
                <w:webHidden/>
              </w:rPr>
              <w:fldChar w:fldCharType="end"/>
            </w:r>
          </w:hyperlink>
        </w:p>
        <w:p w14:paraId="7E51205C" w14:textId="3FDA61E1"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265" w:history="1">
            <w:r w:rsidRPr="003A661A">
              <w:rPr>
                <w:rStyle w:val="Hyperlink"/>
                <w:noProof/>
              </w:rPr>
              <w:t>3.17.</w:t>
            </w:r>
            <w:r>
              <w:rPr>
                <w:rFonts w:asciiTheme="minorHAnsi" w:eastAsiaTheme="minorEastAsia" w:hAnsiTheme="minorHAnsi" w:cstheme="minorBidi"/>
                <w:noProof/>
                <w:sz w:val="22"/>
                <w:szCs w:val="22"/>
                <w:lang w:val="en-GB" w:eastAsia="en-GB"/>
              </w:rPr>
              <w:tab/>
            </w:r>
            <w:r w:rsidRPr="003A661A">
              <w:rPr>
                <w:rStyle w:val="Hyperlink"/>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_Toc137037265 \h </w:instrText>
            </w:r>
            <w:r>
              <w:rPr>
                <w:noProof/>
                <w:webHidden/>
              </w:rPr>
            </w:r>
            <w:r>
              <w:rPr>
                <w:noProof/>
                <w:webHidden/>
              </w:rPr>
              <w:fldChar w:fldCharType="separate"/>
            </w:r>
            <w:r>
              <w:rPr>
                <w:noProof/>
                <w:webHidden/>
              </w:rPr>
              <w:t>23</w:t>
            </w:r>
            <w:r>
              <w:rPr>
                <w:noProof/>
                <w:webHidden/>
              </w:rPr>
              <w:fldChar w:fldCharType="end"/>
            </w:r>
          </w:hyperlink>
        </w:p>
        <w:p w14:paraId="0953522D" w14:textId="42903402"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266" w:history="1">
            <w:r w:rsidRPr="003A661A">
              <w:rPr>
                <w:rStyle w:val="Hyperlink"/>
                <w:noProof/>
              </w:rPr>
              <w:t>3.18.</w:t>
            </w:r>
            <w:r>
              <w:rPr>
                <w:rFonts w:asciiTheme="minorHAnsi" w:eastAsiaTheme="minorEastAsia" w:hAnsiTheme="minorHAnsi" w:cstheme="minorBidi"/>
                <w:noProof/>
                <w:sz w:val="22"/>
                <w:szCs w:val="22"/>
                <w:lang w:val="en-GB" w:eastAsia="en-GB"/>
              </w:rPr>
              <w:tab/>
            </w:r>
            <w:r w:rsidRPr="003A661A">
              <w:rPr>
                <w:rStyle w:val="Hyperlink"/>
                <w:noProof/>
              </w:rPr>
              <w:t>Caracterul durabil al proiectului</w:t>
            </w:r>
            <w:r>
              <w:rPr>
                <w:noProof/>
                <w:webHidden/>
              </w:rPr>
              <w:tab/>
            </w:r>
            <w:r>
              <w:rPr>
                <w:noProof/>
                <w:webHidden/>
              </w:rPr>
              <w:fldChar w:fldCharType="begin"/>
            </w:r>
            <w:r>
              <w:rPr>
                <w:noProof/>
                <w:webHidden/>
              </w:rPr>
              <w:instrText xml:space="preserve"> PAGEREF _Toc137037266 \h </w:instrText>
            </w:r>
            <w:r>
              <w:rPr>
                <w:noProof/>
                <w:webHidden/>
              </w:rPr>
            </w:r>
            <w:r>
              <w:rPr>
                <w:noProof/>
                <w:webHidden/>
              </w:rPr>
              <w:fldChar w:fldCharType="separate"/>
            </w:r>
            <w:r>
              <w:rPr>
                <w:noProof/>
                <w:webHidden/>
              </w:rPr>
              <w:t>25</w:t>
            </w:r>
            <w:r>
              <w:rPr>
                <w:noProof/>
                <w:webHidden/>
              </w:rPr>
              <w:fldChar w:fldCharType="end"/>
            </w:r>
          </w:hyperlink>
        </w:p>
        <w:p w14:paraId="5C84396D" w14:textId="5C9C2CE8"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267" w:history="1">
            <w:r w:rsidRPr="003A661A">
              <w:rPr>
                <w:rStyle w:val="Hyperlink"/>
                <w:noProof/>
              </w:rPr>
              <w:t>3.19.</w:t>
            </w:r>
            <w:r>
              <w:rPr>
                <w:rFonts w:asciiTheme="minorHAnsi" w:eastAsiaTheme="minorEastAsia" w:hAnsiTheme="minorHAnsi" w:cstheme="minorBidi"/>
                <w:noProof/>
                <w:sz w:val="22"/>
                <w:szCs w:val="22"/>
                <w:lang w:val="en-GB" w:eastAsia="en-GB"/>
              </w:rPr>
              <w:tab/>
            </w:r>
            <w:r w:rsidRPr="003A661A">
              <w:rPr>
                <w:rStyle w:val="Hyperlink"/>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_Toc137037267 \h </w:instrText>
            </w:r>
            <w:r>
              <w:rPr>
                <w:noProof/>
                <w:webHidden/>
              </w:rPr>
            </w:r>
            <w:r>
              <w:rPr>
                <w:noProof/>
                <w:webHidden/>
              </w:rPr>
              <w:fldChar w:fldCharType="separate"/>
            </w:r>
            <w:r>
              <w:rPr>
                <w:noProof/>
                <w:webHidden/>
              </w:rPr>
              <w:t>25</w:t>
            </w:r>
            <w:r>
              <w:rPr>
                <w:noProof/>
                <w:webHidden/>
              </w:rPr>
              <w:fldChar w:fldCharType="end"/>
            </w:r>
          </w:hyperlink>
        </w:p>
        <w:p w14:paraId="579BE376" w14:textId="61278C70"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268" w:history="1">
            <w:r w:rsidRPr="003A661A">
              <w:rPr>
                <w:rStyle w:val="Hyperlink"/>
                <w:noProof/>
              </w:rPr>
              <w:t>3.20.</w:t>
            </w:r>
            <w:r>
              <w:rPr>
                <w:rFonts w:asciiTheme="minorHAnsi" w:eastAsiaTheme="minorEastAsia" w:hAnsiTheme="minorHAnsi" w:cstheme="minorBidi"/>
                <w:noProof/>
                <w:sz w:val="22"/>
                <w:szCs w:val="22"/>
                <w:lang w:val="en-GB" w:eastAsia="en-GB"/>
              </w:rPr>
              <w:tab/>
            </w:r>
            <w:r w:rsidRPr="003A661A">
              <w:rPr>
                <w:rStyle w:val="Hyperlink"/>
                <w:noProof/>
              </w:rPr>
              <w:t>Teme secundare</w:t>
            </w:r>
            <w:r>
              <w:rPr>
                <w:noProof/>
                <w:webHidden/>
              </w:rPr>
              <w:tab/>
            </w:r>
            <w:r>
              <w:rPr>
                <w:noProof/>
                <w:webHidden/>
              </w:rPr>
              <w:fldChar w:fldCharType="begin"/>
            </w:r>
            <w:r>
              <w:rPr>
                <w:noProof/>
                <w:webHidden/>
              </w:rPr>
              <w:instrText xml:space="preserve"> PAGEREF _Toc137037268 \h </w:instrText>
            </w:r>
            <w:r>
              <w:rPr>
                <w:noProof/>
                <w:webHidden/>
              </w:rPr>
            </w:r>
            <w:r>
              <w:rPr>
                <w:noProof/>
                <w:webHidden/>
              </w:rPr>
              <w:fldChar w:fldCharType="separate"/>
            </w:r>
            <w:r>
              <w:rPr>
                <w:noProof/>
                <w:webHidden/>
              </w:rPr>
              <w:t>25</w:t>
            </w:r>
            <w:r>
              <w:rPr>
                <w:noProof/>
                <w:webHidden/>
              </w:rPr>
              <w:fldChar w:fldCharType="end"/>
            </w:r>
          </w:hyperlink>
        </w:p>
        <w:p w14:paraId="1272100B" w14:textId="18395A2A"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269" w:history="1">
            <w:r w:rsidRPr="003A661A">
              <w:rPr>
                <w:rStyle w:val="Hyperlink"/>
                <w:noProof/>
              </w:rPr>
              <w:t>3.21.</w:t>
            </w:r>
            <w:r>
              <w:rPr>
                <w:rFonts w:asciiTheme="minorHAnsi" w:eastAsiaTheme="minorEastAsia" w:hAnsiTheme="minorHAnsi" w:cstheme="minorBidi"/>
                <w:noProof/>
                <w:sz w:val="22"/>
                <w:szCs w:val="22"/>
                <w:lang w:val="en-GB" w:eastAsia="en-GB"/>
              </w:rPr>
              <w:tab/>
            </w:r>
            <w:r w:rsidRPr="003A661A">
              <w:rPr>
                <w:rStyle w:val="Hyperlink"/>
                <w:noProof/>
              </w:rPr>
              <w:t>Informarea şi vizibilitatea sprijinului din fonduri</w:t>
            </w:r>
            <w:r>
              <w:rPr>
                <w:noProof/>
                <w:webHidden/>
              </w:rPr>
              <w:tab/>
            </w:r>
            <w:r>
              <w:rPr>
                <w:noProof/>
                <w:webHidden/>
              </w:rPr>
              <w:fldChar w:fldCharType="begin"/>
            </w:r>
            <w:r>
              <w:rPr>
                <w:noProof/>
                <w:webHidden/>
              </w:rPr>
              <w:instrText xml:space="preserve"> PAGEREF _Toc137037269 \h </w:instrText>
            </w:r>
            <w:r>
              <w:rPr>
                <w:noProof/>
                <w:webHidden/>
              </w:rPr>
            </w:r>
            <w:r>
              <w:rPr>
                <w:noProof/>
                <w:webHidden/>
              </w:rPr>
              <w:fldChar w:fldCharType="separate"/>
            </w:r>
            <w:r>
              <w:rPr>
                <w:noProof/>
                <w:webHidden/>
              </w:rPr>
              <w:t>26</w:t>
            </w:r>
            <w:r>
              <w:rPr>
                <w:noProof/>
                <w:webHidden/>
              </w:rPr>
              <w:fldChar w:fldCharType="end"/>
            </w:r>
          </w:hyperlink>
        </w:p>
        <w:p w14:paraId="3CDE383C" w14:textId="11616504" w:rsidR="00763B75" w:rsidRDefault="00763B75">
          <w:pPr>
            <w:pStyle w:val="TOC1"/>
            <w:rPr>
              <w:rFonts w:asciiTheme="minorHAnsi" w:eastAsiaTheme="minorEastAsia" w:hAnsiTheme="minorHAnsi" w:cstheme="minorBidi"/>
              <w:b w:val="0"/>
              <w:bCs w:val="0"/>
              <w:sz w:val="22"/>
              <w:szCs w:val="22"/>
              <w:lang w:val="en-GB" w:eastAsia="en-GB"/>
            </w:rPr>
          </w:pPr>
          <w:hyperlink w:anchor="_Toc137037270" w:history="1">
            <w:r w:rsidRPr="003A661A">
              <w:rPr>
                <w:rStyle w:val="Hyperlink"/>
              </w:rPr>
              <w:t>4.</w:t>
            </w:r>
            <w:r>
              <w:rPr>
                <w:rFonts w:asciiTheme="minorHAnsi" w:eastAsiaTheme="minorEastAsia" w:hAnsiTheme="minorHAnsi" w:cstheme="minorBidi"/>
                <w:b w:val="0"/>
                <w:bCs w:val="0"/>
                <w:sz w:val="22"/>
                <w:szCs w:val="22"/>
                <w:lang w:val="en-GB" w:eastAsia="en-GB"/>
              </w:rPr>
              <w:tab/>
            </w:r>
            <w:r w:rsidRPr="003A661A">
              <w:rPr>
                <w:rStyle w:val="Hyperlink"/>
              </w:rPr>
              <w:t>INFORMAȚII ADMINISTRATIVE DESPRE APELUL DE PROIECTE</w:t>
            </w:r>
            <w:r>
              <w:rPr>
                <w:webHidden/>
              </w:rPr>
              <w:tab/>
            </w:r>
            <w:r>
              <w:rPr>
                <w:webHidden/>
              </w:rPr>
              <w:fldChar w:fldCharType="begin"/>
            </w:r>
            <w:r>
              <w:rPr>
                <w:webHidden/>
              </w:rPr>
              <w:instrText xml:space="preserve"> PAGEREF _Toc137037270 \h </w:instrText>
            </w:r>
            <w:r>
              <w:rPr>
                <w:webHidden/>
              </w:rPr>
            </w:r>
            <w:r>
              <w:rPr>
                <w:webHidden/>
              </w:rPr>
              <w:fldChar w:fldCharType="separate"/>
            </w:r>
            <w:r>
              <w:rPr>
                <w:webHidden/>
              </w:rPr>
              <w:t>26</w:t>
            </w:r>
            <w:r>
              <w:rPr>
                <w:webHidden/>
              </w:rPr>
              <w:fldChar w:fldCharType="end"/>
            </w:r>
          </w:hyperlink>
        </w:p>
        <w:p w14:paraId="34201F27" w14:textId="1FEAFB8A"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71" w:history="1">
            <w:r w:rsidRPr="003A661A">
              <w:rPr>
                <w:rStyle w:val="Hyperlink"/>
                <w:noProof/>
              </w:rPr>
              <w:t>4.1.</w:t>
            </w:r>
            <w:r>
              <w:rPr>
                <w:rFonts w:asciiTheme="minorHAnsi" w:eastAsiaTheme="minorEastAsia" w:hAnsiTheme="minorHAnsi" w:cstheme="minorBidi"/>
                <w:noProof/>
                <w:sz w:val="22"/>
                <w:szCs w:val="22"/>
                <w:lang w:val="en-GB" w:eastAsia="en-GB"/>
              </w:rPr>
              <w:tab/>
            </w:r>
            <w:r w:rsidRPr="003A661A">
              <w:rPr>
                <w:rStyle w:val="Hyperlink"/>
                <w:noProof/>
              </w:rPr>
              <w:t>Data deschiderii apelului de proiecte</w:t>
            </w:r>
            <w:r>
              <w:rPr>
                <w:noProof/>
                <w:webHidden/>
              </w:rPr>
              <w:tab/>
            </w:r>
            <w:r>
              <w:rPr>
                <w:noProof/>
                <w:webHidden/>
              </w:rPr>
              <w:fldChar w:fldCharType="begin"/>
            </w:r>
            <w:r>
              <w:rPr>
                <w:noProof/>
                <w:webHidden/>
              </w:rPr>
              <w:instrText xml:space="preserve"> PAGEREF _Toc137037271 \h </w:instrText>
            </w:r>
            <w:r>
              <w:rPr>
                <w:noProof/>
                <w:webHidden/>
              </w:rPr>
            </w:r>
            <w:r>
              <w:rPr>
                <w:noProof/>
                <w:webHidden/>
              </w:rPr>
              <w:fldChar w:fldCharType="separate"/>
            </w:r>
            <w:r>
              <w:rPr>
                <w:noProof/>
                <w:webHidden/>
              </w:rPr>
              <w:t>26</w:t>
            </w:r>
            <w:r>
              <w:rPr>
                <w:noProof/>
                <w:webHidden/>
              </w:rPr>
              <w:fldChar w:fldCharType="end"/>
            </w:r>
          </w:hyperlink>
        </w:p>
        <w:p w14:paraId="4F57EE56" w14:textId="1DA4B90C"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72" w:history="1">
            <w:r w:rsidRPr="003A661A">
              <w:rPr>
                <w:rStyle w:val="Hyperlink"/>
                <w:noProof/>
              </w:rPr>
              <w:t>4.2.</w:t>
            </w:r>
            <w:r>
              <w:rPr>
                <w:rFonts w:asciiTheme="minorHAnsi" w:eastAsiaTheme="minorEastAsia" w:hAnsiTheme="minorHAnsi" w:cstheme="minorBidi"/>
                <w:noProof/>
                <w:sz w:val="22"/>
                <w:szCs w:val="22"/>
                <w:lang w:val="en-GB" w:eastAsia="en-GB"/>
              </w:rPr>
              <w:tab/>
            </w:r>
            <w:r w:rsidRPr="003A661A">
              <w:rPr>
                <w:rStyle w:val="Hyperlink"/>
                <w:noProof/>
              </w:rPr>
              <w:t>Perioada de pregătire a proiectelor</w:t>
            </w:r>
            <w:r>
              <w:rPr>
                <w:noProof/>
                <w:webHidden/>
              </w:rPr>
              <w:tab/>
            </w:r>
            <w:r>
              <w:rPr>
                <w:noProof/>
                <w:webHidden/>
              </w:rPr>
              <w:fldChar w:fldCharType="begin"/>
            </w:r>
            <w:r>
              <w:rPr>
                <w:noProof/>
                <w:webHidden/>
              </w:rPr>
              <w:instrText xml:space="preserve"> PAGEREF _Toc137037272 \h </w:instrText>
            </w:r>
            <w:r>
              <w:rPr>
                <w:noProof/>
                <w:webHidden/>
              </w:rPr>
            </w:r>
            <w:r>
              <w:rPr>
                <w:noProof/>
                <w:webHidden/>
              </w:rPr>
              <w:fldChar w:fldCharType="separate"/>
            </w:r>
            <w:r>
              <w:rPr>
                <w:noProof/>
                <w:webHidden/>
              </w:rPr>
              <w:t>26</w:t>
            </w:r>
            <w:r>
              <w:rPr>
                <w:noProof/>
                <w:webHidden/>
              </w:rPr>
              <w:fldChar w:fldCharType="end"/>
            </w:r>
          </w:hyperlink>
        </w:p>
        <w:p w14:paraId="7B5F4AE8" w14:textId="44A93FC0"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73" w:history="1">
            <w:r w:rsidRPr="003A661A">
              <w:rPr>
                <w:rStyle w:val="Hyperlink"/>
                <w:noProof/>
              </w:rPr>
              <w:t>4.3.</w:t>
            </w:r>
            <w:r>
              <w:rPr>
                <w:rFonts w:asciiTheme="minorHAnsi" w:eastAsiaTheme="minorEastAsia" w:hAnsiTheme="minorHAnsi" w:cstheme="minorBidi"/>
                <w:noProof/>
                <w:sz w:val="22"/>
                <w:szCs w:val="22"/>
                <w:lang w:val="en-GB" w:eastAsia="en-GB"/>
              </w:rPr>
              <w:tab/>
            </w:r>
            <w:r w:rsidRPr="003A661A">
              <w:rPr>
                <w:rStyle w:val="Hyperlink"/>
                <w:noProof/>
              </w:rPr>
              <w:t>Perioada de depunere a proiectelelor</w:t>
            </w:r>
            <w:r>
              <w:rPr>
                <w:noProof/>
                <w:webHidden/>
              </w:rPr>
              <w:tab/>
            </w:r>
            <w:r>
              <w:rPr>
                <w:noProof/>
                <w:webHidden/>
              </w:rPr>
              <w:fldChar w:fldCharType="begin"/>
            </w:r>
            <w:r>
              <w:rPr>
                <w:noProof/>
                <w:webHidden/>
              </w:rPr>
              <w:instrText xml:space="preserve"> PAGEREF _Toc137037273 \h </w:instrText>
            </w:r>
            <w:r>
              <w:rPr>
                <w:noProof/>
                <w:webHidden/>
              </w:rPr>
            </w:r>
            <w:r>
              <w:rPr>
                <w:noProof/>
                <w:webHidden/>
              </w:rPr>
              <w:fldChar w:fldCharType="separate"/>
            </w:r>
            <w:r>
              <w:rPr>
                <w:noProof/>
                <w:webHidden/>
              </w:rPr>
              <w:t>26</w:t>
            </w:r>
            <w:r>
              <w:rPr>
                <w:noProof/>
                <w:webHidden/>
              </w:rPr>
              <w:fldChar w:fldCharType="end"/>
            </w:r>
          </w:hyperlink>
        </w:p>
        <w:p w14:paraId="11C9952E" w14:textId="6291E211" w:rsidR="00763B75" w:rsidRDefault="00763B75">
          <w:pPr>
            <w:pStyle w:val="TOC3"/>
            <w:rPr>
              <w:rFonts w:eastAsiaTheme="minorEastAsia" w:cstheme="minorBidi"/>
              <w:iCs w:val="0"/>
              <w:sz w:val="22"/>
              <w:szCs w:val="22"/>
              <w:lang w:val="en-GB" w:eastAsia="en-GB"/>
            </w:rPr>
          </w:pPr>
          <w:hyperlink w:anchor="_Toc137037274" w:history="1">
            <w:r w:rsidRPr="003A661A">
              <w:rPr>
                <w:rStyle w:val="Hyperlink"/>
                <w:bCs/>
              </w:rPr>
              <w:t>4.3.1 Data și ora pentru începerea depunerii de proiecte:</w:t>
            </w:r>
            <w:r>
              <w:rPr>
                <w:webHidden/>
              </w:rPr>
              <w:tab/>
            </w:r>
            <w:r>
              <w:rPr>
                <w:webHidden/>
              </w:rPr>
              <w:fldChar w:fldCharType="begin"/>
            </w:r>
            <w:r>
              <w:rPr>
                <w:webHidden/>
              </w:rPr>
              <w:instrText xml:space="preserve"> PAGEREF _Toc137037274 \h </w:instrText>
            </w:r>
            <w:r>
              <w:rPr>
                <w:webHidden/>
              </w:rPr>
            </w:r>
            <w:r>
              <w:rPr>
                <w:webHidden/>
              </w:rPr>
              <w:fldChar w:fldCharType="separate"/>
            </w:r>
            <w:r>
              <w:rPr>
                <w:webHidden/>
              </w:rPr>
              <w:t>26</w:t>
            </w:r>
            <w:r>
              <w:rPr>
                <w:webHidden/>
              </w:rPr>
              <w:fldChar w:fldCharType="end"/>
            </w:r>
          </w:hyperlink>
        </w:p>
        <w:p w14:paraId="7D6CB297" w14:textId="128A10BD" w:rsidR="00763B75" w:rsidRDefault="00763B75">
          <w:pPr>
            <w:pStyle w:val="TOC3"/>
            <w:rPr>
              <w:rFonts w:eastAsiaTheme="minorEastAsia" w:cstheme="minorBidi"/>
              <w:iCs w:val="0"/>
              <w:sz w:val="22"/>
              <w:szCs w:val="22"/>
              <w:lang w:val="en-GB" w:eastAsia="en-GB"/>
            </w:rPr>
          </w:pPr>
          <w:hyperlink w:anchor="_Toc137037275" w:history="1">
            <w:r w:rsidRPr="003A661A">
              <w:rPr>
                <w:rStyle w:val="Hyperlink"/>
                <w:bCs/>
              </w:rPr>
              <w:t>4.3.2 Data și ora închiderii apelului de proiecte:</w:t>
            </w:r>
            <w:r>
              <w:rPr>
                <w:webHidden/>
              </w:rPr>
              <w:tab/>
            </w:r>
            <w:r>
              <w:rPr>
                <w:webHidden/>
              </w:rPr>
              <w:fldChar w:fldCharType="begin"/>
            </w:r>
            <w:r>
              <w:rPr>
                <w:webHidden/>
              </w:rPr>
              <w:instrText xml:space="preserve"> PAGEREF _Toc137037275 \h </w:instrText>
            </w:r>
            <w:r>
              <w:rPr>
                <w:webHidden/>
              </w:rPr>
            </w:r>
            <w:r>
              <w:rPr>
                <w:webHidden/>
              </w:rPr>
              <w:fldChar w:fldCharType="separate"/>
            </w:r>
            <w:r>
              <w:rPr>
                <w:webHidden/>
              </w:rPr>
              <w:t>26</w:t>
            </w:r>
            <w:r>
              <w:rPr>
                <w:webHidden/>
              </w:rPr>
              <w:fldChar w:fldCharType="end"/>
            </w:r>
          </w:hyperlink>
        </w:p>
        <w:p w14:paraId="4E0C437D" w14:textId="2D6836A0"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76" w:history="1">
            <w:r w:rsidRPr="003A661A">
              <w:rPr>
                <w:rStyle w:val="Hyperlink"/>
                <w:noProof/>
              </w:rPr>
              <w:t>4.4.</w:t>
            </w:r>
            <w:r>
              <w:rPr>
                <w:rFonts w:asciiTheme="minorHAnsi" w:eastAsiaTheme="minorEastAsia" w:hAnsiTheme="minorHAnsi" w:cstheme="minorBidi"/>
                <w:noProof/>
                <w:sz w:val="22"/>
                <w:szCs w:val="22"/>
                <w:lang w:val="en-GB" w:eastAsia="en-GB"/>
              </w:rPr>
              <w:tab/>
            </w:r>
            <w:r w:rsidRPr="003A661A">
              <w:rPr>
                <w:rStyle w:val="Hyperlink"/>
                <w:noProof/>
              </w:rPr>
              <w:t>Modalitatea de depunere a proiectelor</w:t>
            </w:r>
            <w:r>
              <w:rPr>
                <w:noProof/>
                <w:webHidden/>
              </w:rPr>
              <w:tab/>
            </w:r>
            <w:r>
              <w:rPr>
                <w:noProof/>
                <w:webHidden/>
              </w:rPr>
              <w:fldChar w:fldCharType="begin"/>
            </w:r>
            <w:r>
              <w:rPr>
                <w:noProof/>
                <w:webHidden/>
              </w:rPr>
              <w:instrText xml:space="preserve"> PAGEREF _Toc137037276 \h </w:instrText>
            </w:r>
            <w:r>
              <w:rPr>
                <w:noProof/>
                <w:webHidden/>
              </w:rPr>
            </w:r>
            <w:r>
              <w:rPr>
                <w:noProof/>
                <w:webHidden/>
              </w:rPr>
              <w:fldChar w:fldCharType="separate"/>
            </w:r>
            <w:r>
              <w:rPr>
                <w:noProof/>
                <w:webHidden/>
              </w:rPr>
              <w:t>26</w:t>
            </w:r>
            <w:r>
              <w:rPr>
                <w:noProof/>
                <w:webHidden/>
              </w:rPr>
              <w:fldChar w:fldCharType="end"/>
            </w:r>
          </w:hyperlink>
        </w:p>
        <w:p w14:paraId="4785FD55" w14:textId="4325C1D6" w:rsidR="00763B75" w:rsidRDefault="00763B75">
          <w:pPr>
            <w:pStyle w:val="TOC1"/>
            <w:rPr>
              <w:rFonts w:asciiTheme="minorHAnsi" w:eastAsiaTheme="minorEastAsia" w:hAnsiTheme="minorHAnsi" w:cstheme="minorBidi"/>
              <w:b w:val="0"/>
              <w:bCs w:val="0"/>
              <w:sz w:val="22"/>
              <w:szCs w:val="22"/>
              <w:lang w:val="en-GB" w:eastAsia="en-GB"/>
            </w:rPr>
          </w:pPr>
          <w:hyperlink w:anchor="_Toc137037277" w:history="1">
            <w:r w:rsidRPr="003A661A">
              <w:rPr>
                <w:rStyle w:val="Hyperlink"/>
              </w:rPr>
              <w:t>5.</w:t>
            </w:r>
            <w:r>
              <w:rPr>
                <w:rFonts w:asciiTheme="minorHAnsi" w:eastAsiaTheme="minorEastAsia" w:hAnsiTheme="minorHAnsi" w:cstheme="minorBidi"/>
                <w:b w:val="0"/>
                <w:bCs w:val="0"/>
                <w:sz w:val="22"/>
                <w:szCs w:val="22"/>
                <w:lang w:val="en-GB" w:eastAsia="en-GB"/>
              </w:rPr>
              <w:tab/>
            </w:r>
            <w:r w:rsidRPr="003A661A">
              <w:rPr>
                <w:rStyle w:val="Hyperlink"/>
              </w:rPr>
              <w:t>CONDIŢII DE ELIGIBILITATE</w:t>
            </w:r>
            <w:r>
              <w:rPr>
                <w:webHidden/>
              </w:rPr>
              <w:tab/>
            </w:r>
            <w:r>
              <w:rPr>
                <w:webHidden/>
              </w:rPr>
              <w:fldChar w:fldCharType="begin"/>
            </w:r>
            <w:r>
              <w:rPr>
                <w:webHidden/>
              </w:rPr>
              <w:instrText xml:space="preserve"> PAGEREF _Toc137037277 \h </w:instrText>
            </w:r>
            <w:r>
              <w:rPr>
                <w:webHidden/>
              </w:rPr>
            </w:r>
            <w:r>
              <w:rPr>
                <w:webHidden/>
              </w:rPr>
              <w:fldChar w:fldCharType="separate"/>
            </w:r>
            <w:r>
              <w:rPr>
                <w:webHidden/>
              </w:rPr>
              <w:t>27</w:t>
            </w:r>
            <w:r>
              <w:rPr>
                <w:webHidden/>
              </w:rPr>
              <w:fldChar w:fldCharType="end"/>
            </w:r>
          </w:hyperlink>
        </w:p>
        <w:p w14:paraId="7A54876F" w14:textId="0302A451"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78" w:history="1">
            <w:r w:rsidRPr="003A661A">
              <w:rPr>
                <w:rStyle w:val="Hyperlink"/>
                <w:noProof/>
              </w:rPr>
              <w:t>5.1.</w:t>
            </w:r>
            <w:r>
              <w:rPr>
                <w:rFonts w:asciiTheme="minorHAnsi" w:eastAsiaTheme="minorEastAsia" w:hAnsiTheme="minorHAnsi" w:cstheme="minorBidi"/>
                <w:noProof/>
                <w:sz w:val="22"/>
                <w:szCs w:val="22"/>
                <w:lang w:val="en-GB" w:eastAsia="en-GB"/>
              </w:rPr>
              <w:tab/>
            </w:r>
            <w:r w:rsidRPr="003A661A">
              <w:rPr>
                <w:rStyle w:val="Hyperlink"/>
                <w:noProof/>
              </w:rPr>
              <w:t>Eligibilitatea solicitanţilor şi partenerilor</w:t>
            </w:r>
            <w:r>
              <w:rPr>
                <w:noProof/>
                <w:webHidden/>
              </w:rPr>
              <w:tab/>
            </w:r>
            <w:r>
              <w:rPr>
                <w:noProof/>
                <w:webHidden/>
              </w:rPr>
              <w:fldChar w:fldCharType="begin"/>
            </w:r>
            <w:r>
              <w:rPr>
                <w:noProof/>
                <w:webHidden/>
              </w:rPr>
              <w:instrText xml:space="preserve"> PAGEREF _Toc137037278 \h </w:instrText>
            </w:r>
            <w:r>
              <w:rPr>
                <w:noProof/>
                <w:webHidden/>
              </w:rPr>
            </w:r>
            <w:r>
              <w:rPr>
                <w:noProof/>
                <w:webHidden/>
              </w:rPr>
              <w:fldChar w:fldCharType="separate"/>
            </w:r>
            <w:r>
              <w:rPr>
                <w:noProof/>
                <w:webHidden/>
              </w:rPr>
              <w:t>27</w:t>
            </w:r>
            <w:r>
              <w:rPr>
                <w:noProof/>
                <w:webHidden/>
              </w:rPr>
              <w:fldChar w:fldCharType="end"/>
            </w:r>
          </w:hyperlink>
        </w:p>
        <w:p w14:paraId="17DC9A33" w14:textId="1F670992" w:rsidR="00763B75" w:rsidRDefault="00763B75">
          <w:pPr>
            <w:pStyle w:val="TOC3"/>
            <w:rPr>
              <w:rFonts w:eastAsiaTheme="minorEastAsia" w:cstheme="minorBidi"/>
              <w:iCs w:val="0"/>
              <w:sz w:val="22"/>
              <w:szCs w:val="22"/>
              <w:lang w:val="en-GB" w:eastAsia="en-GB"/>
            </w:rPr>
          </w:pPr>
          <w:hyperlink w:anchor="_Toc137037279" w:history="1">
            <w:r w:rsidRPr="003A661A">
              <w:rPr>
                <w:rStyle w:val="Hyperlink"/>
                <w:rFonts w:cs="Calibri"/>
              </w:rPr>
              <w:t>5.1.1. Cerințe privind eligibilitatea solicitanților și partenerilor</w:t>
            </w:r>
            <w:r>
              <w:rPr>
                <w:webHidden/>
              </w:rPr>
              <w:tab/>
            </w:r>
            <w:r>
              <w:rPr>
                <w:webHidden/>
              </w:rPr>
              <w:fldChar w:fldCharType="begin"/>
            </w:r>
            <w:r>
              <w:rPr>
                <w:webHidden/>
              </w:rPr>
              <w:instrText xml:space="preserve"> PAGEREF _Toc137037279 \h </w:instrText>
            </w:r>
            <w:r>
              <w:rPr>
                <w:webHidden/>
              </w:rPr>
            </w:r>
            <w:r>
              <w:rPr>
                <w:webHidden/>
              </w:rPr>
              <w:fldChar w:fldCharType="separate"/>
            </w:r>
            <w:r>
              <w:rPr>
                <w:webHidden/>
              </w:rPr>
              <w:t>27</w:t>
            </w:r>
            <w:r>
              <w:rPr>
                <w:webHidden/>
              </w:rPr>
              <w:fldChar w:fldCharType="end"/>
            </w:r>
          </w:hyperlink>
        </w:p>
        <w:p w14:paraId="05144729" w14:textId="076C6A4B"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280" w:history="1">
            <w:r w:rsidRPr="003A661A">
              <w:rPr>
                <w:rStyle w:val="Hyperlink"/>
                <w:bCs/>
                <w:noProof/>
              </w:rPr>
              <w:t>5.1.2.</w:t>
            </w:r>
            <w:r>
              <w:rPr>
                <w:rFonts w:asciiTheme="minorHAnsi" w:eastAsiaTheme="minorEastAsia" w:hAnsiTheme="minorHAnsi" w:cstheme="minorBidi"/>
                <w:noProof/>
                <w:sz w:val="22"/>
                <w:szCs w:val="22"/>
                <w:lang w:val="en-GB" w:eastAsia="en-GB"/>
              </w:rPr>
              <w:tab/>
            </w:r>
            <w:r w:rsidRPr="003A661A">
              <w:rPr>
                <w:rStyle w:val="Hyperlink"/>
                <w:noProof/>
              </w:rPr>
              <w:t>Categorii de solicitanți eligibili</w:t>
            </w:r>
            <w:r>
              <w:rPr>
                <w:noProof/>
                <w:webHidden/>
              </w:rPr>
              <w:tab/>
            </w:r>
            <w:r>
              <w:rPr>
                <w:noProof/>
                <w:webHidden/>
              </w:rPr>
              <w:fldChar w:fldCharType="begin"/>
            </w:r>
            <w:r>
              <w:rPr>
                <w:noProof/>
                <w:webHidden/>
              </w:rPr>
              <w:instrText xml:space="preserve"> PAGEREF _Toc137037280 \h </w:instrText>
            </w:r>
            <w:r>
              <w:rPr>
                <w:noProof/>
                <w:webHidden/>
              </w:rPr>
            </w:r>
            <w:r>
              <w:rPr>
                <w:noProof/>
                <w:webHidden/>
              </w:rPr>
              <w:fldChar w:fldCharType="separate"/>
            </w:r>
            <w:r>
              <w:rPr>
                <w:noProof/>
                <w:webHidden/>
              </w:rPr>
              <w:t>31</w:t>
            </w:r>
            <w:r>
              <w:rPr>
                <w:noProof/>
                <w:webHidden/>
              </w:rPr>
              <w:fldChar w:fldCharType="end"/>
            </w:r>
          </w:hyperlink>
        </w:p>
        <w:p w14:paraId="75FA9EF2" w14:textId="6968B47F"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281" w:history="1">
            <w:r w:rsidRPr="003A661A">
              <w:rPr>
                <w:rStyle w:val="Hyperlink"/>
                <w:noProof/>
              </w:rPr>
              <w:t>5.1.3.</w:t>
            </w:r>
            <w:r>
              <w:rPr>
                <w:rFonts w:asciiTheme="minorHAnsi" w:eastAsiaTheme="minorEastAsia" w:hAnsiTheme="minorHAnsi" w:cstheme="minorBidi"/>
                <w:noProof/>
                <w:sz w:val="22"/>
                <w:szCs w:val="22"/>
                <w:lang w:val="en-GB" w:eastAsia="en-GB"/>
              </w:rPr>
              <w:tab/>
            </w:r>
            <w:r w:rsidRPr="003A661A">
              <w:rPr>
                <w:rStyle w:val="Hyperlink"/>
                <w:noProof/>
              </w:rPr>
              <w:t>Categorii de parteneri eligibili</w:t>
            </w:r>
            <w:r>
              <w:rPr>
                <w:noProof/>
                <w:webHidden/>
              </w:rPr>
              <w:tab/>
            </w:r>
            <w:r>
              <w:rPr>
                <w:noProof/>
                <w:webHidden/>
              </w:rPr>
              <w:fldChar w:fldCharType="begin"/>
            </w:r>
            <w:r>
              <w:rPr>
                <w:noProof/>
                <w:webHidden/>
              </w:rPr>
              <w:instrText xml:space="preserve"> PAGEREF _Toc137037281 \h </w:instrText>
            </w:r>
            <w:r>
              <w:rPr>
                <w:noProof/>
                <w:webHidden/>
              </w:rPr>
            </w:r>
            <w:r>
              <w:rPr>
                <w:noProof/>
                <w:webHidden/>
              </w:rPr>
              <w:fldChar w:fldCharType="separate"/>
            </w:r>
            <w:r>
              <w:rPr>
                <w:noProof/>
                <w:webHidden/>
              </w:rPr>
              <w:t>32</w:t>
            </w:r>
            <w:r>
              <w:rPr>
                <w:noProof/>
                <w:webHidden/>
              </w:rPr>
              <w:fldChar w:fldCharType="end"/>
            </w:r>
          </w:hyperlink>
        </w:p>
        <w:p w14:paraId="2AB0ACD1" w14:textId="091AEB84"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282" w:history="1">
            <w:r w:rsidRPr="003A661A">
              <w:rPr>
                <w:rStyle w:val="Hyperlink"/>
                <w:noProof/>
              </w:rPr>
              <w:t>5.1.4.</w:t>
            </w:r>
            <w:r>
              <w:rPr>
                <w:rFonts w:asciiTheme="minorHAnsi" w:eastAsiaTheme="minorEastAsia" w:hAnsiTheme="minorHAnsi" w:cstheme="minorBidi"/>
                <w:noProof/>
                <w:sz w:val="22"/>
                <w:szCs w:val="22"/>
                <w:lang w:val="en-GB" w:eastAsia="en-GB"/>
              </w:rPr>
              <w:tab/>
            </w:r>
            <w:r w:rsidRPr="003A661A">
              <w:rPr>
                <w:rStyle w:val="Hyperlink"/>
                <w:noProof/>
              </w:rPr>
              <w:t>Reguli şi cerinţe privind parteneriatul</w:t>
            </w:r>
            <w:r>
              <w:rPr>
                <w:noProof/>
                <w:webHidden/>
              </w:rPr>
              <w:tab/>
            </w:r>
            <w:r>
              <w:rPr>
                <w:noProof/>
                <w:webHidden/>
              </w:rPr>
              <w:fldChar w:fldCharType="begin"/>
            </w:r>
            <w:r>
              <w:rPr>
                <w:noProof/>
                <w:webHidden/>
              </w:rPr>
              <w:instrText xml:space="preserve"> PAGEREF _Toc137037282 \h </w:instrText>
            </w:r>
            <w:r>
              <w:rPr>
                <w:noProof/>
                <w:webHidden/>
              </w:rPr>
            </w:r>
            <w:r>
              <w:rPr>
                <w:noProof/>
                <w:webHidden/>
              </w:rPr>
              <w:fldChar w:fldCharType="separate"/>
            </w:r>
            <w:r>
              <w:rPr>
                <w:noProof/>
                <w:webHidden/>
              </w:rPr>
              <w:t>32</w:t>
            </w:r>
            <w:r>
              <w:rPr>
                <w:noProof/>
                <w:webHidden/>
              </w:rPr>
              <w:fldChar w:fldCharType="end"/>
            </w:r>
          </w:hyperlink>
        </w:p>
        <w:p w14:paraId="56E28DFD" w14:textId="4521FC70"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83" w:history="1">
            <w:r w:rsidRPr="003A661A">
              <w:rPr>
                <w:rStyle w:val="Hyperlink"/>
                <w:noProof/>
              </w:rPr>
              <w:t>5.2.</w:t>
            </w:r>
            <w:r>
              <w:rPr>
                <w:rFonts w:asciiTheme="minorHAnsi" w:eastAsiaTheme="minorEastAsia" w:hAnsiTheme="minorHAnsi" w:cstheme="minorBidi"/>
                <w:noProof/>
                <w:sz w:val="22"/>
                <w:szCs w:val="22"/>
                <w:lang w:val="en-GB" w:eastAsia="en-GB"/>
              </w:rPr>
              <w:tab/>
            </w:r>
            <w:r w:rsidRPr="003A661A">
              <w:rPr>
                <w:rStyle w:val="Hyperlink"/>
                <w:noProof/>
              </w:rPr>
              <w:t>Eligibilitatea activităţilor</w:t>
            </w:r>
            <w:r>
              <w:rPr>
                <w:noProof/>
                <w:webHidden/>
              </w:rPr>
              <w:tab/>
            </w:r>
            <w:r>
              <w:rPr>
                <w:noProof/>
                <w:webHidden/>
              </w:rPr>
              <w:fldChar w:fldCharType="begin"/>
            </w:r>
            <w:r>
              <w:rPr>
                <w:noProof/>
                <w:webHidden/>
              </w:rPr>
              <w:instrText xml:space="preserve"> PAGEREF _Toc137037283 \h </w:instrText>
            </w:r>
            <w:r>
              <w:rPr>
                <w:noProof/>
                <w:webHidden/>
              </w:rPr>
            </w:r>
            <w:r>
              <w:rPr>
                <w:noProof/>
                <w:webHidden/>
              </w:rPr>
              <w:fldChar w:fldCharType="separate"/>
            </w:r>
            <w:r>
              <w:rPr>
                <w:noProof/>
                <w:webHidden/>
              </w:rPr>
              <w:t>33</w:t>
            </w:r>
            <w:r>
              <w:rPr>
                <w:noProof/>
                <w:webHidden/>
              </w:rPr>
              <w:fldChar w:fldCharType="end"/>
            </w:r>
          </w:hyperlink>
        </w:p>
        <w:p w14:paraId="4C6E085D" w14:textId="6DB83E30" w:rsidR="00763B75" w:rsidRDefault="00763B75">
          <w:pPr>
            <w:pStyle w:val="TOC3"/>
            <w:rPr>
              <w:rFonts w:eastAsiaTheme="minorEastAsia" w:cstheme="minorBidi"/>
              <w:iCs w:val="0"/>
              <w:sz w:val="22"/>
              <w:szCs w:val="22"/>
              <w:lang w:val="en-GB" w:eastAsia="en-GB"/>
            </w:rPr>
          </w:pPr>
          <w:hyperlink w:anchor="_Toc137037284" w:history="1">
            <w:r w:rsidRPr="003A661A">
              <w:rPr>
                <w:rStyle w:val="Hyperlink"/>
              </w:rPr>
              <w:t>5.2.1.</w:t>
            </w:r>
            <w:r>
              <w:rPr>
                <w:rFonts w:eastAsiaTheme="minorEastAsia" w:cstheme="minorBidi"/>
                <w:iCs w:val="0"/>
                <w:sz w:val="22"/>
                <w:szCs w:val="22"/>
                <w:lang w:val="en-GB" w:eastAsia="en-GB"/>
              </w:rPr>
              <w:tab/>
            </w:r>
            <w:r w:rsidRPr="003A661A">
              <w:rPr>
                <w:rStyle w:val="Hyperlink"/>
              </w:rPr>
              <w:t>Cerinţe generale privind eligibilitatea activităţilor</w:t>
            </w:r>
            <w:r>
              <w:rPr>
                <w:webHidden/>
              </w:rPr>
              <w:tab/>
            </w:r>
            <w:r>
              <w:rPr>
                <w:webHidden/>
              </w:rPr>
              <w:fldChar w:fldCharType="begin"/>
            </w:r>
            <w:r>
              <w:rPr>
                <w:webHidden/>
              </w:rPr>
              <w:instrText xml:space="preserve"> PAGEREF _Toc137037284 \h </w:instrText>
            </w:r>
            <w:r>
              <w:rPr>
                <w:webHidden/>
              </w:rPr>
            </w:r>
            <w:r>
              <w:rPr>
                <w:webHidden/>
              </w:rPr>
              <w:fldChar w:fldCharType="separate"/>
            </w:r>
            <w:r>
              <w:rPr>
                <w:webHidden/>
              </w:rPr>
              <w:t>33</w:t>
            </w:r>
            <w:r>
              <w:rPr>
                <w:webHidden/>
              </w:rPr>
              <w:fldChar w:fldCharType="end"/>
            </w:r>
          </w:hyperlink>
        </w:p>
        <w:p w14:paraId="3443AF61" w14:textId="520E00F1" w:rsidR="00763B75" w:rsidRDefault="00763B75">
          <w:pPr>
            <w:pStyle w:val="TOC3"/>
            <w:rPr>
              <w:rFonts w:eastAsiaTheme="minorEastAsia" w:cstheme="minorBidi"/>
              <w:iCs w:val="0"/>
              <w:sz w:val="22"/>
              <w:szCs w:val="22"/>
              <w:lang w:val="en-GB" w:eastAsia="en-GB"/>
            </w:rPr>
          </w:pPr>
          <w:hyperlink w:anchor="_Toc137037285" w:history="1">
            <w:r w:rsidRPr="003A661A">
              <w:rPr>
                <w:rStyle w:val="Hyperlink"/>
              </w:rPr>
              <w:t>5.2.2.</w:t>
            </w:r>
            <w:r>
              <w:rPr>
                <w:rFonts w:eastAsiaTheme="minorEastAsia" w:cstheme="minorBidi"/>
                <w:iCs w:val="0"/>
                <w:sz w:val="22"/>
                <w:szCs w:val="22"/>
                <w:lang w:val="en-GB" w:eastAsia="en-GB"/>
              </w:rPr>
              <w:tab/>
            </w:r>
            <w:r w:rsidRPr="003A661A">
              <w:rPr>
                <w:rStyle w:val="Hyperlink"/>
              </w:rPr>
              <w:t>Activităţi eligibile</w:t>
            </w:r>
            <w:r>
              <w:rPr>
                <w:webHidden/>
              </w:rPr>
              <w:tab/>
            </w:r>
            <w:r>
              <w:rPr>
                <w:webHidden/>
              </w:rPr>
              <w:fldChar w:fldCharType="begin"/>
            </w:r>
            <w:r>
              <w:rPr>
                <w:webHidden/>
              </w:rPr>
              <w:instrText xml:space="preserve"> PAGEREF _Toc137037285 \h </w:instrText>
            </w:r>
            <w:r>
              <w:rPr>
                <w:webHidden/>
              </w:rPr>
            </w:r>
            <w:r>
              <w:rPr>
                <w:webHidden/>
              </w:rPr>
              <w:fldChar w:fldCharType="separate"/>
            </w:r>
            <w:r>
              <w:rPr>
                <w:webHidden/>
              </w:rPr>
              <w:t>33</w:t>
            </w:r>
            <w:r>
              <w:rPr>
                <w:webHidden/>
              </w:rPr>
              <w:fldChar w:fldCharType="end"/>
            </w:r>
          </w:hyperlink>
        </w:p>
        <w:p w14:paraId="23ABDCAE" w14:textId="08FBBE0F" w:rsidR="00763B75" w:rsidRDefault="00763B75">
          <w:pPr>
            <w:pStyle w:val="TOC3"/>
            <w:rPr>
              <w:rFonts w:eastAsiaTheme="minorEastAsia" w:cstheme="minorBidi"/>
              <w:iCs w:val="0"/>
              <w:sz w:val="22"/>
              <w:szCs w:val="22"/>
              <w:lang w:val="en-GB" w:eastAsia="en-GB"/>
            </w:rPr>
          </w:pPr>
          <w:hyperlink w:anchor="_Toc137037286" w:history="1">
            <w:r w:rsidRPr="003A661A">
              <w:rPr>
                <w:rStyle w:val="Hyperlink"/>
              </w:rPr>
              <w:t>5.2.4.</w:t>
            </w:r>
            <w:r>
              <w:rPr>
                <w:rFonts w:eastAsiaTheme="minorEastAsia" w:cstheme="minorBidi"/>
                <w:iCs w:val="0"/>
                <w:sz w:val="22"/>
                <w:szCs w:val="22"/>
                <w:lang w:val="en-GB" w:eastAsia="en-GB"/>
              </w:rPr>
              <w:tab/>
            </w:r>
            <w:r w:rsidRPr="003A661A">
              <w:rPr>
                <w:rStyle w:val="Hyperlink"/>
              </w:rPr>
              <w:t>Activităţi neeligibile</w:t>
            </w:r>
            <w:r>
              <w:rPr>
                <w:webHidden/>
              </w:rPr>
              <w:tab/>
            </w:r>
            <w:r>
              <w:rPr>
                <w:webHidden/>
              </w:rPr>
              <w:fldChar w:fldCharType="begin"/>
            </w:r>
            <w:r>
              <w:rPr>
                <w:webHidden/>
              </w:rPr>
              <w:instrText xml:space="preserve"> PAGEREF _Toc137037286 \h </w:instrText>
            </w:r>
            <w:r>
              <w:rPr>
                <w:webHidden/>
              </w:rPr>
            </w:r>
            <w:r>
              <w:rPr>
                <w:webHidden/>
              </w:rPr>
              <w:fldChar w:fldCharType="separate"/>
            </w:r>
            <w:r>
              <w:rPr>
                <w:webHidden/>
              </w:rPr>
              <w:t>35</w:t>
            </w:r>
            <w:r>
              <w:rPr>
                <w:webHidden/>
              </w:rPr>
              <w:fldChar w:fldCharType="end"/>
            </w:r>
          </w:hyperlink>
        </w:p>
        <w:p w14:paraId="133DBAC8" w14:textId="2F6E9DE5"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87" w:history="1">
            <w:r w:rsidRPr="003A661A">
              <w:rPr>
                <w:rStyle w:val="Hyperlink"/>
                <w:noProof/>
              </w:rPr>
              <w:t>5.3.</w:t>
            </w:r>
            <w:r>
              <w:rPr>
                <w:rFonts w:asciiTheme="minorHAnsi" w:eastAsiaTheme="minorEastAsia" w:hAnsiTheme="minorHAnsi" w:cstheme="minorBidi"/>
                <w:noProof/>
                <w:sz w:val="22"/>
                <w:szCs w:val="22"/>
                <w:lang w:val="en-GB" w:eastAsia="en-GB"/>
              </w:rPr>
              <w:tab/>
            </w:r>
            <w:r w:rsidRPr="003A661A">
              <w:rPr>
                <w:rStyle w:val="Hyperlink"/>
                <w:noProof/>
              </w:rPr>
              <w:t>Eligibilitatea cheltuielilor</w:t>
            </w:r>
            <w:r>
              <w:rPr>
                <w:noProof/>
                <w:webHidden/>
              </w:rPr>
              <w:tab/>
            </w:r>
            <w:r>
              <w:rPr>
                <w:noProof/>
                <w:webHidden/>
              </w:rPr>
              <w:fldChar w:fldCharType="begin"/>
            </w:r>
            <w:r>
              <w:rPr>
                <w:noProof/>
                <w:webHidden/>
              </w:rPr>
              <w:instrText xml:space="preserve"> PAGEREF _Toc137037287 \h </w:instrText>
            </w:r>
            <w:r>
              <w:rPr>
                <w:noProof/>
                <w:webHidden/>
              </w:rPr>
            </w:r>
            <w:r>
              <w:rPr>
                <w:noProof/>
                <w:webHidden/>
              </w:rPr>
              <w:fldChar w:fldCharType="separate"/>
            </w:r>
            <w:r>
              <w:rPr>
                <w:noProof/>
                <w:webHidden/>
              </w:rPr>
              <w:t>36</w:t>
            </w:r>
            <w:r>
              <w:rPr>
                <w:noProof/>
                <w:webHidden/>
              </w:rPr>
              <w:fldChar w:fldCharType="end"/>
            </w:r>
          </w:hyperlink>
        </w:p>
        <w:p w14:paraId="42334DA4" w14:textId="6BF8B5C0" w:rsidR="00763B75" w:rsidRDefault="00763B75">
          <w:pPr>
            <w:pStyle w:val="TOC3"/>
            <w:rPr>
              <w:rFonts w:eastAsiaTheme="minorEastAsia" w:cstheme="minorBidi"/>
              <w:iCs w:val="0"/>
              <w:sz w:val="22"/>
              <w:szCs w:val="22"/>
              <w:lang w:val="en-GB" w:eastAsia="en-GB"/>
            </w:rPr>
          </w:pPr>
          <w:hyperlink w:anchor="_Toc137037288" w:history="1">
            <w:r w:rsidRPr="003A661A">
              <w:rPr>
                <w:rStyle w:val="Hyperlink"/>
              </w:rPr>
              <w:t>5.3.1 Baza legală pentru stabilirea eligibilității cheltuielilor</w:t>
            </w:r>
            <w:r>
              <w:rPr>
                <w:webHidden/>
              </w:rPr>
              <w:tab/>
            </w:r>
            <w:r>
              <w:rPr>
                <w:webHidden/>
              </w:rPr>
              <w:fldChar w:fldCharType="begin"/>
            </w:r>
            <w:r>
              <w:rPr>
                <w:webHidden/>
              </w:rPr>
              <w:instrText xml:space="preserve"> PAGEREF _Toc137037288 \h </w:instrText>
            </w:r>
            <w:r>
              <w:rPr>
                <w:webHidden/>
              </w:rPr>
            </w:r>
            <w:r>
              <w:rPr>
                <w:webHidden/>
              </w:rPr>
              <w:fldChar w:fldCharType="separate"/>
            </w:r>
            <w:r>
              <w:rPr>
                <w:webHidden/>
              </w:rPr>
              <w:t>36</w:t>
            </w:r>
            <w:r>
              <w:rPr>
                <w:webHidden/>
              </w:rPr>
              <w:fldChar w:fldCharType="end"/>
            </w:r>
          </w:hyperlink>
        </w:p>
        <w:p w14:paraId="45367541" w14:textId="5AB48A60" w:rsidR="00763B75" w:rsidRDefault="00763B75">
          <w:pPr>
            <w:pStyle w:val="TOC3"/>
            <w:rPr>
              <w:rFonts w:eastAsiaTheme="minorEastAsia" w:cstheme="minorBidi"/>
              <w:iCs w:val="0"/>
              <w:sz w:val="22"/>
              <w:szCs w:val="22"/>
              <w:lang w:val="en-GB" w:eastAsia="en-GB"/>
            </w:rPr>
          </w:pPr>
          <w:hyperlink w:anchor="_Toc137037289" w:history="1">
            <w:r w:rsidRPr="003A661A">
              <w:rPr>
                <w:rStyle w:val="Hyperlink"/>
              </w:rPr>
              <w:t>5.3.2Categorii și plafoane de cheltuieli eligibile</w:t>
            </w:r>
            <w:r>
              <w:rPr>
                <w:webHidden/>
              </w:rPr>
              <w:tab/>
            </w:r>
            <w:r>
              <w:rPr>
                <w:webHidden/>
              </w:rPr>
              <w:fldChar w:fldCharType="begin"/>
            </w:r>
            <w:r>
              <w:rPr>
                <w:webHidden/>
              </w:rPr>
              <w:instrText xml:space="preserve"> PAGEREF _Toc137037289 \h </w:instrText>
            </w:r>
            <w:r>
              <w:rPr>
                <w:webHidden/>
              </w:rPr>
            </w:r>
            <w:r>
              <w:rPr>
                <w:webHidden/>
              </w:rPr>
              <w:fldChar w:fldCharType="separate"/>
            </w:r>
            <w:r>
              <w:rPr>
                <w:webHidden/>
              </w:rPr>
              <w:t>37</w:t>
            </w:r>
            <w:r>
              <w:rPr>
                <w:webHidden/>
              </w:rPr>
              <w:fldChar w:fldCharType="end"/>
            </w:r>
          </w:hyperlink>
        </w:p>
        <w:p w14:paraId="553D0EEF" w14:textId="1AEC37A9" w:rsidR="00763B75" w:rsidRDefault="00763B75">
          <w:pPr>
            <w:pStyle w:val="TOC3"/>
            <w:rPr>
              <w:rFonts w:eastAsiaTheme="minorEastAsia" w:cstheme="minorBidi"/>
              <w:iCs w:val="0"/>
              <w:sz w:val="22"/>
              <w:szCs w:val="22"/>
              <w:lang w:val="en-GB" w:eastAsia="en-GB"/>
            </w:rPr>
          </w:pPr>
          <w:hyperlink w:anchor="_Toc137037290" w:history="1">
            <w:r w:rsidRPr="003A661A">
              <w:rPr>
                <w:rStyle w:val="Hyperlink"/>
              </w:rPr>
              <w:t>5.3.3 Categorii de cheltuieli neeligibile</w:t>
            </w:r>
            <w:r>
              <w:rPr>
                <w:webHidden/>
              </w:rPr>
              <w:tab/>
            </w:r>
            <w:r>
              <w:rPr>
                <w:webHidden/>
              </w:rPr>
              <w:fldChar w:fldCharType="begin"/>
            </w:r>
            <w:r>
              <w:rPr>
                <w:webHidden/>
              </w:rPr>
              <w:instrText xml:space="preserve"> PAGEREF _Toc137037290 \h </w:instrText>
            </w:r>
            <w:r>
              <w:rPr>
                <w:webHidden/>
              </w:rPr>
            </w:r>
            <w:r>
              <w:rPr>
                <w:webHidden/>
              </w:rPr>
              <w:fldChar w:fldCharType="separate"/>
            </w:r>
            <w:r>
              <w:rPr>
                <w:webHidden/>
              </w:rPr>
              <w:t>38</w:t>
            </w:r>
            <w:r>
              <w:rPr>
                <w:webHidden/>
              </w:rPr>
              <w:fldChar w:fldCharType="end"/>
            </w:r>
          </w:hyperlink>
        </w:p>
        <w:p w14:paraId="2272DC3D" w14:textId="0D37938C" w:rsidR="00763B75" w:rsidRDefault="00763B75">
          <w:pPr>
            <w:pStyle w:val="TOC3"/>
            <w:rPr>
              <w:rFonts w:eastAsiaTheme="minorEastAsia" w:cstheme="minorBidi"/>
              <w:iCs w:val="0"/>
              <w:sz w:val="22"/>
              <w:szCs w:val="22"/>
              <w:lang w:val="en-GB" w:eastAsia="en-GB"/>
            </w:rPr>
          </w:pPr>
          <w:hyperlink w:anchor="_Toc137037291" w:history="1">
            <w:r w:rsidRPr="003A661A">
              <w:rPr>
                <w:rStyle w:val="Hyperlink"/>
              </w:rPr>
              <w:t>5.3.4 Opțiuni de costuri simplificate. Costuri directe și costuri indirecte</w:t>
            </w:r>
            <w:r>
              <w:rPr>
                <w:webHidden/>
              </w:rPr>
              <w:tab/>
            </w:r>
            <w:r>
              <w:rPr>
                <w:webHidden/>
              </w:rPr>
              <w:fldChar w:fldCharType="begin"/>
            </w:r>
            <w:r>
              <w:rPr>
                <w:webHidden/>
              </w:rPr>
              <w:instrText xml:space="preserve"> PAGEREF _Toc137037291 \h </w:instrText>
            </w:r>
            <w:r>
              <w:rPr>
                <w:webHidden/>
              </w:rPr>
            </w:r>
            <w:r>
              <w:rPr>
                <w:webHidden/>
              </w:rPr>
              <w:fldChar w:fldCharType="separate"/>
            </w:r>
            <w:r>
              <w:rPr>
                <w:webHidden/>
              </w:rPr>
              <w:t>39</w:t>
            </w:r>
            <w:r>
              <w:rPr>
                <w:webHidden/>
              </w:rPr>
              <w:fldChar w:fldCharType="end"/>
            </w:r>
          </w:hyperlink>
        </w:p>
        <w:p w14:paraId="2B77DBD7" w14:textId="0C37B1B6" w:rsidR="00763B75" w:rsidRDefault="00763B75">
          <w:pPr>
            <w:pStyle w:val="TOC3"/>
            <w:rPr>
              <w:rFonts w:eastAsiaTheme="minorEastAsia" w:cstheme="minorBidi"/>
              <w:iCs w:val="0"/>
              <w:sz w:val="22"/>
              <w:szCs w:val="22"/>
              <w:lang w:val="en-GB" w:eastAsia="en-GB"/>
            </w:rPr>
          </w:pPr>
          <w:hyperlink w:anchor="_Toc137037292" w:history="1">
            <w:r w:rsidRPr="003A661A">
              <w:rPr>
                <w:rStyle w:val="Hyperlink"/>
              </w:rPr>
              <w:t>5.3.5 Opțiuni de costuri simplificate.  Costuri unitare/sume forfetare și rate forfetare</w:t>
            </w:r>
            <w:r>
              <w:rPr>
                <w:webHidden/>
              </w:rPr>
              <w:tab/>
            </w:r>
            <w:r>
              <w:rPr>
                <w:webHidden/>
              </w:rPr>
              <w:fldChar w:fldCharType="begin"/>
            </w:r>
            <w:r>
              <w:rPr>
                <w:webHidden/>
              </w:rPr>
              <w:instrText xml:space="preserve"> PAGEREF _Toc137037292 \h </w:instrText>
            </w:r>
            <w:r>
              <w:rPr>
                <w:webHidden/>
              </w:rPr>
            </w:r>
            <w:r>
              <w:rPr>
                <w:webHidden/>
              </w:rPr>
              <w:fldChar w:fldCharType="separate"/>
            </w:r>
            <w:r>
              <w:rPr>
                <w:webHidden/>
              </w:rPr>
              <w:t>39</w:t>
            </w:r>
            <w:r>
              <w:rPr>
                <w:webHidden/>
              </w:rPr>
              <w:fldChar w:fldCharType="end"/>
            </w:r>
          </w:hyperlink>
        </w:p>
        <w:p w14:paraId="30398C1E" w14:textId="7086966D"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93" w:history="1">
            <w:r w:rsidRPr="003A661A">
              <w:rPr>
                <w:rStyle w:val="Hyperlink"/>
                <w:noProof/>
              </w:rPr>
              <w:t>5.4.</w:t>
            </w:r>
            <w:r>
              <w:rPr>
                <w:rFonts w:asciiTheme="minorHAnsi" w:eastAsiaTheme="minorEastAsia" w:hAnsiTheme="minorHAnsi" w:cstheme="minorBidi"/>
                <w:noProof/>
                <w:sz w:val="22"/>
                <w:szCs w:val="22"/>
                <w:lang w:val="en-GB" w:eastAsia="en-GB"/>
              </w:rPr>
              <w:tab/>
            </w:r>
            <w:r w:rsidRPr="003A661A">
              <w:rPr>
                <w:rStyle w:val="Hyperlink"/>
                <w:noProof/>
              </w:rPr>
              <w:t>Valoarea minimă și maximă eligibilă/nerambursabilă a unui proiect</w:t>
            </w:r>
            <w:r>
              <w:rPr>
                <w:noProof/>
                <w:webHidden/>
              </w:rPr>
              <w:tab/>
            </w:r>
            <w:r>
              <w:rPr>
                <w:noProof/>
                <w:webHidden/>
              </w:rPr>
              <w:fldChar w:fldCharType="begin"/>
            </w:r>
            <w:r>
              <w:rPr>
                <w:noProof/>
                <w:webHidden/>
              </w:rPr>
              <w:instrText xml:space="preserve"> PAGEREF _Toc137037293 \h </w:instrText>
            </w:r>
            <w:r>
              <w:rPr>
                <w:noProof/>
                <w:webHidden/>
              </w:rPr>
            </w:r>
            <w:r>
              <w:rPr>
                <w:noProof/>
                <w:webHidden/>
              </w:rPr>
              <w:fldChar w:fldCharType="separate"/>
            </w:r>
            <w:r>
              <w:rPr>
                <w:noProof/>
                <w:webHidden/>
              </w:rPr>
              <w:t>40</w:t>
            </w:r>
            <w:r>
              <w:rPr>
                <w:noProof/>
                <w:webHidden/>
              </w:rPr>
              <w:fldChar w:fldCharType="end"/>
            </w:r>
          </w:hyperlink>
        </w:p>
        <w:p w14:paraId="2AC1198A" w14:textId="71D2C272"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94" w:history="1">
            <w:r w:rsidRPr="003A661A">
              <w:rPr>
                <w:rStyle w:val="Hyperlink"/>
                <w:noProof/>
              </w:rPr>
              <w:t>5.5.</w:t>
            </w:r>
            <w:r>
              <w:rPr>
                <w:rFonts w:asciiTheme="minorHAnsi" w:eastAsiaTheme="minorEastAsia" w:hAnsiTheme="minorHAnsi" w:cstheme="minorBidi"/>
                <w:noProof/>
                <w:sz w:val="22"/>
                <w:szCs w:val="22"/>
                <w:lang w:val="en-GB" w:eastAsia="en-GB"/>
              </w:rPr>
              <w:tab/>
            </w:r>
            <w:r w:rsidRPr="003A661A">
              <w:rPr>
                <w:rStyle w:val="Hyperlink"/>
                <w:noProof/>
              </w:rPr>
              <w:t>Cuantumul cofinanțării acordate</w:t>
            </w:r>
            <w:r>
              <w:rPr>
                <w:noProof/>
                <w:webHidden/>
              </w:rPr>
              <w:tab/>
            </w:r>
            <w:r>
              <w:rPr>
                <w:noProof/>
                <w:webHidden/>
              </w:rPr>
              <w:fldChar w:fldCharType="begin"/>
            </w:r>
            <w:r>
              <w:rPr>
                <w:noProof/>
                <w:webHidden/>
              </w:rPr>
              <w:instrText xml:space="preserve"> PAGEREF _Toc137037294 \h </w:instrText>
            </w:r>
            <w:r>
              <w:rPr>
                <w:noProof/>
                <w:webHidden/>
              </w:rPr>
            </w:r>
            <w:r>
              <w:rPr>
                <w:noProof/>
                <w:webHidden/>
              </w:rPr>
              <w:fldChar w:fldCharType="separate"/>
            </w:r>
            <w:r>
              <w:rPr>
                <w:noProof/>
                <w:webHidden/>
              </w:rPr>
              <w:t>40</w:t>
            </w:r>
            <w:r>
              <w:rPr>
                <w:noProof/>
                <w:webHidden/>
              </w:rPr>
              <w:fldChar w:fldCharType="end"/>
            </w:r>
          </w:hyperlink>
        </w:p>
        <w:p w14:paraId="4CFD9747" w14:textId="2985F6D4"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95" w:history="1">
            <w:r w:rsidRPr="003A661A">
              <w:rPr>
                <w:rStyle w:val="Hyperlink"/>
                <w:noProof/>
              </w:rPr>
              <w:t>5.6.</w:t>
            </w:r>
            <w:r>
              <w:rPr>
                <w:rFonts w:asciiTheme="minorHAnsi" w:eastAsiaTheme="minorEastAsia" w:hAnsiTheme="minorHAnsi" w:cstheme="minorBidi"/>
                <w:noProof/>
                <w:sz w:val="22"/>
                <w:szCs w:val="22"/>
                <w:lang w:val="en-GB" w:eastAsia="en-GB"/>
              </w:rPr>
              <w:tab/>
            </w:r>
            <w:r w:rsidRPr="003A661A">
              <w:rPr>
                <w:rStyle w:val="Hyperlink"/>
                <w:noProof/>
              </w:rPr>
              <w:t>Durata proiectului</w:t>
            </w:r>
            <w:r>
              <w:rPr>
                <w:noProof/>
                <w:webHidden/>
              </w:rPr>
              <w:tab/>
            </w:r>
            <w:r>
              <w:rPr>
                <w:noProof/>
                <w:webHidden/>
              </w:rPr>
              <w:fldChar w:fldCharType="begin"/>
            </w:r>
            <w:r>
              <w:rPr>
                <w:noProof/>
                <w:webHidden/>
              </w:rPr>
              <w:instrText xml:space="preserve"> PAGEREF _Toc137037295 \h </w:instrText>
            </w:r>
            <w:r>
              <w:rPr>
                <w:noProof/>
                <w:webHidden/>
              </w:rPr>
            </w:r>
            <w:r>
              <w:rPr>
                <w:noProof/>
                <w:webHidden/>
              </w:rPr>
              <w:fldChar w:fldCharType="separate"/>
            </w:r>
            <w:r>
              <w:rPr>
                <w:noProof/>
                <w:webHidden/>
              </w:rPr>
              <w:t>41</w:t>
            </w:r>
            <w:r>
              <w:rPr>
                <w:noProof/>
                <w:webHidden/>
              </w:rPr>
              <w:fldChar w:fldCharType="end"/>
            </w:r>
          </w:hyperlink>
        </w:p>
        <w:p w14:paraId="37A157F5" w14:textId="01C58102"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96" w:history="1">
            <w:r w:rsidRPr="003A661A">
              <w:rPr>
                <w:rStyle w:val="Hyperlink"/>
                <w:noProof/>
              </w:rPr>
              <w:t>5.7.</w:t>
            </w:r>
            <w:r>
              <w:rPr>
                <w:rFonts w:asciiTheme="minorHAnsi" w:eastAsiaTheme="minorEastAsia" w:hAnsiTheme="minorHAnsi" w:cstheme="minorBidi"/>
                <w:noProof/>
                <w:sz w:val="22"/>
                <w:szCs w:val="22"/>
                <w:lang w:val="en-GB" w:eastAsia="en-GB"/>
              </w:rPr>
              <w:tab/>
            </w:r>
            <w:r w:rsidRPr="003A661A">
              <w:rPr>
                <w:rStyle w:val="Hyperlink"/>
                <w:noProof/>
              </w:rPr>
              <w:t>Alte cerinţe de eligibilitate a proiectului</w:t>
            </w:r>
            <w:r>
              <w:rPr>
                <w:noProof/>
                <w:webHidden/>
              </w:rPr>
              <w:tab/>
            </w:r>
            <w:r>
              <w:rPr>
                <w:noProof/>
                <w:webHidden/>
              </w:rPr>
              <w:fldChar w:fldCharType="begin"/>
            </w:r>
            <w:r>
              <w:rPr>
                <w:noProof/>
                <w:webHidden/>
              </w:rPr>
              <w:instrText xml:space="preserve"> PAGEREF _Toc137037296 \h </w:instrText>
            </w:r>
            <w:r>
              <w:rPr>
                <w:noProof/>
                <w:webHidden/>
              </w:rPr>
            </w:r>
            <w:r>
              <w:rPr>
                <w:noProof/>
                <w:webHidden/>
              </w:rPr>
              <w:fldChar w:fldCharType="separate"/>
            </w:r>
            <w:r>
              <w:rPr>
                <w:noProof/>
                <w:webHidden/>
              </w:rPr>
              <w:t>41</w:t>
            </w:r>
            <w:r>
              <w:rPr>
                <w:noProof/>
                <w:webHidden/>
              </w:rPr>
              <w:fldChar w:fldCharType="end"/>
            </w:r>
          </w:hyperlink>
        </w:p>
        <w:p w14:paraId="43B831B0" w14:textId="7208711B" w:rsidR="00763B75" w:rsidRDefault="00763B75">
          <w:pPr>
            <w:pStyle w:val="TOC1"/>
            <w:rPr>
              <w:rFonts w:asciiTheme="minorHAnsi" w:eastAsiaTheme="minorEastAsia" w:hAnsiTheme="minorHAnsi" w:cstheme="minorBidi"/>
              <w:b w:val="0"/>
              <w:bCs w:val="0"/>
              <w:sz w:val="22"/>
              <w:szCs w:val="22"/>
              <w:lang w:val="en-GB" w:eastAsia="en-GB"/>
            </w:rPr>
          </w:pPr>
          <w:hyperlink w:anchor="_Toc137037297" w:history="1">
            <w:r w:rsidRPr="003A661A">
              <w:rPr>
                <w:rStyle w:val="Hyperlink"/>
              </w:rPr>
              <w:t>6.</w:t>
            </w:r>
            <w:r>
              <w:rPr>
                <w:rFonts w:asciiTheme="minorHAnsi" w:eastAsiaTheme="minorEastAsia" w:hAnsiTheme="minorHAnsi" w:cstheme="minorBidi"/>
                <w:b w:val="0"/>
                <w:bCs w:val="0"/>
                <w:sz w:val="22"/>
                <w:szCs w:val="22"/>
                <w:lang w:val="en-GB" w:eastAsia="en-GB"/>
              </w:rPr>
              <w:tab/>
            </w:r>
            <w:r w:rsidRPr="003A661A">
              <w:rPr>
                <w:rStyle w:val="Hyperlink"/>
              </w:rPr>
              <w:t>INDICATORI DE ETAPĂ</w:t>
            </w:r>
            <w:r>
              <w:rPr>
                <w:webHidden/>
              </w:rPr>
              <w:tab/>
            </w:r>
            <w:r>
              <w:rPr>
                <w:webHidden/>
              </w:rPr>
              <w:fldChar w:fldCharType="begin"/>
            </w:r>
            <w:r>
              <w:rPr>
                <w:webHidden/>
              </w:rPr>
              <w:instrText xml:space="preserve"> PAGEREF _Toc137037297 \h </w:instrText>
            </w:r>
            <w:r>
              <w:rPr>
                <w:webHidden/>
              </w:rPr>
            </w:r>
            <w:r>
              <w:rPr>
                <w:webHidden/>
              </w:rPr>
              <w:fldChar w:fldCharType="separate"/>
            </w:r>
            <w:r>
              <w:rPr>
                <w:webHidden/>
              </w:rPr>
              <w:t>46</w:t>
            </w:r>
            <w:r>
              <w:rPr>
                <w:webHidden/>
              </w:rPr>
              <w:fldChar w:fldCharType="end"/>
            </w:r>
          </w:hyperlink>
        </w:p>
        <w:p w14:paraId="0C57050F" w14:textId="1BF0B4C3" w:rsidR="00763B75" w:rsidRDefault="00763B75">
          <w:pPr>
            <w:pStyle w:val="TOC1"/>
            <w:rPr>
              <w:rFonts w:asciiTheme="minorHAnsi" w:eastAsiaTheme="minorEastAsia" w:hAnsiTheme="minorHAnsi" w:cstheme="minorBidi"/>
              <w:b w:val="0"/>
              <w:bCs w:val="0"/>
              <w:sz w:val="22"/>
              <w:szCs w:val="22"/>
              <w:lang w:val="en-GB" w:eastAsia="en-GB"/>
            </w:rPr>
          </w:pPr>
          <w:hyperlink w:anchor="_Toc137037298" w:history="1">
            <w:r w:rsidRPr="003A661A">
              <w:rPr>
                <w:rStyle w:val="Hyperlink"/>
              </w:rPr>
              <w:t>7.</w:t>
            </w:r>
            <w:r>
              <w:rPr>
                <w:rFonts w:asciiTheme="minorHAnsi" w:eastAsiaTheme="minorEastAsia" w:hAnsiTheme="minorHAnsi" w:cstheme="minorBidi"/>
                <w:b w:val="0"/>
                <w:bCs w:val="0"/>
                <w:sz w:val="22"/>
                <w:szCs w:val="22"/>
                <w:lang w:val="en-GB" w:eastAsia="en-GB"/>
              </w:rPr>
              <w:tab/>
            </w:r>
            <w:r w:rsidRPr="003A661A">
              <w:rPr>
                <w:rStyle w:val="Hyperlink"/>
              </w:rPr>
              <w:t>COMPLETAREA ŞI DEPUNEREA CERERILOR DE FINANTARE</w:t>
            </w:r>
            <w:r>
              <w:rPr>
                <w:webHidden/>
              </w:rPr>
              <w:tab/>
            </w:r>
            <w:r>
              <w:rPr>
                <w:webHidden/>
              </w:rPr>
              <w:fldChar w:fldCharType="begin"/>
            </w:r>
            <w:r>
              <w:rPr>
                <w:webHidden/>
              </w:rPr>
              <w:instrText xml:space="preserve"> PAGEREF _Toc137037298 \h </w:instrText>
            </w:r>
            <w:r>
              <w:rPr>
                <w:webHidden/>
              </w:rPr>
            </w:r>
            <w:r>
              <w:rPr>
                <w:webHidden/>
              </w:rPr>
              <w:fldChar w:fldCharType="separate"/>
            </w:r>
            <w:r>
              <w:rPr>
                <w:webHidden/>
              </w:rPr>
              <w:t>47</w:t>
            </w:r>
            <w:r>
              <w:rPr>
                <w:webHidden/>
              </w:rPr>
              <w:fldChar w:fldCharType="end"/>
            </w:r>
          </w:hyperlink>
        </w:p>
        <w:p w14:paraId="0169B4F2" w14:textId="46985CA5"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299" w:history="1">
            <w:r w:rsidRPr="003A661A">
              <w:rPr>
                <w:rStyle w:val="Hyperlink"/>
                <w:noProof/>
              </w:rPr>
              <w:t>7.1</w:t>
            </w:r>
            <w:r>
              <w:rPr>
                <w:rFonts w:asciiTheme="minorHAnsi" w:eastAsiaTheme="minorEastAsia" w:hAnsiTheme="minorHAnsi" w:cstheme="minorBidi"/>
                <w:noProof/>
                <w:sz w:val="22"/>
                <w:szCs w:val="22"/>
                <w:lang w:val="en-GB" w:eastAsia="en-GB"/>
              </w:rPr>
              <w:tab/>
            </w:r>
            <w:r w:rsidRPr="003A661A">
              <w:rPr>
                <w:rStyle w:val="Hyperlink"/>
                <w:noProof/>
              </w:rPr>
              <w:t>Completarea formularului cererii</w:t>
            </w:r>
            <w:r>
              <w:rPr>
                <w:noProof/>
                <w:webHidden/>
              </w:rPr>
              <w:tab/>
            </w:r>
            <w:r>
              <w:rPr>
                <w:noProof/>
                <w:webHidden/>
              </w:rPr>
              <w:fldChar w:fldCharType="begin"/>
            </w:r>
            <w:r>
              <w:rPr>
                <w:noProof/>
                <w:webHidden/>
              </w:rPr>
              <w:instrText xml:space="preserve"> PAGEREF _Toc137037299 \h </w:instrText>
            </w:r>
            <w:r>
              <w:rPr>
                <w:noProof/>
                <w:webHidden/>
              </w:rPr>
            </w:r>
            <w:r>
              <w:rPr>
                <w:noProof/>
                <w:webHidden/>
              </w:rPr>
              <w:fldChar w:fldCharType="separate"/>
            </w:r>
            <w:r>
              <w:rPr>
                <w:noProof/>
                <w:webHidden/>
              </w:rPr>
              <w:t>47</w:t>
            </w:r>
            <w:r>
              <w:rPr>
                <w:noProof/>
                <w:webHidden/>
              </w:rPr>
              <w:fldChar w:fldCharType="end"/>
            </w:r>
          </w:hyperlink>
        </w:p>
        <w:p w14:paraId="4F4F46A2" w14:textId="34CFACAE"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300" w:history="1">
            <w:r w:rsidRPr="003A661A">
              <w:rPr>
                <w:rStyle w:val="Hyperlink"/>
                <w:noProof/>
              </w:rPr>
              <w:t>7.2.</w:t>
            </w:r>
            <w:r>
              <w:rPr>
                <w:rFonts w:asciiTheme="minorHAnsi" w:eastAsiaTheme="minorEastAsia" w:hAnsiTheme="minorHAnsi" w:cstheme="minorBidi"/>
                <w:noProof/>
                <w:sz w:val="22"/>
                <w:szCs w:val="22"/>
                <w:lang w:val="en-GB" w:eastAsia="en-GB"/>
              </w:rPr>
              <w:tab/>
            </w:r>
            <w:r w:rsidRPr="003A661A">
              <w:rPr>
                <w:rStyle w:val="Hyperlink"/>
                <w:noProof/>
              </w:rPr>
              <w:t>Limba utilizată în completarea cererii de finanțare</w:t>
            </w:r>
            <w:r>
              <w:rPr>
                <w:noProof/>
                <w:webHidden/>
              </w:rPr>
              <w:tab/>
            </w:r>
            <w:r>
              <w:rPr>
                <w:noProof/>
                <w:webHidden/>
              </w:rPr>
              <w:fldChar w:fldCharType="begin"/>
            </w:r>
            <w:r>
              <w:rPr>
                <w:noProof/>
                <w:webHidden/>
              </w:rPr>
              <w:instrText xml:space="preserve"> PAGEREF _Toc137037300 \h </w:instrText>
            </w:r>
            <w:r>
              <w:rPr>
                <w:noProof/>
                <w:webHidden/>
              </w:rPr>
            </w:r>
            <w:r>
              <w:rPr>
                <w:noProof/>
                <w:webHidden/>
              </w:rPr>
              <w:fldChar w:fldCharType="separate"/>
            </w:r>
            <w:r>
              <w:rPr>
                <w:noProof/>
                <w:webHidden/>
              </w:rPr>
              <w:t>47</w:t>
            </w:r>
            <w:r>
              <w:rPr>
                <w:noProof/>
                <w:webHidden/>
              </w:rPr>
              <w:fldChar w:fldCharType="end"/>
            </w:r>
          </w:hyperlink>
        </w:p>
        <w:p w14:paraId="2F55A0D3" w14:textId="08F7C639"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301" w:history="1">
            <w:r w:rsidRPr="003A661A">
              <w:rPr>
                <w:rStyle w:val="Hyperlink"/>
                <w:noProof/>
              </w:rPr>
              <w:t>7.3.</w:t>
            </w:r>
            <w:r>
              <w:rPr>
                <w:rFonts w:asciiTheme="minorHAnsi" w:eastAsiaTheme="minorEastAsia" w:hAnsiTheme="minorHAnsi" w:cstheme="minorBidi"/>
                <w:noProof/>
                <w:sz w:val="22"/>
                <w:szCs w:val="22"/>
                <w:lang w:val="en-GB" w:eastAsia="en-GB"/>
              </w:rPr>
              <w:tab/>
            </w:r>
            <w:r w:rsidRPr="003A661A">
              <w:rPr>
                <w:rStyle w:val="Hyperlink"/>
                <w:noProof/>
              </w:rPr>
              <w:t>Metodologia de justificare şi detaliere a bugetului cererii de finanțare</w:t>
            </w:r>
            <w:r>
              <w:rPr>
                <w:noProof/>
                <w:webHidden/>
              </w:rPr>
              <w:tab/>
            </w:r>
            <w:r>
              <w:rPr>
                <w:noProof/>
                <w:webHidden/>
              </w:rPr>
              <w:fldChar w:fldCharType="begin"/>
            </w:r>
            <w:r>
              <w:rPr>
                <w:noProof/>
                <w:webHidden/>
              </w:rPr>
              <w:instrText xml:space="preserve"> PAGEREF _Toc137037301 \h </w:instrText>
            </w:r>
            <w:r>
              <w:rPr>
                <w:noProof/>
                <w:webHidden/>
              </w:rPr>
            </w:r>
            <w:r>
              <w:rPr>
                <w:noProof/>
                <w:webHidden/>
              </w:rPr>
              <w:fldChar w:fldCharType="separate"/>
            </w:r>
            <w:r>
              <w:rPr>
                <w:noProof/>
                <w:webHidden/>
              </w:rPr>
              <w:t>48</w:t>
            </w:r>
            <w:r>
              <w:rPr>
                <w:noProof/>
                <w:webHidden/>
              </w:rPr>
              <w:fldChar w:fldCharType="end"/>
            </w:r>
          </w:hyperlink>
        </w:p>
        <w:p w14:paraId="03079A25" w14:textId="1CAFAACC"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302" w:history="1">
            <w:r w:rsidRPr="003A661A">
              <w:rPr>
                <w:rStyle w:val="Hyperlink"/>
                <w:noProof/>
              </w:rPr>
              <w:t>7.4.</w:t>
            </w:r>
            <w:r>
              <w:rPr>
                <w:rFonts w:asciiTheme="minorHAnsi" w:eastAsiaTheme="minorEastAsia" w:hAnsiTheme="minorHAnsi" w:cstheme="minorBidi"/>
                <w:noProof/>
                <w:sz w:val="22"/>
                <w:szCs w:val="22"/>
                <w:lang w:val="en-GB" w:eastAsia="en-GB"/>
              </w:rPr>
              <w:tab/>
            </w:r>
            <w:r w:rsidRPr="003A661A">
              <w:rPr>
                <w:rStyle w:val="Hyperlink"/>
                <w:noProof/>
              </w:rPr>
              <w:t>Anexe şi documente obligatorii la depunerea cererii</w:t>
            </w:r>
            <w:r>
              <w:rPr>
                <w:noProof/>
                <w:webHidden/>
              </w:rPr>
              <w:tab/>
            </w:r>
            <w:r>
              <w:rPr>
                <w:noProof/>
                <w:webHidden/>
              </w:rPr>
              <w:fldChar w:fldCharType="begin"/>
            </w:r>
            <w:r>
              <w:rPr>
                <w:noProof/>
                <w:webHidden/>
              </w:rPr>
              <w:instrText xml:space="preserve"> PAGEREF _Toc137037302 \h </w:instrText>
            </w:r>
            <w:r>
              <w:rPr>
                <w:noProof/>
                <w:webHidden/>
              </w:rPr>
            </w:r>
            <w:r>
              <w:rPr>
                <w:noProof/>
                <w:webHidden/>
              </w:rPr>
              <w:fldChar w:fldCharType="separate"/>
            </w:r>
            <w:r>
              <w:rPr>
                <w:noProof/>
                <w:webHidden/>
              </w:rPr>
              <w:t>49</w:t>
            </w:r>
            <w:r>
              <w:rPr>
                <w:noProof/>
                <w:webHidden/>
              </w:rPr>
              <w:fldChar w:fldCharType="end"/>
            </w:r>
          </w:hyperlink>
        </w:p>
        <w:p w14:paraId="55B12899" w14:textId="2619DEB8" w:rsidR="00763B75" w:rsidRDefault="00763B75">
          <w:pPr>
            <w:pStyle w:val="TOC2"/>
            <w:tabs>
              <w:tab w:val="right" w:leader="dot" w:pos="9204"/>
            </w:tabs>
            <w:rPr>
              <w:rFonts w:asciiTheme="minorHAnsi" w:eastAsiaTheme="minorEastAsia" w:hAnsiTheme="minorHAnsi" w:cstheme="minorBidi"/>
              <w:noProof/>
              <w:sz w:val="22"/>
              <w:szCs w:val="22"/>
              <w:lang w:val="en-GB" w:eastAsia="en-GB"/>
            </w:rPr>
          </w:pPr>
          <w:hyperlink w:anchor="_Toc137037303" w:history="1">
            <w:r w:rsidRPr="003A661A">
              <w:rPr>
                <w:rStyle w:val="Hyperlink"/>
                <w:noProof/>
              </w:rPr>
              <w:t>Se aplica corespunzator exceptia de la B.4, sectiunea 5.7 Alte cerinţe de eligibilitate a proiectului.</w:t>
            </w:r>
            <w:r>
              <w:rPr>
                <w:noProof/>
                <w:webHidden/>
              </w:rPr>
              <w:tab/>
            </w:r>
            <w:r>
              <w:rPr>
                <w:noProof/>
                <w:webHidden/>
              </w:rPr>
              <w:fldChar w:fldCharType="begin"/>
            </w:r>
            <w:r>
              <w:rPr>
                <w:noProof/>
                <w:webHidden/>
              </w:rPr>
              <w:instrText xml:space="preserve"> PAGEREF _Toc137037303 \h </w:instrText>
            </w:r>
            <w:r>
              <w:rPr>
                <w:noProof/>
                <w:webHidden/>
              </w:rPr>
            </w:r>
            <w:r>
              <w:rPr>
                <w:noProof/>
                <w:webHidden/>
              </w:rPr>
              <w:fldChar w:fldCharType="separate"/>
            </w:r>
            <w:r>
              <w:rPr>
                <w:noProof/>
                <w:webHidden/>
              </w:rPr>
              <w:t>50</w:t>
            </w:r>
            <w:r>
              <w:rPr>
                <w:noProof/>
                <w:webHidden/>
              </w:rPr>
              <w:fldChar w:fldCharType="end"/>
            </w:r>
          </w:hyperlink>
        </w:p>
        <w:p w14:paraId="086F6767" w14:textId="6F31D2C4"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304" w:history="1">
            <w:r w:rsidRPr="003A661A">
              <w:rPr>
                <w:rStyle w:val="Hyperlink"/>
                <w:noProof/>
              </w:rPr>
              <w:t>7.5.</w:t>
            </w:r>
            <w:r>
              <w:rPr>
                <w:rFonts w:asciiTheme="minorHAnsi" w:eastAsiaTheme="minorEastAsia" w:hAnsiTheme="minorHAnsi" w:cstheme="minorBidi"/>
                <w:noProof/>
                <w:sz w:val="22"/>
                <w:szCs w:val="22"/>
                <w:lang w:val="en-GB" w:eastAsia="en-GB"/>
              </w:rPr>
              <w:tab/>
            </w:r>
            <w:r w:rsidRPr="003A661A">
              <w:rPr>
                <w:rStyle w:val="Hyperlink"/>
                <w:noProof/>
              </w:rPr>
              <w:t>Aspecte administrative privind depunerea cererii de finanțare</w:t>
            </w:r>
            <w:r>
              <w:rPr>
                <w:noProof/>
                <w:webHidden/>
              </w:rPr>
              <w:tab/>
            </w:r>
            <w:r>
              <w:rPr>
                <w:noProof/>
                <w:webHidden/>
              </w:rPr>
              <w:fldChar w:fldCharType="begin"/>
            </w:r>
            <w:r>
              <w:rPr>
                <w:noProof/>
                <w:webHidden/>
              </w:rPr>
              <w:instrText xml:space="preserve"> PAGEREF _Toc137037304 \h </w:instrText>
            </w:r>
            <w:r>
              <w:rPr>
                <w:noProof/>
                <w:webHidden/>
              </w:rPr>
            </w:r>
            <w:r>
              <w:rPr>
                <w:noProof/>
                <w:webHidden/>
              </w:rPr>
              <w:fldChar w:fldCharType="separate"/>
            </w:r>
            <w:r>
              <w:rPr>
                <w:noProof/>
                <w:webHidden/>
              </w:rPr>
              <w:t>55</w:t>
            </w:r>
            <w:r>
              <w:rPr>
                <w:noProof/>
                <w:webHidden/>
              </w:rPr>
              <w:fldChar w:fldCharType="end"/>
            </w:r>
          </w:hyperlink>
        </w:p>
        <w:p w14:paraId="34DEA187" w14:textId="3F944520"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305" w:history="1">
            <w:r w:rsidRPr="003A661A">
              <w:rPr>
                <w:rStyle w:val="Hyperlink"/>
                <w:noProof/>
              </w:rPr>
              <w:t>7.6.</w:t>
            </w:r>
            <w:r>
              <w:rPr>
                <w:rFonts w:asciiTheme="minorHAnsi" w:eastAsiaTheme="minorEastAsia" w:hAnsiTheme="minorHAnsi" w:cstheme="minorBidi"/>
                <w:noProof/>
                <w:sz w:val="22"/>
                <w:szCs w:val="22"/>
                <w:lang w:val="en-GB" w:eastAsia="en-GB"/>
              </w:rPr>
              <w:tab/>
            </w:r>
            <w:r w:rsidRPr="003A661A">
              <w:rPr>
                <w:rStyle w:val="Hyperlink"/>
                <w:noProof/>
              </w:rPr>
              <w:t>Anexele şi documentele obligatorii la momentul contractării</w:t>
            </w:r>
            <w:r>
              <w:rPr>
                <w:noProof/>
                <w:webHidden/>
              </w:rPr>
              <w:tab/>
            </w:r>
            <w:r>
              <w:rPr>
                <w:noProof/>
                <w:webHidden/>
              </w:rPr>
              <w:fldChar w:fldCharType="begin"/>
            </w:r>
            <w:r>
              <w:rPr>
                <w:noProof/>
                <w:webHidden/>
              </w:rPr>
              <w:instrText xml:space="preserve"> PAGEREF _Toc137037305 \h </w:instrText>
            </w:r>
            <w:r>
              <w:rPr>
                <w:noProof/>
                <w:webHidden/>
              </w:rPr>
            </w:r>
            <w:r>
              <w:rPr>
                <w:noProof/>
                <w:webHidden/>
              </w:rPr>
              <w:fldChar w:fldCharType="separate"/>
            </w:r>
            <w:r>
              <w:rPr>
                <w:noProof/>
                <w:webHidden/>
              </w:rPr>
              <w:t>55</w:t>
            </w:r>
            <w:r>
              <w:rPr>
                <w:noProof/>
                <w:webHidden/>
              </w:rPr>
              <w:fldChar w:fldCharType="end"/>
            </w:r>
          </w:hyperlink>
        </w:p>
        <w:p w14:paraId="5BE779FA" w14:textId="13C3AD7C"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306" w:history="1">
            <w:r w:rsidRPr="003A661A">
              <w:rPr>
                <w:rStyle w:val="Hyperlink"/>
                <w:noProof/>
              </w:rPr>
              <w:t>7.7.</w:t>
            </w:r>
            <w:r>
              <w:rPr>
                <w:rFonts w:asciiTheme="minorHAnsi" w:eastAsiaTheme="minorEastAsia" w:hAnsiTheme="minorHAnsi" w:cstheme="minorBidi"/>
                <w:noProof/>
                <w:sz w:val="22"/>
                <w:szCs w:val="22"/>
                <w:lang w:val="en-GB" w:eastAsia="en-GB"/>
              </w:rPr>
              <w:tab/>
            </w:r>
            <w:r w:rsidRPr="003A661A">
              <w:rPr>
                <w:rStyle w:val="Hyperlink"/>
                <w:noProof/>
              </w:rPr>
              <w:t>Renunțarea la cererea de finanțare</w:t>
            </w:r>
            <w:r>
              <w:rPr>
                <w:noProof/>
                <w:webHidden/>
              </w:rPr>
              <w:tab/>
            </w:r>
            <w:r>
              <w:rPr>
                <w:noProof/>
                <w:webHidden/>
              </w:rPr>
              <w:fldChar w:fldCharType="begin"/>
            </w:r>
            <w:r>
              <w:rPr>
                <w:noProof/>
                <w:webHidden/>
              </w:rPr>
              <w:instrText xml:space="preserve"> PAGEREF _Toc137037306 \h </w:instrText>
            </w:r>
            <w:r>
              <w:rPr>
                <w:noProof/>
                <w:webHidden/>
              </w:rPr>
            </w:r>
            <w:r>
              <w:rPr>
                <w:noProof/>
                <w:webHidden/>
              </w:rPr>
              <w:fldChar w:fldCharType="separate"/>
            </w:r>
            <w:r>
              <w:rPr>
                <w:noProof/>
                <w:webHidden/>
              </w:rPr>
              <w:t>59</w:t>
            </w:r>
            <w:r>
              <w:rPr>
                <w:noProof/>
                <w:webHidden/>
              </w:rPr>
              <w:fldChar w:fldCharType="end"/>
            </w:r>
          </w:hyperlink>
        </w:p>
        <w:p w14:paraId="5A3F6607" w14:textId="7313C7F3" w:rsidR="00763B75" w:rsidRDefault="00763B75">
          <w:pPr>
            <w:pStyle w:val="TOC1"/>
            <w:rPr>
              <w:rFonts w:asciiTheme="minorHAnsi" w:eastAsiaTheme="minorEastAsia" w:hAnsiTheme="minorHAnsi" w:cstheme="minorBidi"/>
              <w:b w:val="0"/>
              <w:bCs w:val="0"/>
              <w:sz w:val="22"/>
              <w:szCs w:val="22"/>
              <w:lang w:val="en-GB" w:eastAsia="en-GB"/>
            </w:rPr>
          </w:pPr>
          <w:hyperlink w:anchor="_Toc137037307" w:history="1">
            <w:r w:rsidRPr="003A661A">
              <w:rPr>
                <w:rStyle w:val="Hyperlink"/>
              </w:rPr>
              <w:t>8.</w:t>
            </w:r>
            <w:r>
              <w:rPr>
                <w:rFonts w:asciiTheme="minorHAnsi" w:eastAsiaTheme="minorEastAsia" w:hAnsiTheme="minorHAnsi" w:cstheme="minorBidi"/>
                <w:b w:val="0"/>
                <w:bCs w:val="0"/>
                <w:sz w:val="22"/>
                <w:szCs w:val="22"/>
                <w:lang w:val="en-GB" w:eastAsia="en-GB"/>
              </w:rPr>
              <w:tab/>
            </w:r>
            <w:r w:rsidRPr="003A661A">
              <w:rPr>
                <w:rStyle w:val="Hyperlink"/>
              </w:rPr>
              <w:t>PROCESUL DE EVALUARE, SELECȚIE ȘI CONTRACTARE A PROIECTELOR</w:t>
            </w:r>
            <w:r>
              <w:rPr>
                <w:webHidden/>
              </w:rPr>
              <w:tab/>
            </w:r>
            <w:r>
              <w:rPr>
                <w:webHidden/>
              </w:rPr>
              <w:fldChar w:fldCharType="begin"/>
            </w:r>
            <w:r>
              <w:rPr>
                <w:webHidden/>
              </w:rPr>
              <w:instrText xml:space="preserve"> PAGEREF _Toc137037307 \h </w:instrText>
            </w:r>
            <w:r>
              <w:rPr>
                <w:webHidden/>
              </w:rPr>
            </w:r>
            <w:r>
              <w:rPr>
                <w:webHidden/>
              </w:rPr>
              <w:fldChar w:fldCharType="separate"/>
            </w:r>
            <w:r>
              <w:rPr>
                <w:webHidden/>
              </w:rPr>
              <w:t>60</w:t>
            </w:r>
            <w:r>
              <w:rPr>
                <w:webHidden/>
              </w:rPr>
              <w:fldChar w:fldCharType="end"/>
            </w:r>
          </w:hyperlink>
        </w:p>
        <w:p w14:paraId="4D39FE32" w14:textId="4B630EEC"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308" w:history="1">
            <w:r w:rsidRPr="003A661A">
              <w:rPr>
                <w:rStyle w:val="Hyperlink"/>
                <w:noProof/>
              </w:rPr>
              <w:t>8.1.</w:t>
            </w:r>
            <w:r>
              <w:rPr>
                <w:rFonts w:asciiTheme="minorHAnsi" w:eastAsiaTheme="minorEastAsia" w:hAnsiTheme="minorHAnsi" w:cstheme="minorBidi"/>
                <w:noProof/>
                <w:sz w:val="22"/>
                <w:szCs w:val="22"/>
                <w:lang w:val="en-GB" w:eastAsia="en-GB"/>
              </w:rPr>
              <w:tab/>
            </w:r>
            <w:r w:rsidRPr="003A661A">
              <w:rPr>
                <w:rStyle w:val="Hyperlink"/>
                <w:noProof/>
              </w:rPr>
              <w:t>Principalele etape ale procesului de evaluare, selecție și contractare</w:t>
            </w:r>
            <w:r>
              <w:rPr>
                <w:noProof/>
                <w:webHidden/>
              </w:rPr>
              <w:tab/>
            </w:r>
            <w:r>
              <w:rPr>
                <w:noProof/>
                <w:webHidden/>
              </w:rPr>
              <w:fldChar w:fldCharType="begin"/>
            </w:r>
            <w:r>
              <w:rPr>
                <w:noProof/>
                <w:webHidden/>
              </w:rPr>
              <w:instrText xml:space="preserve"> PAGEREF _Toc137037308 \h </w:instrText>
            </w:r>
            <w:r>
              <w:rPr>
                <w:noProof/>
                <w:webHidden/>
              </w:rPr>
            </w:r>
            <w:r>
              <w:rPr>
                <w:noProof/>
                <w:webHidden/>
              </w:rPr>
              <w:fldChar w:fldCharType="separate"/>
            </w:r>
            <w:r>
              <w:rPr>
                <w:noProof/>
                <w:webHidden/>
              </w:rPr>
              <w:t>60</w:t>
            </w:r>
            <w:r>
              <w:rPr>
                <w:noProof/>
                <w:webHidden/>
              </w:rPr>
              <w:fldChar w:fldCharType="end"/>
            </w:r>
          </w:hyperlink>
        </w:p>
        <w:p w14:paraId="44D9B455" w14:textId="5EFABC00"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309" w:history="1">
            <w:r w:rsidRPr="003A661A">
              <w:rPr>
                <w:rStyle w:val="Hyperlink"/>
                <w:noProof/>
              </w:rPr>
              <w:t>8.2.</w:t>
            </w:r>
            <w:r>
              <w:rPr>
                <w:rFonts w:asciiTheme="minorHAnsi" w:eastAsiaTheme="minorEastAsia" w:hAnsiTheme="minorHAnsi" w:cstheme="minorBidi"/>
                <w:noProof/>
                <w:sz w:val="22"/>
                <w:szCs w:val="22"/>
                <w:lang w:val="en-GB" w:eastAsia="en-GB"/>
              </w:rPr>
              <w:tab/>
            </w:r>
            <w:r w:rsidRPr="003A661A">
              <w:rPr>
                <w:rStyle w:val="Hyperlink"/>
                <w:noProof/>
              </w:rPr>
              <w:t>Conformitate administrativă – DECLARAŢIA UNICĂ</w:t>
            </w:r>
            <w:r>
              <w:rPr>
                <w:noProof/>
                <w:webHidden/>
              </w:rPr>
              <w:tab/>
            </w:r>
            <w:r>
              <w:rPr>
                <w:noProof/>
                <w:webHidden/>
              </w:rPr>
              <w:fldChar w:fldCharType="begin"/>
            </w:r>
            <w:r>
              <w:rPr>
                <w:noProof/>
                <w:webHidden/>
              </w:rPr>
              <w:instrText xml:space="preserve"> PAGEREF _Toc137037309 \h </w:instrText>
            </w:r>
            <w:r>
              <w:rPr>
                <w:noProof/>
                <w:webHidden/>
              </w:rPr>
            </w:r>
            <w:r>
              <w:rPr>
                <w:noProof/>
                <w:webHidden/>
              </w:rPr>
              <w:fldChar w:fldCharType="separate"/>
            </w:r>
            <w:r>
              <w:rPr>
                <w:noProof/>
                <w:webHidden/>
              </w:rPr>
              <w:t>60</w:t>
            </w:r>
            <w:r>
              <w:rPr>
                <w:noProof/>
                <w:webHidden/>
              </w:rPr>
              <w:fldChar w:fldCharType="end"/>
            </w:r>
          </w:hyperlink>
        </w:p>
        <w:p w14:paraId="6EE7F77E" w14:textId="26CF0EC7"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310" w:history="1">
            <w:r w:rsidRPr="003A661A">
              <w:rPr>
                <w:rStyle w:val="Hyperlink"/>
                <w:noProof/>
              </w:rPr>
              <w:t>8.3.</w:t>
            </w:r>
            <w:r>
              <w:rPr>
                <w:rFonts w:asciiTheme="minorHAnsi" w:eastAsiaTheme="minorEastAsia" w:hAnsiTheme="minorHAnsi" w:cstheme="minorBidi"/>
                <w:noProof/>
                <w:sz w:val="22"/>
                <w:szCs w:val="22"/>
                <w:lang w:val="en-GB" w:eastAsia="en-GB"/>
              </w:rPr>
              <w:tab/>
            </w:r>
            <w:r w:rsidRPr="003A661A">
              <w:rPr>
                <w:rStyle w:val="Hyperlink"/>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_Toc137037310 \h </w:instrText>
            </w:r>
            <w:r>
              <w:rPr>
                <w:noProof/>
                <w:webHidden/>
              </w:rPr>
            </w:r>
            <w:r>
              <w:rPr>
                <w:noProof/>
                <w:webHidden/>
              </w:rPr>
              <w:fldChar w:fldCharType="separate"/>
            </w:r>
            <w:r>
              <w:rPr>
                <w:noProof/>
                <w:webHidden/>
              </w:rPr>
              <w:t>61</w:t>
            </w:r>
            <w:r>
              <w:rPr>
                <w:noProof/>
                <w:webHidden/>
              </w:rPr>
              <w:fldChar w:fldCharType="end"/>
            </w:r>
          </w:hyperlink>
        </w:p>
        <w:p w14:paraId="540E9C13" w14:textId="67350B73"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311" w:history="1">
            <w:r w:rsidRPr="003A661A">
              <w:rPr>
                <w:rStyle w:val="Hyperlink"/>
                <w:noProof/>
              </w:rPr>
              <w:t>8.4.</w:t>
            </w:r>
            <w:r>
              <w:rPr>
                <w:rFonts w:asciiTheme="minorHAnsi" w:eastAsiaTheme="minorEastAsia" w:hAnsiTheme="minorHAnsi" w:cstheme="minorBidi"/>
                <w:noProof/>
                <w:sz w:val="22"/>
                <w:szCs w:val="22"/>
                <w:lang w:val="en-GB" w:eastAsia="en-GB"/>
              </w:rPr>
              <w:tab/>
            </w:r>
            <w:r w:rsidRPr="003A661A">
              <w:rPr>
                <w:rStyle w:val="Hyperlink"/>
                <w:noProof/>
              </w:rPr>
              <w:t>Evaluarea tehnică și financiară.Criterii de evaluare tehnică și financiară</w:t>
            </w:r>
            <w:r>
              <w:rPr>
                <w:noProof/>
                <w:webHidden/>
              </w:rPr>
              <w:tab/>
            </w:r>
            <w:r>
              <w:rPr>
                <w:noProof/>
                <w:webHidden/>
              </w:rPr>
              <w:fldChar w:fldCharType="begin"/>
            </w:r>
            <w:r>
              <w:rPr>
                <w:noProof/>
                <w:webHidden/>
              </w:rPr>
              <w:instrText xml:space="preserve"> PAGEREF _Toc137037311 \h </w:instrText>
            </w:r>
            <w:r>
              <w:rPr>
                <w:noProof/>
                <w:webHidden/>
              </w:rPr>
            </w:r>
            <w:r>
              <w:rPr>
                <w:noProof/>
                <w:webHidden/>
              </w:rPr>
              <w:fldChar w:fldCharType="separate"/>
            </w:r>
            <w:r>
              <w:rPr>
                <w:noProof/>
                <w:webHidden/>
              </w:rPr>
              <w:t>61</w:t>
            </w:r>
            <w:r>
              <w:rPr>
                <w:noProof/>
                <w:webHidden/>
              </w:rPr>
              <w:fldChar w:fldCharType="end"/>
            </w:r>
          </w:hyperlink>
        </w:p>
        <w:p w14:paraId="4F86761E" w14:textId="52A60C21"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312" w:history="1">
            <w:r w:rsidRPr="003A661A">
              <w:rPr>
                <w:rStyle w:val="Hyperlink"/>
                <w:noProof/>
              </w:rPr>
              <w:t>8.5.</w:t>
            </w:r>
            <w:r>
              <w:rPr>
                <w:rFonts w:asciiTheme="minorHAnsi" w:eastAsiaTheme="minorEastAsia" w:hAnsiTheme="minorHAnsi" w:cstheme="minorBidi"/>
                <w:noProof/>
                <w:sz w:val="22"/>
                <w:szCs w:val="22"/>
                <w:lang w:val="en-GB" w:eastAsia="en-GB"/>
              </w:rPr>
              <w:tab/>
            </w:r>
            <w:r w:rsidRPr="003A661A">
              <w:rPr>
                <w:rStyle w:val="Hyperlink"/>
                <w:noProof/>
              </w:rPr>
              <w:t>Aplicarea pragului de calitate</w:t>
            </w:r>
            <w:r>
              <w:rPr>
                <w:noProof/>
                <w:webHidden/>
              </w:rPr>
              <w:tab/>
            </w:r>
            <w:r>
              <w:rPr>
                <w:noProof/>
                <w:webHidden/>
              </w:rPr>
              <w:fldChar w:fldCharType="begin"/>
            </w:r>
            <w:r>
              <w:rPr>
                <w:noProof/>
                <w:webHidden/>
              </w:rPr>
              <w:instrText xml:space="preserve"> PAGEREF _Toc137037312 \h </w:instrText>
            </w:r>
            <w:r>
              <w:rPr>
                <w:noProof/>
                <w:webHidden/>
              </w:rPr>
            </w:r>
            <w:r>
              <w:rPr>
                <w:noProof/>
                <w:webHidden/>
              </w:rPr>
              <w:fldChar w:fldCharType="separate"/>
            </w:r>
            <w:r>
              <w:rPr>
                <w:noProof/>
                <w:webHidden/>
              </w:rPr>
              <w:t>67</w:t>
            </w:r>
            <w:r>
              <w:rPr>
                <w:noProof/>
                <w:webHidden/>
              </w:rPr>
              <w:fldChar w:fldCharType="end"/>
            </w:r>
          </w:hyperlink>
        </w:p>
        <w:p w14:paraId="746E4858" w14:textId="10F067D1"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313" w:history="1">
            <w:r w:rsidRPr="003A661A">
              <w:rPr>
                <w:rStyle w:val="Hyperlink"/>
                <w:noProof/>
              </w:rPr>
              <w:t>8.6.</w:t>
            </w:r>
            <w:r>
              <w:rPr>
                <w:rFonts w:asciiTheme="minorHAnsi" w:eastAsiaTheme="minorEastAsia" w:hAnsiTheme="minorHAnsi" w:cstheme="minorBidi"/>
                <w:noProof/>
                <w:sz w:val="22"/>
                <w:szCs w:val="22"/>
                <w:lang w:val="en-GB" w:eastAsia="en-GB"/>
              </w:rPr>
              <w:tab/>
            </w:r>
            <w:r w:rsidRPr="003A661A">
              <w:rPr>
                <w:rStyle w:val="Hyperlink"/>
                <w:noProof/>
              </w:rPr>
              <w:t>Aplicarea pragului de excelență</w:t>
            </w:r>
            <w:r>
              <w:rPr>
                <w:noProof/>
                <w:webHidden/>
              </w:rPr>
              <w:tab/>
            </w:r>
            <w:r>
              <w:rPr>
                <w:noProof/>
                <w:webHidden/>
              </w:rPr>
              <w:fldChar w:fldCharType="begin"/>
            </w:r>
            <w:r>
              <w:rPr>
                <w:noProof/>
                <w:webHidden/>
              </w:rPr>
              <w:instrText xml:space="preserve"> PAGEREF _Toc137037313 \h </w:instrText>
            </w:r>
            <w:r>
              <w:rPr>
                <w:noProof/>
                <w:webHidden/>
              </w:rPr>
            </w:r>
            <w:r>
              <w:rPr>
                <w:noProof/>
                <w:webHidden/>
              </w:rPr>
              <w:fldChar w:fldCharType="separate"/>
            </w:r>
            <w:r>
              <w:rPr>
                <w:noProof/>
                <w:webHidden/>
              </w:rPr>
              <w:t>67</w:t>
            </w:r>
            <w:r>
              <w:rPr>
                <w:noProof/>
                <w:webHidden/>
              </w:rPr>
              <w:fldChar w:fldCharType="end"/>
            </w:r>
          </w:hyperlink>
        </w:p>
        <w:p w14:paraId="45DA43F1" w14:textId="03CDEA24"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314" w:history="1">
            <w:r w:rsidRPr="003A661A">
              <w:rPr>
                <w:rStyle w:val="Hyperlink"/>
                <w:noProof/>
              </w:rPr>
              <w:t>8.7.</w:t>
            </w:r>
            <w:r>
              <w:rPr>
                <w:rFonts w:asciiTheme="minorHAnsi" w:eastAsiaTheme="minorEastAsia" w:hAnsiTheme="minorHAnsi" w:cstheme="minorBidi"/>
                <w:noProof/>
                <w:sz w:val="22"/>
                <w:szCs w:val="22"/>
                <w:lang w:val="en-GB" w:eastAsia="en-GB"/>
              </w:rPr>
              <w:tab/>
            </w:r>
            <w:r w:rsidRPr="003A661A">
              <w:rPr>
                <w:rStyle w:val="Hyperlink"/>
                <w:noProof/>
              </w:rPr>
              <w:t>Notificarea rezultatului evaluării tehnice și financiare</w:t>
            </w:r>
            <w:r>
              <w:rPr>
                <w:noProof/>
                <w:webHidden/>
              </w:rPr>
              <w:tab/>
            </w:r>
            <w:r>
              <w:rPr>
                <w:noProof/>
                <w:webHidden/>
              </w:rPr>
              <w:fldChar w:fldCharType="begin"/>
            </w:r>
            <w:r>
              <w:rPr>
                <w:noProof/>
                <w:webHidden/>
              </w:rPr>
              <w:instrText xml:space="preserve"> PAGEREF _Toc137037314 \h </w:instrText>
            </w:r>
            <w:r>
              <w:rPr>
                <w:noProof/>
                <w:webHidden/>
              </w:rPr>
            </w:r>
            <w:r>
              <w:rPr>
                <w:noProof/>
                <w:webHidden/>
              </w:rPr>
              <w:fldChar w:fldCharType="separate"/>
            </w:r>
            <w:r>
              <w:rPr>
                <w:noProof/>
                <w:webHidden/>
              </w:rPr>
              <w:t>67</w:t>
            </w:r>
            <w:r>
              <w:rPr>
                <w:noProof/>
                <w:webHidden/>
              </w:rPr>
              <w:fldChar w:fldCharType="end"/>
            </w:r>
          </w:hyperlink>
        </w:p>
        <w:p w14:paraId="616D44A6" w14:textId="45CF3B0B"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315" w:history="1">
            <w:r w:rsidRPr="003A661A">
              <w:rPr>
                <w:rStyle w:val="Hyperlink"/>
                <w:noProof/>
              </w:rPr>
              <w:t>8.8.</w:t>
            </w:r>
            <w:r>
              <w:rPr>
                <w:rFonts w:asciiTheme="minorHAnsi" w:eastAsiaTheme="minorEastAsia" w:hAnsiTheme="minorHAnsi" w:cstheme="minorBidi"/>
                <w:noProof/>
                <w:sz w:val="22"/>
                <w:szCs w:val="22"/>
                <w:lang w:val="en-GB" w:eastAsia="en-GB"/>
              </w:rPr>
              <w:tab/>
            </w:r>
            <w:r w:rsidRPr="003A661A">
              <w:rPr>
                <w:rStyle w:val="Hyperlink"/>
                <w:noProof/>
              </w:rPr>
              <w:t>Contestații</w:t>
            </w:r>
            <w:r>
              <w:rPr>
                <w:noProof/>
                <w:webHidden/>
              </w:rPr>
              <w:tab/>
            </w:r>
            <w:r>
              <w:rPr>
                <w:noProof/>
                <w:webHidden/>
              </w:rPr>
              <w:fldChar w:fldCharType="begin"/>
            </w:r>
            <w:r>
              <w:rPr>
                <w:noProof/>
                <w:webHidden/>
              </w:rPr>
              <w:instrText xml:space="preserve"> PAGEREF _Toc137037315 \h </w:instrText>
            </w:r>
            <w:r>
              <w:rPr>
                <w:noProof/>
                <w:webHidden/>
              </w:rPr>
            </w:r>
            <w:r>
              <w:rPr>
                <w:noProof/>
                <w:webHidden/>
              </w:rPr>
              <w:fldChar w:fldCharType="separate"/>
            </w:r>
            <w:r>
              <w:rPr>
                <w:noProof/>
                <w:webHidden/>
              </w:rPr>
              <w:t>68</w:t>
            </w:r>
            <w:r>
              <w:rPr>
                <w:noProof/>
                <w:webHidden/>
              </w:rPr>
              <w:fldChar w:fldCharType="end"/>
            </w:r>
          </w:hyperlink>
        </w:p>
        <w:p w14:paraId="37EF74D0" w14:textId="293732EF" w:rsidR="00763B75" w:rsidRDefault="00763B75">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7037316" w:history="1">
            <w:r w:rsidRPr="003A661A">
              <w:rPr>
                <w:rStyle w:val="Hyperlink"/>
                <w:noProof/>
              </w:rPr>
              <w:t>8.9.</w:t>
            </w:r>
            <w:r>
              <w:rPr>
                <w:rFonts w:asciiTheme="minorHAnsi" w:eastAsiaTheme="minorEastAsia" w:hAnsiTheme="minorHAnsi" w:cstheme="minorBidi"/>
                <w:noProof/>
                <w:sz w:val="22"/>
                <w:szCs w:val="22"/>
                <w:lang w:val="en-GB" w:eastAsia="en-GB"/>
              </w:rPr>
              <w:tab/>
            </w:r>
            <w:r w:rsidRPr="003A661A">
              <w:rPr>
                <w:rStyle w:val="Hyperlink"/>
                <w:noProof/>
              </w:rPr>
              <w:t>Contractarea proiectelor</w:t>
            </w:r>
            <w:r>
              <w:rPr>
                <w:noProof/>
                <w:webHidden/>
              </w:rPr>
              <w:tab/>
            </w:r>
            <w:r>
              <w:rPr>
                <w:noProof/>
                <w:webHidden/>
              </w:rPr>
              <w:fldChar w:fldCharType="begin"/>
            </w:r>
            <w:r>
              <w:rPr>
                <w:noProof/>
                <w:webHidden/>
              </w:rPr>
              <w:instrText xml:space="preserve"> PAGEREF _Toc137037316 \h </w:instrText>
            </w:r>
            <w:r>
              <w:rPr>
                <w:noProof/>
                <w:webHidden/>
              </w:rPr>
            </w:r>
            <w:r>
              <w:rPr>
                <w:noProof/>
                <w:webHidden/>
              </w:rPr>
              <w:fldChar w:fldCharType="separate"/>
            </w:r>
            <w:r>
              <w:rPr>
                <w:noProof/>
                <w:webHidden/>
              </w:rPr>
              <w:t>70</w:t>
            </w:r>
            <w:r>
              <w:rPr>
                <w:noProof/>
                <w:webHidden/>
              </w:rPr>
              <w:fldChar w:fldCharType="end"/>
            </w:r>
          </w:hyperlink>
        </w:p>
        <w:p w14:paraId="7861279A" w14:textId="2E5A883D" w:rsidR="00763B75" w:rsidRDefault="00763B75">
          <w:pPr>
            <w:pStyle w:val="TOC3"/>
            <w:rPr>
              <w:rFonts w:eastAsiaTheme="minorEastAsia" w:cstheme="minorBidi"/>
              <w:iCs w:val="0"/>
              <w:sz w:val="22"/>
              <w:szCs w:val="22"/>
              <w:lang w:val="en-GB" w:eastAsia="en-GB"/>
            </w:rPr>
          </w:pPr>
          <w:hyperlink w:anchor="_Toc137037317" w:history="1">
            <w:r w:rsidRPr="003A661A">
              <w:rPr>
                <w:rStyle w:val="Hyperlink"/>
              </w:rPr>
              <w:t>8.9.1.</w:t>
            </w:r>
            <w:r>
              <w:rPr>
                <w:rFonts w:eastAsiaTheme="minorEastAsia" w:cstheme="minorBidi"/>
                <w:iCs w:val="0"/>
                <w:sz w:val="22"/>
                <w:szCs w:val="22"/>
                <w:lang w:val="en-GB" w:eastAsia="en-GB"/>
              </w:rPr>
              <w:tab/>
            </w:r>
            <w:r w:rsidRPr="003A661A">
              <w:rPr>
                <w:rStyle w:val="Hyperlink"/>
              </w:rPr>
              <w:t>Verificarea îndeplinirii condițiilor de eligibilitate</w:t>
            </w:r>
            <w:r>
              <w:rPr>
                <w:webHidden/>
              </w:rPr>
              <w:tab/>
            </w:r>
            <w:r>
              <w:rPr>
                <w:webHidden/>
              </w:rPr>
              <w:fldChar w:fldCharType="begin"/>
            </w:r>
            <w:r>
              <w:rPr>
                <w:webHidden/>
              </w:rPr>
              <w:instrText xml:space="preserve"> PAGEREF _Toc137037317 \h </w:instrText>
            </w:r>
            <w:r>
              <w:rPr>
                <w:webHidden/>
              </w:rPr>
            </w:r>
            <w:r>
              <w:rPr>
                <w:webHidden/>
              </w:rPr>
              <w:fldChar w:fldCharType="separate"/>
            </w:r>
            <w:r>
              <w:rPr>
                <w:webHidden/>
              </w:rPr>
              <w:t>70</w:t>
            </w:r>
            <w:r>
              <w:rPr>
                <w:webHidden/>
              </w:rPr>
              <w:fldChar w:fldCharType="end"/>
            </w:r>
          </w:hyperlink>
        </w:p>
        <w:p w14:paraId="42392932" w14:textId="761E4DEB" w:rsidR="00763B75" w:rsidRDefault="00763B75">
          <w:pPr>
            <w:pStyle w:val="TOC3"/>
            <w:rPr>
              <w:rFonts w:eastAsiaTheme="minorEastAsia" w:cstheme="minorBidi"/>
              <w:iCs w:val="0"/>
              <w:sz w:val="22"/>
              <w:szCs w:val="22"/>
              <w:lang w:val="en-GB" w:eastAsia="en-GB"/>
            </w:rPr>
          </w:pPr>
          <w:hyperlink w:anchor="_Toc137037318" w:history="1">
            <w:r w:rsidRPr="003A661A">
              <w:rPr>
                <w:rStyle w:val="Hyperlink"/>
              </w:rPr>
              <w:t>8.9.2.</w:t>
            </w:r>
            <w:r>
              <w:rPr>
                <w:rFonts w:eastAsiaTheme="minorEastAsia" w:cstheme="minorBidi"/>
                <w:iCs w:val="0"/>
                <w:sz w:val="22"/>
                <w:szCs w:val="22"/>
                <w:lang w:val="en-GB" w:eastAsia="en-GB"/>
              </w:rPr>
              <w:tab/>
            </w:r>
            <w:r w:rsidRPr="003A661A">
              <w:rPr>
                <w:rStyle w:val="Hyperlink"/>
              </w:rPr>
              <w:t>Decizia de acordare/respingere a finanțării</w:t>
            </w:r>
            <w:r>
              <w:rPr>
                <w:webHidden/>
              </w:rPr>
              <w:tab/>
            </w:r>
            <w:r>
              <w:rPr>
                <w:webHidden/>
              </w:rPr>
              <w:fldChar w:fldCharType="begin"/>
            </w:r>
            <w:r>
              <w:rPr>
                <w:webHidden/>
              </w:rPr>
              <w:instrText xml:space="preserve"> PAGEREF _Toc137037318 \h </w:instrText>
            </w:r>
            <w:r>
              <w:rPr>
                <w:webHidden/>
              </w:rPr>
            </w:r>
            <w:r>
              <w:rPr>
                <w:webHidden/>
              </w:rPr>
              <w:fldChar w:fldCharType="separate"/>
            </w:r>
            <w:r>
              <w:rPr>
                <w:webHidden/>
              </w:rPr>
              <w:t>72</w:t>
            </w:r>
            <w:r>
              <w:rPr>
                <w:webHidden/>
              </w:rPr>
              <w:fldChar w:fldCharType="end"/>
            </w:r>
          </w:hyperlink>
        </w:p>
        <w:p w14:paraId="25EE2C85" w14:textId="6F6C9906" w:rsidR="00763B75" w:rsidRDefault="00763B75">
          <w:pPr>
            <w:pStyle w:val="TOC3"/>
            <w:rPr>
              <w:rFonts w:eastAsiaTheme="minorEastAsia" w:cstheme="minorBidi"/>
              <w:iCs w:val="0"/>
              <w:sz w:val="22"/>
              <w:szCs w:val="22"/>
              <w:lang w:val="en-GB" w:eastAsia="en-GB"/>
            </w:rPr>
          </w:pPr>
          <w:hyperlink w:anchor="_Toc137037319" w:history="1">
            <w:r w:rsidRPr="003A661A">
              <w:rPr>
                <w:rStyle w:val="Hyperlink"/>
              </w:rPr>
              <w:t>8.9.3.</w:t>
            </w:r>
            <w:r>
              <w:rPr>
                <w:rFonts w:eastAsiaTheme="minorEastAsia" w:cstheme="minorBidi"/>
                <w:iCs w:val="0"/>
                <w:sz w:val="22"/>
                <w:szCs w:val="22"/>
                <w:lang w:val="en-GB" w:eastAsia="en-GB"/>
              </w:rPr>
              <w:tab/>
            </w:r>
            <w:r w:rsidRPr="003A661A">
              <w:rPr>
                <w:rStyle w:val="Hyperlink"/>
              </w:rPr>
              <w:t>Definitivarea  planului de monitorizare al proiectului</w:t>
            </w:r>
            <w:r>
              <w:rPr>
                <w:webHidden/>
              </w:rPr>
              <w:tab/>
            </w:r>
            <w:r>
              <w:rPr>
                <w:webHidden/>
              </w:rPr>
              <w:fldChar w:fldCharType="begin"/>
            </w:r>
            <w:r>
              <w:rPr>
                <w:webHidden/>
              </w:rPr>
              <w:instrText xml:space="preserve"> PAGEREF _Toc137037319 \h </w:instrText>
            </w:r>
            <w:r>
              <w:rPr>
                <w:webHidden/>
              </w:rPr>
            </w:r>
            <w:r>
              <w:rPr>
                <w:webHidden/>
              </w:rPr>
              <w:fldChar w:fldCharType="separate"/>
            </w:r>
            <w:r>
              <w:rPr>
                <w:webHidden/>
              </w:rPr>
              <w:t>72</w:t>
            </w:r>
            <w:r>
              <w:rPr>
                <w:webHidden/>
              </w:rPr>
              <w:fldChar w:fldCharType="end"/>
            </w:r>
          </w:hyperlink>
        </w:p>
        <w:p w14:paraId="3D2EBD7D" w14:textId="446A34EC" w:rsidR="00763B75" w:rsidRDefault="00763B75">
          <w:pPr>
            <w:pStyle w:val="TOC3"/>
            <w:rPr>
              <w:rFonts w:eastAsiaTheme="minorEastAsia" w:cstheme="minorBidi"/>
              <w:iCs w:val="0"/>
              <w:sz w:val="22"/>
              <w:szCs w:val="22"/>
              <w:lang w:val="en-GB" w:eastAsia="en-GB"/>
            </w:rPr>
          </w:pPr>
          <w:hyperlink w:anchor="_Toc137037320" w:history="1">
            <w:r w:rsidRPr="003A661A">
              <w:rPr>
                <w:rStyle w:val="Hyperlink"/>
              </w:rPr>
              <w:t>8.9.4.</w:t>
            </w:r>
            <w:r>
              <w:rPr>
                <w:rFonts w:eastAsiaTheme="minorEastAsia" w:cstheme="minorBidi"/>
                <w:iCs w:val="0"/>
                <w:sz w:val="22"/>
                <w:szCs w:val="22"/>
                <w:lang w:val="en-GB" w:eastAsia="en-GB"/>
              </w:rPr>
              <w:tab/>
            </w:r>
            <w:r w:rsidRPr="003A661A">
              <w:rPr>
                <w:rStyle w:val="Hyperlink"/>
              </w:rPr>
              <w:t>Semnarea contractului de finanțare</w:t>
            </w:r>
            <w:r>
              <w:rPr>
                <w:webHidden/>
              </w:rPr>
              <w:tab/>
            </w:r>
            <w:r>
              <w:rPr>
                <w:webHidden/>
              </w:rPr>
              <w:fldChar w:fldCharType="begin"/>
            </w:r>
            <w:r>
              <w:rPr>
                <w:webHidden/>
              </w:rPr>
              <w:instrText xml:space="preserve"> PAGEREF _Toc137037320 \h </w:instrText>
            </w:r>
            <w:r>
              <w:rPr>
                <w:webHidden/>
              </w:rPr>
            </w:r>
            <w:r>
              <w:rPr>
                <w:webHidden/>
              </w:rPr>
              <w:fldChar w:fldCharType="separate"/>
            </w:r>
            <w:r>
              <w:rPr>
                <w:webHidden/>
              </w:rPr>
              <w:t>73</w:t>
            </w:r>
            <w:r>
              <w:rPr>
                <w:webHidden/>
              </w:rPr>
              <w:fldChar w:fldCharType="end"/>
            </w:r>
          </w:hyperlink>
        </w:p>
        <w:p w14:paraId="45282FB7" w14:textId="6BF0C619" w:rsidR="00763B75" w:rsidRDefault="00763B75">
          <w:pPr>
            <w:pStyle w:val="TOC1"/>
            <w:rPr>
              <w:rFonts w:asciiTheme="minorHAnsi" w:eastAsiaTheme="minorEastAsia" w:hAnsiTheme="minorHAnsi" w:cstheme="minorBidi"/>
              <w:b w:val="0"/>
              <w:bCs w:val="0"/>
              <w:sz w:val="22"/>
              <w:szCs w:val="22"/>
              <w:lang w:val="en-GB" w:eastAsia="en-GB"/>
            </w:rPr>
          </w:pPr>
          <w:hyperlink w:anchor="_Toc137037321" w:history="1">
            <w:r w:rsidRPr="003A661A">
              <w:rPr>
                <w:rStyle w:val="Hyperlink"/>
              </w:rPr>
              <w:t>9.</w:t>
            </w:r>
            <w:r>
              <w:rPr>
                <w:rFonts w:asciiTheme="minorHAnsi" w:eastAsiaTheme="minorEastAsia" w:hAnsiTheme="minorHAnsi" w:cstheme="minorBidi"/>
                <w:b w:val="0"/>
                <w:bCs w:val="0"/>
                <w:sz w:val="22"/>
                <w:szCs w:val="22"/>
                <w:lang w:val="en-GB" w:eastAsia="en-GB"/>
              </w:rPr>
              <w:tab/>
            </w:r>
            <w:r w:rsidRPr="003A661A">
              <w:rPr>
                <w:rStyle w:val="Hyperlink"/>
              </w:rPr>
              <w:t>ASPECTE PRIVIND CONFLICTUL DE INTERESE</w:t>
            </w:r>
            <w:r>
              <w:rPr>
                <w:webHidden/>
              </w:rPr>
              <w:tab/>
            </w:r>
            <w:r>
              <w:rPr>
                <w:webHidden/>
              </w:rPr>
              <w:fldChar w:fldCharType="begin"/>
            </w:r>
            <w:r>
              <w:rPr>
                <w:webHidden/>
              </w:rPr>
              <w:instrText xml:space="preserve"> PAGEREF _Toc137037321 \h </w:instrText>
            </w:r>
            <w:r>
              <w:rPr>
                <w:webHidden/>
              </w:rPr>
            </w:r>
            <w:r>
              <w:rPr>
                <w:webHidden/>
              </w:rPr>
              <w:fldChar w:fldCharType="separate"/>
            </w:r>
            <w:r>
              <w:rPr>
                <w:webHidden/>
              </w:rPr>
              <w:t>76</w:t>
            </w:r>
            <w:r>
              <w:rPr>
                <w:webHidden/>
              </w:rPr>
              <w:fldChar w:fldCharType="end"/>
            </w:r>
          </w:hyperlink>
        </w:p>
        <w:p w14:paraId="31BB4803" w14:textId="1AED8A46" w:rsidR="00763B75" w:rsidRDefault="00763B75">
          <w:pPr>
            <w:pStyle w:val="TOC1"/>
            <w:rPr>
              <w:rFonts w:asciiTheme="minorHAnsi" w:eastAsiaTheme="minorEastAsia" w:hAnsiTheme="minorHAnsi" w:cstheme="minorBidi"/>
              <w:b w:val="0"/>
              <w:bCs w:val="0"/>
              <w:sz w:val="22"/>
              <w:szCs w:val="22"/>
              <w:lang w:val="en-GB" w:eastAsia="en-GB"/>
            </w:rPr>
          </w:pPr>
          <w:hyperlink w:anchor="_Toc137037322" w:history="1">
            <w:r w:rsidRPr="003A661A">
              <w:rPr>
                <w:rStyle w:val="Hyperlink"/>
              </w:rPr>
              <w:t>10.</w:t>
            </w:r>
            <w:r>
              <w:rPr>
                <w:rFonts w:asciiTheme="minorHAnsi" w:eastAsiaTheme="minorEastAsia" w:hAnsiTheme="minorHAnsi" w:cstheme="minorBidi"/>
                <w:b w:val="0"/>
                <w:bCs w:val="0"/>
                <w:sz w:val="22"/>
                <w:szCs w:val="22"/>
                <w:lang w:val="en-GB" w:eastAsia="en-GB"/>
              </w:rPr>
              <w:tab/>
            </w:r>
            <w:r w:rsidRPr="003A661A">
              <w:rPr>
                <w:rStyle w:val="Hyperlink"/>
              </w:rPr>
              <w:t>ASPECTE PRIVIND PRELUCRAREA DATELOR CU CARACTER PERSONAL</w:t>
            </w:r>
            <w:r>
              <w:rPr>
                <w:webHidden/>
              </w:rPr>
              <w:tab/>
            </w:r>
            <w:r>
              <w:rPr>
                <w:webHidden/>
              </w:rPr>
              <w:fldChar w:fldCharType="begin"/>
            </w:r>
            <w:r>
              <w:rPr>
                <w:webHidden/>
              </w:rPr>
              <w:instrText xml:space="preserve"> PAGEREF _Toc137037322 \h </w:instrText>
            </w:r>
            <w:r>
              <w:rPr>
                <w:webHidden/>
              </w:rPr>
            </w:r>
            <w:r>
              <w:rPr>
                <w:webHidden/>
              </w:rPr>
              <w:fldChar w:fldCharType="separate"/>
            </w:r>
            <w:r>
              <w:rPr>
                <w:webHidden/>
              </w:rPr>
              <w:t>77</w:t>
            </w:r>
            <w:r>
              <w:rPr>
                <w:webHidden/>
              </w:rPr>
              <w:fldChar w:fldCharType="end"/>
            </w:r>
          </w:hyperlink>
        </w:p>
        <w:p w14:paraId="78C66E55" w14:textId="67903EE8" w:rsidR="00763B75" w:rsidRDefault="00763B75">
          <w:pPr>
            <w:pStyle w:val="TOC1"/>
            <w:rPr>
              <w:rFonts w:asciiTheme="minorHAnsi" w:eastAsiaTheme="minorEastAsia" w:hAnsiTheme="minorHAnsi" w:cstheme="minorBidi"/>
              <w:b w:val="0"/>
              <w:bCs w:val="0"/>
              <w:sz w:val="22"/>
              <w:szCs w:val="22"/>
              <w:lang w:val="en-GB" w:eastAsia="en-GB"/>
            </w:rPr>
          </w:pPr>
          <w:hyperlink w:anchor="_Toc137037323" w:history="1">
            <w:r w:rsidRPr="003A661A">
              <w:rPr>
                <w:rStyle w:val="Hyperlink"/>
              </w:rPr>
              <w:t>11.</w:t>
            </w:r>
            <w:r>
              <w:rPr>
                <w:rFonts w:asciiTheme="minorHAnsi" w:eastAsiaTheme="minorEastAsia" w:hAnsiTheme="minorHAnsi" w:cstheme="minorBidi"/>
                <w:b w:val="0"/>
                <w:bCs w:val="0"/>
                <w:sz w:val="22"/>
                <w:szCs w:val="22"/>
                <w:lang w:val="en-GB" w:eastAsia="en-GB"/>
              </w:rPr>
              <w:tab/>
            </w:r>
            <w:r w:rsidRPr="003A661A">
              <w:rPr>
                <w:rStyle w:val="Hyperlink"/>
              </w:rPr>
              <w:t>ASPECTE PRIVIND MONITORIZAREA TEHNICĂ ȘI RAPOARTELE DE PROGRES</w:t>
            </w:r>
            <w:r>
              <w:rPr>
                <w:webHidden/>
              </w:rPr>
              <w:tab/>
            </w:r>
            <w:r>
              <w:rPr>
                <w:webHidden/>
              </w:rPr>
              <w:fldChar w:fldCharType="begin"/>
            </w:r>
            <w:r>
              <w:rPr>
                <w:webHidden/>
              </w:rPr>
              <w:instrText xml:space="preserve"> PAGEREF _Toc137037323 \h </w:instrText>
            </w:r>
            <w:r>
              <w:rPr>
                <w:webHidden/>
              </w:rPr>
            </w:r>
            <w:r>
              <w:rPr>
                <w:webHidden/>
              </w:rPr>
              <w:fldChar w:fldCharType="separate"/>
            </w:r>
            <w:r>
              <w:rPr>
                <w:webHidden/>
              </w:rPr>
              <w:t>77</w:t>
            </w:r>
            <w:r>
              <w:rPr>
                <w:webHidden/>
              </w:rPr>
              <w:fldChar w:fldCharType="end"/>
            </w:r>
          </w:hyperlink>
        </w:p>
        <w:p w14:paraId="6F83AB83" w14:textId="04059403"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324" w:history="1">
            <w:r w:rsidRPr="003A661A">
              <w:rPr>
                <w:rStyle w:val="Hyperlink"/>
                <w:noProof/>
              </w:rPr>
              <w:t>11.1.</w:t>
            </w:r>
            <w:r>
              <w:rPr>
                <w:rFonts w:asciiTheme="minorHAnsi" w:eastAsiaTheme="minorEastAsia" w:hAnsiTheme="minorHAnsi" w:cstheme="minorBidi"/>
                <w:noProof/>
                <w:sz w:val="22"/>
                <w:szCs w:val="22"/>
                <w:lang w:val="en-GB" w:eastAsia="en-GB"/>
              </w:rPr>
              <w:tab/>
            </w:r>
            <w:r w:rsidRPr="003A661A">
              <w:rPr>
                <w:rStyle w:val="Hyperlink"/>
                <w:noProof/>
              </w:rPr>
              <w:t>Rapoarte de progres</w:t>
            </w:r>
            <w:r>
              <w:rPr>
                <w:noProof/>
                <w:webHidden/>
              </w:rPr>
              <w:tab/>
            </w:r>
            <w:r>
              <w:rPr>
                <w:noProof/>
                <w:webHidden/>
              </w:rPr>
              <w:fldChar w:fldCharType="begin"/>
            </w:r>
            <w:r>
              <w:rPr>
                <w:noProof/>
                <w:webHidden/>
              </w:rPr>
              <w:instrText xml:space="preserve"> PAGEREF _Toc137037324 \h </w:instrText>
            </w:r>
            <w:r>
              <w:rPr>
                <w:noProof/>
                <w:webHidden/>
              </w:rPr>
            </w:r>
            <w:r>
              <w:rPr>
                <w:noProof/>
                <w:webHidden/>
              </w:rPr>
              <w:fldChar w:fldCharType="separate"/>
            </w:r>
            <w:r>
              <w:rPr>
                <w:noProof/>
                <w:webHidden/>
              </w:rPr>
              <w:t>77</w:t>
            </w:r>
            <w:r>
              <w:rPr>
                <w:noProof/>
                <w:webHidden/>
              </w:rPr>
              <w:fldChar w:fldCharType="end"/>
            </w:r>
          </w:hyperlink>
        </w:p>
        <w:p w14:paraId="2957AB84" w14:textId="601531A0"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325" w:history="1">
            <w:r w:rsidRPr="003A661A">
              <w:rPr>
                <w:rStyle w:val="Hyperlink"/>
                <w:noProof/>
              </w:rPr>
              <w:t>11.2.</w:t>
            </w:r>
            <w:r>
              <w:rPr>
                <w:rFonts w:asciiTheme="minorHAnsi" w:eastAsiaTheme="minorEastAsia" w:hAnsiTheme="minorHAnsi" w:cstheme="minorBidi"/>
                <w:noProof/>
                <w:sz w:val="22"/>
                <w:szCs w:val="22"/>
                <w:lang w:val="en-GB" w:eastAsia="en-GB"/>
              </w:rPr>
              <w:tab/>
            </w:r>
            <w:r w:rsidRPr="003A661A">
              <w:rPr>
                <w:rStyle w:val="Hyperlink"/>
                <w:noProof/>
              </w:rPr>
              <w:t>Vizitele de monitorizare</w:t>
            </w:r>
            <w:r>
              <w:rPr>
                <w:noProof/>
                <w:webHidden/>
              </w:rPr>
              <w:tab/>
            </w:r>
            <w:r>
              <w:rPr>
                <w:noProof/>
                <w:webHidden/>
              </w:rPr>
              <w:fldChar w:fldCharType="begin"/>
            </w:r>
            <w:r>
              <w:rPr>
                <w:noProof/>
                <w:webHidden/>
              </w:rPr>
              <w:instrText xml:space="preserve"> PAGEREF _Toc137037325 \h </w:instrText>
            </w:r>
            <w:r>
              <w:rPr>
                <w:noProof/>
                <w:webHidden/>
              </w:rPr>
            </w:r>
            <w:r>
              <w:rPr>
                <w:noProof/>
                <w:webHidden/>
              </w:rPr>
              <w:fldChar w:fldCharType="separate"/>
            </w:r>
            <w:r>
              <w:rPr>
                <w:noProof/>
                <w:webHidden/>
              </w:rPr>
              <w:t>79</w:t>
            </w:r>
            <w:r>
              <w:rPr>
                <w:noProof/>
                <w:webHidden/>
              </w:rPr>
              <w:fldChar w:fldCharType="end"/>
            </w:r>
          </w:hyperlink>
        </w:p>
        <w:p w14:paraId="235BA239" w14:textId="08780D63"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326" w:history="1">
            <w:r w:rsidRPr="003A661A">
              <w:rPr>
                <w:rStyle w:val="Hyperlink"/>
                <w:noProof/>
              </w:rPr>
              <w:t>11.3.</w:t>
            </w:r>
            <w:r>
              <w:rPr>
                <w:rFonts w:asciiTheme="minorHAnsi" w:eastAsiaTheme="minorEastAsia" w:hAnsiTheme="minorHAnsi" w:cstheme="minorBidi"/>
                <w:noProof/>
                <w:sz w:val="22"/>
                <w:szCs w:val="22"/>
                <w:lang w:val="en-GB" w:eastAsia="en-GB"/>
              </w:rPr>
              <w:tab/>
            </w:r>
            <w:r w:rsidRPr="003A661A">
              <w:rPr>
                <w:rStyle w:val="Hyperlink"/>
                <w:noProof/>
              </w:rPr>
              <w:t>Mecanismul specific indicatorilor de etapă. Planul de monitorizare</w:t>
            </w:r>
            <w:r>
              <w:rPr>
                <w:noProof/>
                <w:webHidden/>
              </w:rPr>
              <w:tab/>
            </w:r>
            <w:r>
              <w:rPr>
                <w:noProof/>
                <w:webHidden/>
              </w:rPr>
              <w:fldChar w:fldCharType="begin"/>
            </w:r>
            <w:r>
              <w:rPr>
                <w:noProof/>
                <w:webHidden/>
              </w:rPr>
              <w:instrText xml:space="preserve"> PAGEREF _Toc137037326 \h </w:instrText>
            </w:r>
            <w:r>
              <w:rPr>
                <w:noProof/>
                <w:webHidden/>
              </w:rPr>
            </w:r>
            <w:r>
              <w:rPr>
                <w:noProof/>
                <w:webHidden/>
              </w:rPr>
              <w:fldChar w:fldCharType="separate"/>
            </w:r>
            <w:r>
              <w:rPr>
                <w:noProof/>
                <w:webHidden/>
              </w:rPr>
              <w:t>81</w:t>
            </w:r>
            <w:r>
              <w:rPr>
                <w:noProof/>
                <w:webHidden/>
              </w:rPr>
              <w:fldChar w:fldCharType="end"/>
            </w:r>
          </w:hyperlink>
        </w:p>
        <w:p w14:paraId="0D6B3230" w14:textId="7CAF2A8A" w:rsidR="00763B75" w:rsidRDefault="00763B75">
          <w:pPr>
            <w:pStyle w:val="TOC1"/>
            <w:rPr>
              <w:rFonts w:asciiTheme="minorHAnsi" w:eastAsiaTheme="minorEastAsia" w:hAnsiTheme="minorHAnsi" w:cstheme="minorBidi"/>
              <w:b w:val="0"/>
              <w:bCs w:val="0"/>
              <w:sz w:val="22"/>
              <w:szCs w:val="22"/>
              <w:lang w:val="en-GB" w:eastAsia="en-GB"/>
            </w:rPr>
          </w:pPr>
          <w:hyperlink w:anchor="_Toc137037327" w:history="1">
            <w:r w:rsidRPr="003A661A">
              <w:rPr>
                <w:rStyle w:val="Hyperlink"/>
              </w:rPr>
              <w:t>12.</w:t>
            </w:r>
            <w:r>
              <w:rPr>
                <w:rFonts w:asciiTheme="minorHAnsi" w:eastAsiaTheme="minorEastAsia" w:hAnsiTheme="minorHAnsi" w:cstheme="minorBidi"/>
                <w:b w:val="0"/>
                <w:bCs w:val="0"/>
                <w:sz w:val="22"/>
                <w:szCs w:val="22"/>
                <w:lang w:val="en-GB" w:eastAsia="en-GB"/>
              </w:rPr>
              <w:tab/>
            </w:r>
            <w:r w:rsidRPr="003A661A">
              <w:rPr>
                <w:rStyle w:val="Hyperlink"/>
              </w:rPr>
              <w:t>ASPECTE PRIVIND MANAGEMENTUL FINANCIAR</w:t>
            </w:r>
            <w:r>
              <w:rPr>
                <w:webHidden/>
              </w:rPr>
              <w:tab/>
            </w:r>
            <w:r>
              <w:rPr>
                <w:webHidden/>
              </w:rPr>
              <w:fldChar w:fldCharType="begin"/>
            </w:r>
            <w:r>
              <w:rPr>
                <w:webHidden/>
              </w:rPr>
              <w:instrText xml:space="preserve"> PAGEREF _Toc137037327 \h </w:instrText>
            </w:r>
            <w:r>
              <w:rPr>
                <w:webHidden/>
              </w:rPr>
            </w:r>
            <w:r>
              <w:rPr>
                <w:webHidden/>
              </w:rPr>
              <w:fldChar w:fldCharType="separate"/>
            </w:r>
            <w:r>
              <w:rPr>
                <w:webHidden/>
              </w:rPr>
              <w:t>84</w:t>
            </w:r>
            <w:r>
              <w:rPr>
                <w:webHidden/>
              </w:rPr>
              <w:fldChar w:fldCharType="end"/>
            </w:r>
          </w:hyperlink>
        </w:p>
        <w:p w14:paraId="647107DE" w14:textId="7C6354F1"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328" w:history="1">
            <w:r w:rsidRPr="003A661A">
              <w:rPr>
                <w:rStyle w:val="Hyperlink"/>
                <w:noProof/>
              </w:rPr>
              <w:t>12.1.</w:t>
            </w:r>
            <w:r>
              <w:rPr>
                <w:rFonts w:asciiTheme="minorHAnsi" w:eastAsiaTheme="minorEastAsia" w:hAnsiTheme="minorHAnsi" w:cstheme="minorBidi"/>
                <w:noProof/>
                <w:sz w:val="22"/>
                <w:szCs w:val="22"/>
                <w:lang w:val="en-GB" w:eastAsia="en-GB"/>
              </w:rPr>
              <w:tab/>
            </w:r>
            <w:r w:rsidRPr="003A661A">
              <w:rPr>
                <w:rStyle w:val="Hyperlink"/>
                <w:noProof/>
              </w:rPr>
              <w:t>Mecanismul cererilor de prefinanțare</w:t>
            </w:r>
            <w:r>
              <w:rPr>
                <w:noProof/>
                <w:webHidden/>
              </w:rPr>
              <w:tab/>
            </w:r>
            <w:r>
              <w:rPr>
                <w:noProof/>
                <w:webHidden/>
              </w:rPr>
              <w:fldChar w:fldCharType="begin"/>
            </w:r>
            <w:r>
              <w:rPr>
                <w:noProof/>
                <w:webHidden/>
              </w:rPr>
              <w:instrText xml:space="preserve"> PAGEREF _Toc137037328 \h </w:instrText>
            </w:r>
            <w:r>
              <w:rPr>
                <w:noProof/>
                <w:webHidden/>
              </w:rPr>
            </w:r>
            <w:r>
              <w:rPr>
                <w:noProof/>
                <w:webHidden/>
              </w:rPr>
              <w:fldChar w:fldCharType="separate"/>
            </w:r>
            <w:r>
              <w:rPr>
                <w:noProof/>
                <w:webHidden/>
              </w:rPr>
              <w:t>84</w:t>
            </w:r>
            <w:r>
              <w:rPr>
                <w:noProof/>
                <w:webHidden/>
              </w:rPr>
              <w:fldChar w:fldCharType="end"/>
            </w:r>
          </w:hyperlink>
        </w:p>
        <w:p w14:paraId="5F47C4D6" w14:textId="3C4358F1"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329" w:history="1">
            <w:r w:rsidRPr="003A661A">
              <w:rPr>
                <w:rStyle w:val="Hyperlink"/>
                <w:noProof/>
              </w:rPr>
              <w:t>12.2.</w:t>
            </w:r>
            <w:r>
              <w:rPr>
                <w:rFonts w:asciiTheme="minorHAnsi" w:eastAsiaTheme="minorEastAsia" w:hAnsiTheme="minorHAnsi" w:cstheme="minorBidi"/>
                <w:noProof/>
                <w:sz w:val="22"/>
                <w:szCs w:val="22"/>
                <w:lang w:val="en-GB" w:eastAsia="en-GB"/>
              </w:rPr>
              <w:tab/>
            </w:r>
            <w:r w:rsidRPr="003A661A">
              <w:rPr>
                <w:rStyle w:val="Hyperlink"/>
                <w:noProof/>
              </w:rPr>
              <w:t>Mecanismul cererilor de plată</w:t>
            </w:r>
            <w:r>
              <w:rPr>
                <w:noProof/>
                <w:webHidden/>
              </w:rPr>
              <w:tab/>
            </w:r>
            <w:r>
              <w:rPr>
                <w:noProof/>
                <w:webHidden/>
              </w:rPr>
              <w:fldChar w:fldCharType="begin"/>
            </w:r>
            <w:r>
              <w:rPr>
                <w:noProof/>
                <w:webHidden/>
              </w:rPr>
              <w:instrText xml:space="preserve"> PAGEREF _Toc137037329 \h </w:instrText>
            </w:r>
            <w:r>
              <w:rPr>
                <w:noProof/>
                <w:webHidden/>
              </w:rPr>
            </w:r>
            <w:r>
              <w:rPr>
                <w:noProof/>
                <w:webHidden/>
              </w:rPr>
              <w:fldChar w:fldCharType="separate"/>
            </w:r>
            <w:r>
              <w:rPr>
                <w:noProof/>
                <w:webHidden/>
              </w:rPr>
              <w:t>85</w:t>
            </w:r>
            <w:r>
              <w:rPr>
                <w:noProof/>
                <w:webHidden/>
              </w:rPr>
              <w:fldChar w:fldCharType="end"/>
            </w:r>
          </w:hyperlink>
        </w:p>
        <w:p w14:paraId="5F5722E0" w14:textId="356635DE"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330" w:history="1">
            <w:r w:rsidRPr="003A661A">
              <w:rPr>
                <w:rStyle w:val="Hyperlink"/>
                <w:noProof/>
              </w:rPr>
              <w:t>12.3.</w:t>
            </w:r>
            <w:r>
              <w:rPr>
                <w:rFonts w:asciiTheme="minorHAnsi" w:eastAsiaTheme="minorEastAsia" w:hAnsiTheme="minorHAnsi" w:cstheme="minorBidi"/>
                <w:noProof/>
                <w:sz w:val="22"/>
                <w:szCs w:val="22"/>
                <w:lang w:val="en-GB" w:eastAsia="en-GB"/>
              </w:rPr>
              <w:tab/>
            </w:r>
            <w:r w:rsidRPr="003A661A">
              <w:rPr>
                <w:rStyle w:val="Hyperlink"/>
                <w:noProof/>
              </w:rPr>
              <w:t>Mecanismul cererilor de rambursare</w:t>
            </w:r>
            <w:r>
              <w:rPr>
                <w:noProof/>
                <w:webHidden/>
              </w:rPr>
              <w:tab/>
            </w:r>
            <w:r>
              <w:rPr>
                <w:noProof/>
                <w:webHidden/>
              </w:rPr>
              <w:fldChar w:fldCharType="begin"/>
            </w:r>
            <w:r>
              <w:rPr>
                <w:noProof/>
                <w:webHidden/>
              </w:rPr>
              <w:instrText xml:space="preserve"> PAGEREF _Toc137037330 \h </w:instrText>
            </w:r>
            <w:r>
              <w:rPr>
                <w:noProof/>
                <w:webHidden/>
              </w:rPr>
            </w:r>
            <w:r>
              <w:rPr>
                <w:noProof/>
                <w:webHidden/>
              </w:rPr>
              <w:fldChar w:fldCharType="separate"/>
            </w:r>
            <w:r>
              <w:rPr>
                <w:noProof/>
                <w:webHidden/>
              </w:rPr>
              <w:t>86</w:t>
            </w:r>
            <w:r>
              <w:rPr>
                <w:noProof/>
                <w:webHidden/>
              </w:rPr>
              <w:fldChar w:fldCharType="end"/>
            </w:r>
          </w:hyperlink>
        </w:p>
        <w:p w14:paraId="2CE1E31D" w14:textId="698E3407"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331" w:history="1">
            <w:r w:rsidRPr="003A661A">
              <w:rPr>
                <w:rStyle w:val="Hyperlink"/>
                <w:noProof/>
                <w:lang w:val="en-US"/>
              </w:rPr>
              <w:t>12.4.</w:t>
            </w:r>
            <w:r>
              <w:rPr>
                <w:rFonts w:asciiTheme="minorHAnsi" w:eastAsiaTheme="minorEastAsia" w:hAnsiTheme="minorHAnsi" w:cstheme="minorBidi"/>
                <w:noProof/>
                <w:sz w:val="22"/>
                <w:szCs w:val="22"/>
                <w:lang w:val="en-GB" w:eastAsia="en-GB"/>
              </w:rPr>
              <w:tab/>
            </w:r>
            <w:r w:rsidRPr="003A661A">
              <w:rPr>
                <w:rStyle w:val="Hyperlink"/>
                <w:noProof/>
              </w:rPr>
              <w:t>Graficul cererilor de prefinanţare</w:t>
            </w:r>
            <w:r w:rsidRPr="003A661A">
              <w:rPr>
                <w:rStyle w:val="Hyperlink"/>
                <w:noProof/>
                <w:lang w:val="en-US"/>
              </w:rPr>
              <w:t>/plat</w:t>
            </w:r>
            <w:r w:rsidRPr="003A661A">
              <w:rPr>
                <w:rStyle w:val="Hyperlink"/>
                <w:noProof/>
              </w:rPr>
              <w:t>ă</w:t>
            </w:r>
            <w:r w:rsidRPr="003A661A">
              <w:rPr>
                <w:rStyle w:val="Hyperlink"/>
                <w:noProof/>
                <w:lang w:val="en-US"/>
              </w:rPr>
              <w:t>/rambursare</w:t>
            </w:r>
            <w:r>
              <w:rPr>
                <w:noProof/>
                <w:webHidden/>
              </w:rPr>
              <w:tab/>
            </w:r>
            <w:r>
              <w:rPr>
                <w:noProof/>
                <w:webHidden/>
              </w:rPr>
              <w:fldChar w:fldCharType="begin"/>
            </w:r>
            <w:r>
              <w:rPr>
                <w:noProof/>
                <w:webHidden/>
              </w:rPr>
              <w:instrText xml:space="preserve"> PAGEREF _Toc137037331 \h </w:instrText>
            </w:r>
            <w:r>
              <w:rPr>
                <w:noProof/>
                <w:webHidden/>
              </w:rPr>
            </w:r>
            <w:r>
              <w:rPr>
                <w:noProof/>
                <w:webHidden/>
              </w:rPr>
              <w:fldChar w:fldCharType="separate"/>
            </w:r>
            <w:r>
              <w:rPr>
                <w:noProof/>
                <w:webHidden/>
              </w:rPr>
              <w:t>86</w:t>
            </w:r>
            <w:r>
              <w:rPr>
                <w:noProof/>
                <w:webHidden/>
              </w:rPr>
              <w:fldChar w:fldCharType="end"/>
            </w:r>
          </w:hyperlink>
        </w:p>
        <w:p w14:paraId="70D28D0C" w14:textId="62E33405"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332" w:history="1">
            <w:r w:rsidRPr="003A661A">
              <w:rPr>
                <w:rStyle w:val="Hyperlink"/>
                <w:noProof/>
              </w:rPr>
              <w:t>12.5.</w:t>
            </w:r>
            <w:r>
              <w:rPr>
                <w:rFonts w:asciiTheme="minorHAnsi" w:eastAsiaTheme="minorEastAsia" w:hAnsiTheme="minorHAnsi" w:cstheme="minorBidi"/>
                <w:noProof/>
                <w:sz w:val="22"/>
                <w:szCs w:val="22"/>
                <w:lang w:val="en-GB" w:eastAsia="en-GB"/>
              </w:rPr>
              <w:tab/>
            </w:r>
            <w:r w:rsidRPr="003A661A">
              <w:rPr>
                <w:rStyle w:val="Hyperlink"/>
                <w:noProof/>
                <w:lang w:val="en-US"/>
              </w:rPr>
              <w:t>Vizitele la fa</w:t>
            </w:r>
            <w:r w:rsidRPr="003A661A">
              <w:rPr>
                <w:rStyle w:val="Hyperlink"/>
                <w:noProof/>
              </w:rPr>
              <w:t>ţa locului</w:t>
            </w:r>
            <w:r>
              <w:rPr>
                <w:noProof/>
                <w:webHidden/>
              </w:rPr>
              <w:tab/>
            </w:r>
            <w:r>
              <w:rPr>
                <w:noProof/>
                <w:webHidden/>
              </w:rPr>
              <w:fldChar w:fldCharType="begin"/>
            </w:r>
            <w:r>
              <w:rPr>
                <w:noProof/>
                <w:webHidden/>
              </w:rPr>
              <w:instrText xml:space="preserve"> PAGEREF _Toc137037332 \h </w:instrText>
            </w:r>
            <w:r>
              <w:rPr>
                <w:noProof/>
                <w:webHidden/>
              </w:rPr>
            </w:r>
            <w:r>
              <w:rPr>
                <w:noProof/>
                <w:webHidden/>
              </w:rPr>
              <w:fldChar w:fldCharType="separate"/>
            </w:r>
            <w:r>
              <w:rPr>
                <w:noProof/>
                <w:webHidden/>
              </w:rPr>
              <w:t>86</w:t>
            </w:r>
            <w:r>
              <w:rPr>
                <w:noProof/>
                <w:webHidden/>
              </w:rPr>
              <w:fldChar w:fldCharType="end"/>
            </w:r>
          </w:hyperlink>
        </w:p>
        <w:p w14:paraId="587A0A6E" w14:textId="53F09EBD" w:rsidR="00763B75" w:rsidRDefault="00763B75">
          <w:pPr>
            <w:pStyle w:val="TOC1"/>
            <w:rPr>
              <w:rFonts w:asciiTheme="minorHAnsi" w:eastAsiaTheme="minorEastAsia" w:hAnsiTheme="minorHAnsi" w:cstheme="minorBidi"/>
              <w:b w:val="0"/>
              <w:bCs w:val="0"/>
              <w:sz w:val="22"/>
              <w:szCs w:val="22"/>
              <w:lang w:val="en-GB" w:eastAsia="en-GB"/>
            </w:rPr>
          </w:pPr>
          <w:hyperlink w:anchor="_Toc137037333" w:history="1">
            <w:r w:rsidRPr="003A661A">
              <w:rPr>
                <w:rStyle w:val="Hyperlink"/>
              </w:rPr>
              <w:t>13.</w:t>
            </w:r>
            <w:r>
              <w:rPr>
                <w:rFonts w:asciiTheme="minorHAnsi" w:eastAsiaTheme="minorEastAsia" w:hAnsiTheme="minorHAnsi" w:cstheme="minorBidi"/>
                <w:b w:val="0"/>
                <w:bCs w:val="0"/>
                <w:sz w:val="22"/>
                <w:szCs w:val="22"/>
                <w:lang w:val="en-GB" w:eastAsia="en-GB"/>
              </w:rPr>
              <w:tab/>
            </w:r>
            <w:r w:rsidRPr="003A661A">
              <w:rPr>
                <w:rStyle w:val="Hyperlink"/>
              </w:rPr>
              <w:t>MODIFICAREA GHIDULUI SOLICITANTULUI</w:t>
            </w:r>
            <w:r>
              <w:rPr>
                <w:webHidden/>
              </w:rPr>
              <w:tab/>
            </w:r>
            <w:r>
              <w:rPr>
                <w:webHidden/>
              </w:rPr>
              <w:fldChar w:fldCharType="begin"/>
            </w:r>
            <w:r>
              <w:rPr>
                <w:webHidden/>
              </w:rPr>
              <w:instrText xml:space="preserve"> PAGEREF _Toc137037333 \h </w:instrText>
            </w:r>
            <w:r>
              <w:rPr>
                <w:webHidden/>
              </w:rPr>
            </w:r>
            <w:r>
              <w:rPr>
                <w:webHidden/>
              </w:rPr>
              <w:fldChar w:fldCharType="separate"/>
            </w:r>
            <w:r>
              <w:rPr>
                <w:webHidden/>
              </w:rPr>
              <w:t>87</w:t>
            </w:r>
            <w:r>
              <w:rPr>
                <w:webHidden/>
              </w:rPr>
              <w:fldChar w:fldCharType="end"/>
            </w:r>
          </w:hyperlink>
        </w:p>
        <w:p w14:paraId="5CEF0E94" w14:textId="1EFB970E"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334" w:history="1">
            <w:r w:rsidRPr="003A661A">
              <w:rPr>
                <w:rStyle w:val="Hyperlink"/>
                <w:noProof/>
              </w:rPr>
              <w:t>13.1.</w:t>
            </w:r>
            <w:r>
              <w:rPr>
                <w:rFonts w:asciiTheme="minorHAnsi" w:eastAsiaTheme="minorEastAsia" w:hAnsiTheme="minorHAnsi" w:cstheme="minorBidi"/>
                <w:noProof/>
                <w:sz w:val="22"/>
                <w:szCs w:val="22"/>
                <w:lang w:val="en-GB" w:eastAsia="en-GB"/>
              </w:rPr>
              <w:tab/>
            </w:r>
            <w:r w:rsidRPr="003A661A">
              <w:rPr>
                <w:rStyle w:val="Hyperlink"/>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_Toc137037334 \h </w:instrText>
            </w:r>
            <w:r>
              <w:rPr>
                <w:noProof/>
                <w:webHidden/>
              </w:rPr>
            </w:r>
            <w:r>
              <w:rPr>
                <w:noProof/>
                <w:webHidden/>
              </w:rPr>
              <w:fldChar w:fldCharType="separate"/>
            </w:r>
            <w:r>
              <w:rPr>
                <w:noProof/>
                <w:webHidden/>
              </w:rPr>
              <w:t>87</w:t>
            </w:r>
            <w:r>
              <w:rPr>
                <w:noProof/>
                <w:webHidden/>
              </w:rPr>
              <w:fldChar w:fldCharType="end"/>
            </w:r>
          </w:hyperlink>
        </w:p>
        <w:p w14:paraId="5A0F1DD4" w14:textId="23187D6D" w:rsidR="00763B75" w:rsidRDefault="00763B75">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7037335" w:history="1">
            <w:r w:rsidRPr="003A661A">
              <w:rPr>
                <w:rStyle w:val="Hyperlink"/>
                <w:noProof/>
              </w:rPr>
              <w:t>13.2.</w:t>
            </w:r>
            <w:r>
              <w:rPr>
                <w:rFonts w:asciiTheme="minorHAnsi" w:eastAsiaTheme="minorEastAsia" w:hAnsiTheme="minorHAnsi" w:cstheme="minorBidi"/>
                <w:noProof/>
                <w:sz w:val="22"/>
                <w:szCs w:val="22"/>
                <w:lang w:val="en-GB" w:eastAsia="en-GB"/>
              </w:rPr>
              <w:tab/>
            </w:r>
            <w:r w:rsidRPr="003A661A">
              <w:rPr>
                <w:rStyle w:val="Hyperlink"/>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_Toc137037335 \h </w:instrText>
            </w:r>
            <w:r>
              <w:rPr>
                <w:noProof/>
                <w:webHidden/>
              </w:rPr>
            </w:r>
            <w:r>
              <w:rPr>
                <w:noProof/>
                <w:webHidden/>
              </w:rPr>
              <w:fldChar w:fldCharType="separate"/>
            </w:r>
            <w:r>
              <w:rPr>
                <w:noProof/>
                <w:webHidden/>
              </w:rPr>
              <w:t>87</w:t>
            </w:r>
            <w:r>
              <w:rPr>
                <w:noProof/>
                <w:webHidden/>
              </w:rPr>
              <w:fldChar w:fldCharType="end"/>
            </w:r>
          </w:hyperlink>
        </w:p>
        <w:p w14:paraId="10F83498" w14:textId="6248C3F2" w:rsidR="00763B75" w:rsidRDefault="00763B75">
          <w:pPr>
            <w:pStyle w:val="TOC1"/>
            <w:rPr>
              <w:rFonts w:asciiTheme="minorHAnsi" w:eastAsiaTheme="minorEastAsia" w:hAnsiTheme="minorHAnsi" w:cstheme="minorBidi"/>
              <w:b w:val="0"/>
              <w:bCs w:val="0"/>
              <w:sz w:val="22"/>
              <w:szCs w:val="22"/>
              <w:lang w:val="en-GB" w:eastAsia="en-GB"/>
            </w:rPr>
          </w:pPr>
          <w:hyperlink w:anchor="_Toc137037336" w:history="1">
            <w:r w:rsidRPr="003A661A">
              <w:rPr>
                <w:rStyle w:val="Hyperlink"/>
              </w:rPr>
              <w:t>14.</w:t>
            </w:r>
            <w:r>
              <w:rPr>
                <w:rFonts w:asciiTheme="minorHAnsi" w:eastAsiaTheme="minorEastAsia" w:hAnsiTheme="minorHAnsi" w:cstheme="minorBidi"/>
                <w:b w:val="0"/>
                <w:bCs w:val="0"/>
                <w:sz w:val="22"/>
                <w:szCs w:val="22"/>
                <w:lang w:val="en-GB" w:eastAsia="en-GB"/>
              </w:rPr>
              <w:tab/>
            </w:r>
            <w:r w:rsidRPr="003A661A">
              <w:rPr>
                <w:rStyle w:val="Hyperlink"/>
              </w:rPr>
              <w:t>ANEXE</w:t>
            </w:r>
            <w:r>
              <w:rPr>
                <w:webHidden/>
              </w:rPr>
              <w:tab/>
            </w:r>
            <w:r>
              <w:rPr>
                <w:webHidden/>
              </w:rPr>
              <w:fldChar w:fldCharType="begin"/>
            </w:r>
            <w:r>
              <w:rPr>
                <w:webHidden/>
              </w:rPr>
              <w:instrText xml:space="preserve"> PAGEREF _Toc137037336 \h </w:instrText>
            </w:r>
            <w:r>
              <w:rPr>
                <w:webHidden/>
              </w:rPr>
            </w:r>
            <w:r>
              <w:rPr>
                <w:webHidden/>
              </w:rPr>
              <w:fldChar w:fldCharType="separate"/>
            </w:r>
            <w:r>
              <w:rPr>
                <w:webHidden/>
              </w:rPr>
              <w:t>87</w:t>
            </w:r>
            <w:r>
              <w:rPr>
                <w:webHidden/>
              </w:rPr>
              <w:fldChar w:fldCharType="end"/>
            </w:r>
          </w:hyperlink>
        </w:p>
        <w:p w14:paraId="52D8E5E1" w14:textId="09CB2E78" w:rsidR="00A449A7" w:rsidRDefault="00AF2842" w:rsidP="00856D61">
          <w:pPr>
            <w:jc w:val="both"/>
            <w:rPr>
              <w:rFonts w:asciiTheme="minorHAnsi" w:hAnsiTheme="minorHAnsi" w:cstheme="minorHAnsi"/>
              <w:bCs/>
              <w:szCs w:val="24"/>
            </w:rPr>
          </w:pPr>
          <w:r w:rsidRPr="00F14F99">
            <w:rPr>
              <w:rFonts w:asciiTheme="minorHAnsi" w:hAnsiTheme="minorHAnsi" w:cstheme="minorHAnsi"/>
              <w:b/>
              <w:bCs/>
              <w:sz w:val="23"/>
              <w:szCs w:val="23"/>
            </w:rPr>
            <w:fldChar w:fldCharType="end"/>
          </w:r>
        </w:p>
      </w:sdtContent>
    </w:sdt>
    <w:p w14:paraId="5139944D" w14:textId="268216BD" w:rsidR="00E43241" w:rsidRDefault="00E43241" w:rsidP="00671651">
      <w:pPr>
        <w:pStyle w:val="Heading1"/>
        <w:numPr>
          <w:ilvl w:val="0"/>
          <w:numId w:val="0"/>
        </w:numPr>
      </w:pPr>
      <w:bookmarkStart w:id="12" w:name="_Toc99376140"/>
    </w:p>
    <w:p w14:paraId="67AF1EF5" w14:textId="44439617" w:rsidR="00E43241" w:rsidRDefault="00E43241" w:rsidP="00E43241"/>
    <w:p w14:paraId="084435F9" w14:textId="7F8D79F2" w:rsidR="00620E58" w:rsidRDefault="00C22272" w:rsidP="00C22272">
      <w:pPr>
        <w:tabs>
          <w:tab w:val="left" w:pos="3933"/>
        </w:tabs>
      </w:pPr>
      <w:r>
        <w:tab/>
      </w:r>
    </w:p>
    <w:p w14:paraId="3BD7544B" w14:textId="77777777" w:rsidR="00620E58" w:rsidRDefault="00620E58" w:rsidP="00E43241"/>
    <w:p w14:paraId="4EC99BFC" w14:textId="77777777" w:rsidR="00620E58" w:rsidRDefault="00620E58" w:rsidP="00E43241"/>
    <w:p w14:paraId="2771EB1D" w14:textId="77777777" w:rsidR="00620E58" w:rsidRDefault="00620E58" w:rsidP="00E43241"/>
    <w:p w14:paraId="585585D6" w14:textId="77777777" w:rsidR="00620E58" w:rsidRDefault="00620E58" w:rsidP="00E43241"/>
    <w:p w14:paraId="63FC3576" w14:textId="77777777" w:rsidR="00620E58" w:rsidRDefault="00620E58" w:rsidP="00E43241"/>
    <w:p w14:paraId="5D9BDE16" w14:textId="77777777" w:rsidR="00620E58" w:rsidRDefault="00620E58" w:rsidP="00E43241"/>
    <w:p w14:paraId="3FA3D340" w14:textId="77777777" w:rsidR="00620E58" w:rsidRDefault="00620E58" w:rsidP="00E43241"/>
    <w:p w14:paraId="0AEC0F40" w14:textId="77777777" w:rsidR="00620E58" w:rsidRDefault="00620E58" w:rsidP="00E43241"/>
    <w:p w14:paraId="1D11CB4A" w14:textId="77777777" w:rsidR="00620E58" w:rsidRDefault="00620E58" w:rsidP="00E43241"/>
    <w:p w14:paraId="7BC74FC4" w14:textId="77777777" w:rsidR="004E7C1E" w:rsidRDefault="004E7C1E" w:rsidP="00E43241"/>
    <w:p w14:paraId="284C1EEC" w14:textId="77777777" w:rsidR="004E7C1E" w:rsidRDefault="004E7C1E" w:rsidP="00E43241"/>
    <w:p w14:paraId="0B4AFC02" w14:textId="77777777" w:rsidR="004E7C1E" w:rsidRDefault="004E7C1E" w:rsidP="00E43241"/>
    <w:p w14:paraId="56B29C03" w14:textId="77777777" w:rsidR="004E7C1E" w:rsidRDefault="004E7C1E" w:rsidP="00E43241"/>
    <w:p w14:paraId="1D17FD47" w14:textId="77777777" w:rsidR="004E7C1E" w:rsidRDefault="004E7C1E" w:rsidP="00E43241"/>
    <w:p w14:paraId="3C5C4CA2" w14:textId="77777777" w:rsidR="004E7C1E" w:rsidRDefault="004E7C1E" w:rsidP="00E43241"/>
    <w:p w14:paraId="3BF4B366" w14:textId="77777777" w:rsidR="004E7C1E" w:rsidRDefault="004E7C1E" w:rsidP="00E43241"/>
    <w:p w14:paraId="35933403" w14:textId="77777777" w:rsidR="004E7C1E" w:rsidRDefault="004E7C1E" w:rsidP="00E43241"/>
    <w:p w14:paraId="6B3F1667" w14:textId="77777777" w:rsidR="004E7C1E" w:rsidRDefault="004E7C1E" w:rsidP="00E43241"/>
    <w:p w14:paraId="6E4B59E9" w14:textId="77777777" w:rsidR="004E7C1E" w:rsidRDefault="004E7C1E" w:rsidP="00E43241"/>
    <w:p w14:paraId="5BC54072" w14:textId="77777777" w:rsidR="004E7C1E" w:rsidRDefault="004E7C1E" w:rsidP="00E43241"/>
    <w:p w14:paraId="3946388C" w14:textId="77777777" w:rsidR="004E7C1E" w:rsidRDefault="004E7C1E" w:rsidP="00E43241"/>
    <w:p w14:paraId="55F4123F" w14:textId="77777777" w:rsidR="004E7C1E" w:rsidRDefault="004E7C1E" w:rsidP="00E43241"/>
    <w:p w14:paraId="0F6CEE5B" w14:textId="77777777" w:rsidR="004E7C1E" w:rsidRDefault="004E7C1E" w:rsidP="00E43241"/>
    <w:p w14:paraId="4EB0A2D5" w14:textId="7B37C523" w:rsidR="00620E58" w:rsidRDefault="00620E58" w:rsidP="00E43241"/>
    <w:p w14:paraId="2592BED6" w14:textId="257ADEDA" w:rsidR="00D555E6" w:rsidRDefault="00D555E6" w:rsidP="00E43241"/>
    <w:p w14:paraId="75C41A9F" w14:textId="77777777" w:rsidR="00D555E6" w:rsidRDefault="00D555E6" w:rsidP="00E43241"/>
    <w:p w14:paraId="46721476" w14:textId="421516FF" w:rsidR="008C267D" w:rsidRPr="00CC5F79" w:rsidRDefault="002C0695" w:rsidP="00792285">
      <w:pPr>
        <w:pStyle w:val="Heading1"/>
        <w:numPr>
          <w:ilvl w:val="0"/>
          <w:numId w:val="47"/>
        </w:numPr>
      </w:pPr>
      <w:bookmarkStart w:id="13" w:name="_Toc137037237"/>
      <w:r w:rsidRPr="00CC5F79">
        <w:lastRenderedPageBreak/>
        <w:t>PREAMBUL, ABREVIERI ȘI GLOSAR</w:t>
      </w:r>
      <w:bookmarkStart w:id="14" w:name="_Toc99376141"/>
      <w:bookmarkEnd w:id="12"/>
      <w:bookmarkEnd w:id="13"/>
    </w:p>
    <w:p w14:paraId="1F279112" w14:textId="77777777" w:rsidR="006F4663" w:rsidRDefault="006F4663" w:rsidP="00735675">
      <w:pPr>
        <w:pStyle w:val="Heading2"/>
        <w:numPr>
          <w:ilvl w:val="0"/>
          <w:numId w:val="0"/>
        </w:numPr>
        <w:ind w:left="360"/>
      </w:pPr>
    </w:p>
    <w:p w14:paraId="1DF0A98D" w14:textId="2D5E28BD" w:rsidR="00B07052" w:rsidRPr="003147D5" w:rsidRDefault="002C0695" w:rsidP="00735675">
      <w:pPr>
        <w:pStyle w:val="Heading2"/>
        <w:numPr>
          <w:ilvl w:val="1"/>
          <w:numId w:val="48"/>
        </w:numPr>
      </w:pPr>
      <w:bookmarkStart w:id="15" w:name="_Toc137037238"/>
      <w:r w:rsidRPr="003147D5">
        <w:t>Preambul</w:t>
      </w:r>
      <w:bookmarkEnd w:id="14"/>
      <w:bookmarkEnd w:id="15"/>
    </w:p>
    <w:p w14:paraId="34A53607" w14:textId="7EAD1398" w:rsidR="00CC5146" w:rsidRPr="006F4663" w:rsidRDefault="00D6460B" w:rsidP="006F4663">
      <w:pPr>
        <w:spacing w:before="0" w:after="0"/>
        <w:jc w:val="both"/>
        <w:rPr>
          <w:rFonts w:asciiTheme="minorHAnsi" w:hAnsiTheme="minorHAnsi" w:cstheme="minorHAnsi"/>
          <w:sz w:val="24"/>
          <w:szCs w:val="24"/>
        </w:rPr>
      </w:pPr>
      <w:r w:rsidRPr="006F4663">
        <w:rPr>
          <w:rFonts w:asciiTheme="minorHAnsi" w:hAnsiTheme="minorHAnsi" w:cstheme="minorHAnsi"/>
          <w:sz w:val="24"/>
          <w:szCs w:val="24"/>
        </w:rPr>
        <w:t>Acest document reprezintă un îndrumar pentru pregătirea proiectelor și completarea corectă a cererilor de finanțare de către toți solicitanții de finanţare pentru apelului de proiecte PRSE/5.1/1/2023, în cadrul Programului Regional Sud-Est (PR Sud-Est) 2021-2027.</w:t>
      </w:r>
    </w:p>
    <w:p w14:paraId="41168009" w14:textId="77777777" w:rsidR="00B07052" w:rsidRPr="003147D5" w:rsidRDefault="00B07052" w:rsidP="008E68AA">
      <w:pPr>
        <w:spacing w:before="0" w:after="0"/>
        <w:jc w:val="both"/>
        <w:rPr>
          <w:rFonts w:asciiTheme="minorHAnsi" w:hAnsiTheme="minorHAnsi" w:cstheme="minorHAnsi"/>
          <w:sz w:val="24"/>
          <w:szCs w:val="24"/>
        </w:rPr>
      </w:pPr>
    </w:p>
    <w:p w14:paraId="173ABCC7" w14:textId="574B8F14" w:rsidR="002C0695" w:rsidRPr="003147D5" w:rsidRDefault="00D6460B" w:rsidP="008E68AA">
      <w:pPr>
        <w:spacing w:before="0" w:after="0"/>
        <w:jc w:val="both"/>
        <w:rPr>
          <w:rFonts w:asciiTheme="minorHAnsi" w:hAnsiTheme="minorHAnsi" w:cstheme="minorHAnsi"/>
          <w:sz w:val="24"/>
          <w:szCs w:val="24"/>
        </w:rPr>
      </w:pPr>
      <w:r w:rsidRPr="00D6460B">
        <w:rPr>
          <w:rFonts w:asciiTheme="minorHAnsi" w:hAnsiTheme="minorHAnsi" w:cstheme="minorHAnsi"/>
          <w:sz w:val="24"/>
          <w:szCs w:val="24"/>
        </w:rPr>
        <w:t xml:space="preserve">Prezentul document se adresează tuturor potențialilor solicitanți pentru apelurile de proiecte mai sus menționat. Aspectele cuprinse în acest document ce derivă din Programul Regional       Sud-Est 2021-2027 și modul său de implementare, vor fi interpretate exclusiv de către AM PR Sud-Est cu respectarea legislației în vigoare şi folosind metoda de interpretare sistematică. </w:t>
      </w:r>
      <w:r w:rsidR="002F2309" w:rsidRPr="003147D5">
        <w:rPr>
          <w:rFonts w:asciiTheme="minorHAnsi" w:hAnsiTheme="minorHAnsi" w:cstheme="minorHAnsi"/>
          <w:sz w:val="24"/>
          <w:szCs w:val="24"/>
        </w:rPr>
        <w:t xml:space="preserve"> </w:t>
      </w:r>
    </w:p>
    <w:p w14:paraId="4368DA29" w14:textId="77777777" w:rsidR="00B07052" w:rsidRPr="003147D5" w:rsidRDefault="00B07052" w:rsidP="008E68AA">
      <w:pPr>
        <w:spacing w:before="0" w:after="0"/>
        <w:jc w:val="both"/>
        <w:rPr>
          <w:rFonts w:asciiTheme="minorHAnsi" w:hAnsiTheme="minorHAnsi" w:cstheme="minorHAnsi"/>
          <w:b/>
          <w:bCs/>
          <w:sz w:val="24"/>
          <w:szCs w:val="24"/>
        </w:rPr>
      </w:pPr>
    </w:p>
    <w:p w14:paraId="2D6C6222" w14:textId="77777777" w:rsidR="00D6460B" w:rsidRPr="003147D5" w:rsidRDefault="00D6460B" w:rsidP="00D6460B">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Pr="003147D5">
        <w:rPr>
          <w:rFonts w:asciiTheme="minorHAnsi" w:hAnsiTheme="minorHAnsi" w:cstheme="minorHAnsi"/>
          <w:sz w:val="24"/>
          <w:szCs w:val="24"/>
        </w:rPr>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31FD7E8E" w:rsidR="002C0695" w:rsidRPr="003147D5" w:rsidRDefault="00D6460B" w:rsidP="00D6460B">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6" w:name="_Hlk98232367"/>
      <w:r w:rsidRPr="003147D5">
        <w:rPr>
          <w:rFonts w:asciiTheme="minorHAnsi" w:hAnsiTheme="minorHAnsi" w:cstheme="minorHAnsi"/>
          <w:sz w:val="24"/>
          <w:szCs w:val="24"/>
        </w:rPr>
        <w:t xml:space="preserve">pagina de internet </w:t>
      </w:r>
      <w:bookmarkEnd w:id="16"/>
      <w:r w:rsidRPr="003147D5">
        <w:rPr>
          <w:rFonts w:asciiTheme="minorHAnsi" w:hAnsiTheme="minorHAnsi" w:cstheme="minorHAnsi"/>
          <w:sz w:val="24"/>
          <w:szCs w:val="24"/>
        </w:rPr>
        <w:fldChar w:fldCharType="begin"/>
      </w:r>
      <w:r w:rsidRPr="003147D5">
        <w:rPr>
          <w:rFonts w:asciiTheme="minorHAnsi" w:hAnsiTheme="minorHAnsi" w:cstheme="minorHAnsi"/>
          <w:sz w:val="24"/>
          <w:szCs w:val="24"/>
        </w:rPr>
        <w:instrText xml:space="preserve"> HYPERLINK "http://www.regiosudest.ro" </w:instrText>
      </w:r>
      <w:r w:rsidRPr="003147D5">
        <w:rPr>
          <w:rFonts w:asciiTheme="minorHAnsi" w:hAnsiTheme="minorHAnsi" w:cstheme="minorHAnsi"/>
          <w:sz w:val="24"/>
          <w:szCs w:val="24"/>
        </w:rPr>
        <w:fldChar w:fldCharType="separate"/>
      </w:r>
      <w:r w:rsidRPr="003147D5">
        <w:rPr>
          <w:rStyle w:val="Hyperlink"/>
          <w:rFonts w:asciiTheme="minorHAnsi" w:hAnsiTheme="minorHAnsi" w:cstheme="minorHAnsi"/>
          <w:sz w:val="24"/>
          <w:szCs w:val="24"/>
        </w:rPr>
        <w:t>www.regiosudest.ro</w:t>
      </w:r>
      <w:r w:rsidRPr="003147D5">
        <w:rPr>
          <w:rFonts w:asciiTheme="minorHAnsi" w:hAnsiTheme="minorHAnsi" w:cstheme="minorHAnsi"/>
          <w:sz w:val="24"/>
          <w:szCs w:val="24"/>
        </w:rPr>
        <w:fldChar w:fldCharType="end"/>
      </w:r>
      <w:r w:rsidRPr="003147D5">
        <w:rPr>
          <w:rFonts w:asciiTheme="minorHAnsi" w:hAnsiTheme="minorHAnsi" w:cstheme="minorHAnsi"/>
          <w:sz w:val="24"/>
          <w:szCs w:val="24"/>
        </w:rPr>
        <w:t xml:space="preserve">  pentru a urmări eventualele modificări ale condiţiilor, precum și alte comunicări/clarificări pentru accesarea fondurilor.</w:t>
      </w:r>
      <w:r w:rsidR="002C0695" w:rsidRPr="003147D5">
        <w:rPr>
          <w:rFonts w:asciiTheme="minorHAnsi" w:hAnsiTheme="minorHAnsi" w:cstheme="minorHAnsi"/>
          <w:sz w:val="24"/>
          <w:szCs w:val="24"/>
        </w:rPr>
        <w:t xml:space="preserve"> </w:t>
      </w:r>
    </w:p>
    <w:p w14:paraId="1DDD5329" w14:textId="77777777" w:rsidR="00B07052" w:rsidRPr="003147D5" w:rsidRDefault="00B07052" w:rsidP="008E68AA">
      <w:pPr>
        <w:spacing w:before="0" w:after="0"/>
        <w:jc w:val="both"/>
        <w:rPr>
          <w:rFonts w:asciiTheme="minorHAnsi" w:hAnsiTheme="minorHAnsi" w:cstheme="minorHAnsi"/>
          <w:bCs/>
          <w:sz w:val="24"/>
          <w:szCs w:val="24"/>
        </w:rPr>
      </w:pPr>
    </w:p>
    <w:p w14:paraId="4ECC0CDB" w14:textId="74025CB1" w:rsidR="002C0695" w:rsidRPr="003147D5" w:rsidRDefault="00D6460B"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Pentru a facilita procesul de completare şi transmitere a cererilor de finanţare, la sediul AM PR Sud-Est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hyperlink r:id="rId8" w:history="1">
        <w:r w:rsidRPr="003147D5">
          <w:rPr>
            <w:rStyle w:val="Hyperlink"/>
            <w:rFonts w:asciiTheme="minorHAnsi" w:hAnsiTheme="minorHAnsi" w:cstheme="minorHAnsi"/>
            <w:sz w:val="24"/>
            <w:szCs w:val="24"/>
          </w:rPr>
          <w:t>www.regiosudest.ro</w:t>
        </w:r>
      </w:hyperlink>
      <w:r w:rsidRPr="003147D5">
        <w:rPr>
          <w:rFonts w:asciiTheme="minorHAnsi" w:hAnsiTheme="minorHAnsi" w:cstheme="minorHAnsi"/>
          <w:bCs/>
          <w:sz w:val="24"/>
          <w:szCs w:val="24"/>
        </w:rPr>
        <w:t>.</w:t>
      </w:r>
    </w:p>
    <w:p w14:paraId="051619E9" w14:textId="77777777" w:rsidR="00B07052" w:rsidRPr="003147D5" w:rsidRDefault="00B07052" w:rsidP="008E68AA">
      <w:pPr>
        <w:tabs>
          <w:tab w:val="left" w:pos="284"/>
        </w:tabs>
        <w:spacing w:before="0" w:after="0"/>
        <w:jc w:val="both"/>
        <w:rPr>
          <w:rFonts w:asciiTheme="minorHAnsi" w:hAnsiTheme="minorHAnsi" w:cstheme="minorHAnsi"/>
          <w:b/>
          <w:bCs/>
          <w:sz w:val="24"/>
          <w:szCs w:val="24"/>
        </w:rPr>
      </w:pPr>
    </w:p>
    <w:p w14:paraId="2E60E96E" w14:textId="77777777" w:rsidR="007958F8" w:rsidRPr="003147D5" w:rsidRDefault="007958F8" w:rsidP="007958F8">
      <w:pPr>
        <w:tabs>
          <w:tab w:val="left" w:pos="284"/>
        </w:tabs>
        <w:spacing w:before="0" w:after="0"/>
        <w:jc w:val="both"/>
        <w:rPr>
          <w:rFonts w:asciiTheme="minorHAnsi" w:hAnsiTheme="minorHAnsi" w:cstheme="minorHAnsi"/>
          <w:bCs/>
          <w:sz w:val="24"/>
          <w:szCs w:val="24"/>
        </w:rPr>
      </w:pPr>
      <w:r w:rsidRPr="003147D5">
        <w:rPr>
          <w:rFonts w:asciiTheme="minorHAnsi" w:hAnsiTheme="minorHAnsi" w:cstheme="minorHAnsi"/>
          <w:b/>
          <w:bCs/>
          <w:sz w:val="24"/>
          <w:szCs w:val="24"/>
        </w:rPr>
        <w:t>Notă</w:t>
      </w:r>
      <w:r w:rsidRPr="003147D5">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56E7FED8" w14:textId="77777777" w:rsidR="007958F8" w:rsidRPr="003147D5" w:rsidRDefault="007958F8" w:rsidP="007958F8">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Se face vinovat de inducerea gravă în eroare a AM PR Sud-Est, prin furnizarea de informații incorecte care reprezintă condiții de eligibilitate, sau dacă a omis furnizarea acestor informații;</w:t>
      </w:r>
    </w:p>
    <w:p w14:paraId="351672AD" w14:textId="1D28952A" w:rsidR="00A91E0E" w:rsidRPr="003147D5" w:rsidRDefault="007958F8" w:rsidP="007958F8">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A încercat să obțină informații confidențiale sau să influențeze AM PR Sud-Est</w:t>
      </w:r>
      <w:r w:rsidRPr="003147D5" w:rsidDel="00E3314F">
        <w:rPr>
          <w:rFonts w:asciiTheme="minorHAnsi" w:hAnsiTheme="minorHAnsi" w:cstheme="minorHAnsi"/>
          <w:bCs/>
          <w:sz w:val="24"/>
          <w:szCs w:val="24"/>
        </w:rPr>
        <w:t xml:space="preserve"> </w:t>
      </w:r>
      <w:r w:rsidRPr="003147D5">
        <w:rPr>
          <w:rFonts w:asciiTheme="minorHAnsi" w:hAnsiTheme="minorHAnsi" w:cstheme="minorHAnsi"/>
          <w:bCs/>
          <w:sz w:val="24"/>
          <w:szCs w:val="24"/>
        </w:rPr>
        <w:t xml:space="preserve"> în timpul procesului de evaluare.</w:t>
      </w:r>
    </w:p>
    <w:p w14:paraId="393A2F1D" w14:textId="77777777" w:rsidR="00B07052" w:rsidRPr="003147D5" w:rsidRDefault="00B07052" w:rsidP="008E68AA">
      <w:pPr>
        <w:tabs>
          <w:tab w:val="left" w:pos="426"/>
        </w:tabs>
        <w:spacing w:before="0" w:after="0"/>
        <w:jc w:val="both"/>
        <w:rPr>
          <w:rFonts w:asciiTheme="minorHAnsi" w:hAnsiTheme="minorHAnsi" w:cstheme="minorHAnsi"/>
          <w:bCs/>
          <w:sz w:val="24"/>
          <w:szCs w:val="24"/>
        </w:rPr>
      </w:pPr>
    </w:p>
    <w:p w14:paraId="256108EF" w14:textId="2731D0B1" w:rsidR="008E68AA" w:rsidRPr="003147D5" w:rsidRDefault="00B560C3" w:rsidP="00E23157">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Acest ghid nu are valoare de act normativ și nu exonerează solicitanții de respectarea legislației în vigoare la nivel național și european.</w:t>
      </w:r>
      <w:bookmarkStart w:id="17" w:name="_Toc99376142"/>
    </w:p>
    <w:p w14:paraId="3D1FE62D" w14:textId="77777777" w:rsidR="002F4E90" w:rsidRPr="003147D5" w:rsidRDefault="002F4E90" w:rsidP="00E23157">
      <w:pPr>
        <w:tabs>
          <w:tab w:val="left" w:pos="426"/>
        </w:tabs>
        <w:spacing w:before="0" w:after="0"/>
        <w:jc w:val="both"/>
        <w:rPr>
          <w:rFonts w:asciiTheme="minorHAnsi" w:hAnsiTheme="minorHAnsi" w:cstheme="minorHAnsi"/>
          <w:bCs/>
          <w:sz w:val="24"/>
          <w:szCs w:val="24"/>
        </w:rPr>
      </w:pPr>
    </w:p>
    <w:p w14:paraId="16A07FC9" w14:textId="12496D9A" w:rsidR="00E57F6F" w:rsidRPr="008D04FF" w:rsidRDefault="006F4663" w:rsidP="00735675">
      <w:pPr>
        <w:pStyle w:val="Heading2"/>
        <w:numPr>
          <w:ilvl w:val="1"/>
          <w:numId w:val="48"/>
        </w:numPr>
      </w:pPr>
      <w:r>
        <w:t xml:space="preserve"> </w:t>
      </w:r>
      <w:bookmarkStart w:id="18" w:name="_Toc137037239"/>
      <w:r w:rsidR="002C0695" w:rsidRPr="008D04FF">
        <w:t>Abrevieri</w:t>
      </w:r>
      <w:bookmarkEnd w:id="17"/>
      <w:bookmarkEnd w:id="18"/>
    </w:p>
    <w:p w14:paraId="2652F606" w14:textId="77777777" w:rsidR="00596668" w:rsidRPr="00070010" w:rsidRDefault="00596668" w:rsidP="008E68AA">
      <w:pPr>
        <w:pStyle w:val="qowt-stl-normal"/>
        <w:spacing w:before="0" w:beforeAutospacing="0" w:after="0" w:afterAutospacing="0"/>
        <w:jc w:val="both"/>
        <w:rPr>
          <w:rFonts w:asciiTheme="minorHAnsi" w:hAnsiTheme="minorHAnsi" w:cstheme="minorHAnsi"/>
          <w:b/>
          <w:bCs/>
        </w:rPr>
      </w:pPr>
      <w:r w:rsidRPr="00070010">
        <w:rPr>
          <w:rFonts w:asciiTheme="minorHAnsi" w:hAnsiTheme="minorHAnsi" w:cstheme="minorHAnsi"/>
          <w:b/>
          <w:bCs/>
          <w:shd w:val="clear" w:color="auto" w:fill="FFFFFF"/>
        </w:rPr>
        <w:t>AA</w:t>
      </w:r>
      <w:r w:rsidRPr="00070010">
        <w:rPr>
          <w:rFonts w:asciiTheme="minorHAnsi" w:hAnsiTheme="minorHAnsi" w:cstheme="minorHAnsi"/>
          <w:shd w:val="clear" w:color="auto" w:fill="FFFFFF"/>
        </w:rPr>
        <w:t xml:space="preserve"> Autoritatea de Audit</w:t>
      </w:r>
    </w:p>
    <w:p w14:paraId="57B4F9E7" w14:textId="37098846" w:rsidR="00596668" w:rsidRPr="0071435A" w:rsidRDefault="0071435A" w:rsidP="008E68AA">
      <w:pPr>
        <w:pStyle w:val="qowt-stl-normal"/>
        <w:spacing w:before="0" w:beforeAutospacing="0" w:after="0" w:afterAutospacing="0"/>
        <w:jc w:val="both"/>
        <w:rPr>
          <w:rFonts w:asciiTheme="minorHAnsi" w:hAnsiTheme="minorHAnsi" w:cstheme="minorHAnsi"/>
        </w:rPr>
      </w:pPr>
      <w:r w:rsidRPr="0071435A">
        <w:rPr>
          <w:rFonts w:asciiTheme="minorHAnsi" w:hAnsiTheme="minorHAnsi" w:cstheme="minorHAnsi"/>
          <w:b/>
          <w:bCs/>
        </w:rPr>
        <w:t>ADR</w:t>
      </w:r>
      <w:r w:rsidRPr="0071435A">
        <w:rPr>
          <w:rFonts w:asciiTheme="minorHAnsi" w:hAnsiTheme="minorHAnsi" w:cstheme="minorHAnsi"/>
        </w:rPr>
        <w:t xml:space="preserve"> </w:t>
      </w:r>
      <w:r w:rsidRPr="0071435A">
        <w:rPr>
          <w:rFonts w:asciiTheme="minorHAnsi" w:hAnsiTheme="minorHAnsi" w:cstheme="minorHAnsi"/>
          <w:b/>
          <w:bCs/>
        </w:rPr>
        <w:t>Sud-Est</w:t>
      </w:r>
      <w:r w:rsidRPr="0071435A">
        <w:rPr>
          <w:rFonts w:asciiTheme="minorHAnsi" w:hAnsiTheme="minorHAnsi" w:cstheme="minorHAnsi"/>
        </w:rPr>
        <w:t xml:space="preserve"> Agenţia pentru Dezvoltare Regională a Regiunii de Dezvoltare Sud-Est</w:t>
      </w:r>
    </w:p>
    <w:p w14:paraId="54E3F5D3" w14:textId="77777777" w:rsidR="00596668" w:rsidRPr="00070010" w:rsidRDefault="00596668" w:rsidP="008E68AA">
      <w:pPr>
        <w:spacing w:before="0" w:after="0"/>
        <w:jc w:val="both"/>
        <w:rPr>
          <w:rFonts w:asciiTheme="minorHAnsi" w:hAnsiTheme="minorHAnsi" w:cstheme="minorHAnsi"/>
          <w:sz w:val="24"/>
          <w:szCs w:val="24"/>
        </w:rPr>
      </w:pPr>
      <w:r w:rsidRPr="00070010">
        <w:rPr>
          <w:rFonts w:asciiTheme="minorHAnsi" w:hAnsiTheme="minorHAnsi" w:cstheme="minorHAnsi"/>
          <w:b/>
          <w:bCs/>
          <w:sz w:val="24"/>
          <w:szCs w:val="24"/>
        </w:rPr>
        <w:t>AM PR Sud-Est</w:t>
      </w:r>
      <w:r w:rsidRPr="00070010">
        <w:rPr>
          <w:rFonts w:asciiTheme="minorHAnsi" w:hAnsiTheme="minorHAnsi" w:cstheme="minorHAnsi"/>
          <w:sz w:val="24"/>
          <w:szCs w:val="24"/>
        </w:rPr>
        <w:t xml:space="preserve"> Autoritatea de Management pentru Programul Regional Sud-Est</w:t>
      </w:r>
    </w:p>
    <w:p w14:paraId="485A7080" w14:textId="77777777" w:rsidR="00596668" w:rsidRPr="00070010" w:rsidRDefault="00596668" w:rsidP="008E68AA">
      <w:pPr>
        <w:pStyle w:val="qowt-stl-normal"/>
        <w:spacing w:before="0" w:beforeAutospacing="0" w:after="0" w:afterAutospacing="0"/>
        <w:jc w:val="both"/>
        <w:rPr>
          <w:rFonts w:asciiTheme="minorHAnsi" w:hAnsiTheme="minorHAnsi" w:cstheme="minorHAnsi"/>
        </w:rPr>
      </w:pPr>
      <w:r w:rsidRPr="00070010">
        <w:rPr>
          <w:rFonts w:asciiTheme="minorHAnsi" w:hAnsiTheme="minorHAnsi" w:cstheme="minorHAnsi"/>
          <w:b/>
          <w:bCs/>
        </w:rPr>
        <w:t>APL</w:t>
      </w:r>
      <w:r w:rsidRPr="00070010">
        <w:rPr>
          <w:rFonts w:asciiTheme="minorHAnsi" w:hAnsiTheme="minorHAnsi" w:cstheme="minorHAnsi"/>
        </w:rPr>
        <w:t xml:space="preserve"> Autoritate publică locală</w:t>
      </w:r>
    </w:p>
    <w:p w14:paraId="6DF072BA" w14:textId="4F6EAD4C" w:rsidR="00596668" w:rsidRPr="00070010" w:rsidRDefault="00596668" w:rsidP="008E68AA">
      <w:pPr>
        <w:pStyle w:val="qowt-stl-normal"/>
        <w:spacing w:before="0" w:beforeAutospacing="0" w:after="0" w:afterAutospacing="0"/>
        <w:jc w:val="both"/>
        <w:rPr>
          <w:rFonts w:asciiTheme="minorHAnsi" w:hAnsiTheme="minorHAnsi" w:cstheme="minorHAnsi"/>
        </w:rPr>
      </w:pPr>
      <w:bookmarkStart w:id="19" w:name="_Hlk100138131"/>
      <w:r w:rsidRPr="00070010">
        <w:rPr>
          <w:rFonts w:asciiTheme="minorHAnsi" w:hAnsiTheme="minorHAnsi" w:cstheme="minorHAnsi"/>
          <w:b/>
        </w:rPr>
        <w:lastRenderedPageBreak/>
        <w:t>CA</w:t>
      </w:r>
      <w:r w:rsidR="00214E7F">
        <w:rPr>
          <w:rFonts w:asciiTheme="minorHAnsi" w:hAnsiTheme="minorHAnsi" w:cstheme="minorHAnsi"/>
          <w:b/>
        </w:rPr>
        <w:t xml:space="preserve"> </w:t>
      </w:r>
      <w:r w:rsidRPr="00070010">
        <w:rPr>
          <w:rFonts w:asciiTheme="minorHAnsi" w:hAnsiTheme="minorHAnsi" w:cstheme="minorHAnsi"/>
        </w:rPr>
        <w:t xml:space="preserve">Conformitate administrativă </w:t>
      </w:r>
    </w:p>
    <w:bookmarkEnd w:id="19"/>
    <w:p w14:paraId="3C6E3C49" w14:textId="77777777" w:rsidR="00596668" w:rsidRPr="00070010" w:rsidRDefault="00596668" w:rsidP="008E68AA">
      <w:pPr>
        <w:pStyle w:val="qowt-stl-normal"/>
        <w:spacing w:before="0" w:beforeAutospacing="0" w:after="0" w:afterAutospacing="0"/>
        <w:jc w:val="both"/>
        <w:rPr>
          <w:rFonts w:asciiTheme="minorHAnsi" w:hAnsiTheme="minorHAnsi" w:cstheme="minorHAnsi"/>
        </w:rPr>
      </w:pPr>
      <w:r w:rsidRPr="00070010">
        <w:rPr>
          <w:rFonts w:asciiTheme="minorHAnsi" w:hAnsiTheme="minorHAnsi" w:cstheme="minorHAnsi"/>
          <w:b/>
          <w:bCs/>
        </w:rPr>
        <w:t>CE/COM</w:t>
      </w:r>
      <w:r w:rsidRPr="00070010">
        <w:rPr>
          <w:rFonts w:asciiTheme="minorHAnsi" w:hAnsiTheme="minorHAnsi" w:cstheme="minorHAnsi"/>
        </w:rPr>
        <w:t xml:space="preserve"> Comisia Europeană</w:t>
      </w:r>
    </w:p>
    <w:p w14:paraId="6C0B99F4" w14:textId="77777777" w:rsidR="00596668" w:rsidRPr="00070010" w:rsidRDefault="00596668" w:rsidP="008E68AA">
      <w:pPr>
        <w:pStyle w:val="qowt-stl-normal"/>
        <w:spacing w:before="0" w:beforeAutospacing="0" w:after="0" w:afterAutospacing="0"/>
        <w:jc w:val="both"/>
        <w:rPr>
          <w:rFonts w:asciiTheme="minorHAnsi" w:hAnsiTheme="minorHAnsi" w:cstheme="minorHAnsi"/>
        </w:rPr>
      </w:pPr>
      <w:r w:rsidRPr="00070010">
        <w:rPr>
          <w:rFonts w:asciiTheme="minorHAnsi" w:hAnsiTheme="minorHAnsi" w:cstheme="minorHAnsi"/>
          <w:b/>
          <w:bCs/>
        </w:rPr>
        <w:t>CF</w:t>
      </w:r>
      <w:r w:rsidRPr="00070010">
        <w:rPr>
          <w:rFonts w:asciiTheme="minorHAnsi" w:hAnsiTheme="minorHAnsi" w:cstheme="minorHAnsi"/>
        </w:rPr>
        <w:t xml:space="preserve"> Cerere de finanțare</w:t>
      </w:r>
    </w:p>
    <w:p w14:paraId="141E12E4" w14:textId="77777777" w:rsidR="00596668" w:rsidRPr="00070010" w:rsidRDefault="00596668" w:rsidP="008E68AA">
      <w:pPr>
        <w:pStyle w:val="qowt-stl-normal"/>
        <w:spacing w:before="0" w:beforeAutospacing="0" w:after="0" w:afterAutospacing="0"/>
        <w:jc w:val="both"/>
        <w:rPr>
          <w:rFonts w:asciiTheme="minorHAnsi" w:hAnsiTheme="minorHAnsi" w:cstheme="minorHAnsi"/>
        </w:rPr>
      </w:pPr>
      <w:r w:rsidRPr="00070010">
        <w:rPr>
          <w:rFonts w:asciiTheme="minorHAnsi" w:hAnsiTheme="minorHAnsi" w:cstheme="minorHAnsi"/>
          <w:b/>
          <w:bCs/>
        </w:rPr>
        <w:t xml:space="preserve">DNSH </w:t>
      </w:r>
      <w:r w:rsidRPr="00070010">
        <w:rPr>
          <w:rFonts w:asciiTheme="minorHAnsi" w:hAnsiTheme="minorHAnsi" w:cstheme="minorHAnsi"/>
        </w:rPr>
        <w:t>Principiul „a nu prejudicia în mod semnificativ” (Do No Significant Harm)</w:t>
      </w:r>
    </w:p>
    <w:p w14:paraId="60C76202" w14:textId="77777777" w:rsidR="00596668" w:rsidRPr="00070010" w:rsidRDefault="00596668" w:rsidP="008E68AA">
      <w:pPr>
        <w:pStyle w:val="qowt-stl-normal"/>
        <w:spacing w:before="0" w:beforeAutospacing="0" w:after="0" w:afterAutospacing="0"/>
        <w:jc w:val="both"/>
        <w:rPr>
          <w:rFonts w:asciiTheme="minorHAnsi" w:hAnsiTheme="minorHAnsi" w:cstheme="minorHAnsi"/>
        </w:rPr>
      </w:pPr>
      <w:r w:rsidRPr="00070010">
        <w:rPr>
          <w:rFonts w:asciiTheme="minorHAnsi" w:hAnsiTheme="minorHAnsi" w:cstheme="minorHAnsi"/>
          <w:b/>
          <w:bCs/>
        </w:rPr>
        <w:t>EUR</w:t>
      </w:r>
      <w:r w:rsidRPr="00070010">
        <w:rPr>
          <w:rFonts w:asciiTheme="minorHAnsi" w:hAnsiTheme="minorHAnsi" w:cstheme="minorHAnsi"/>
        </w:rPr>
        <w:t xml:space="preserve"> Euro</w:t>
      </w:r>
    </w:p>
    <w:p w14:paraId="5C07D4DF" w14:textId="77777777" w:rsidR="00596668" w:rsidRPr="00070010" w:rsidRDefault="00596668" w:rsidP="008E68AA">
      <w:pPr>
        <w:pStyle w:val="qowt-stl-normal"/>
        <w:spacing w:before="0" w:beforeAutospacing="0" w:after="0" w:afterAutospacing="0"/>
        <w:jc w:val="both"/>
        <w:rPr>
          <w:rFonts w:asciiTheme="minorHAnsi" w:hAnsiTheme="minorHAnsi" w:cstheme="minorHAnsi"/>
        </w:rPr>
      </w:pPr>
      <w:r w:rsidRPr="00070010">
        <w:rPr>
          <w:rFonts w:asciiTheme="minorHAnsi" w:hAnsiTheme="minorHAnsi" w:cstheme="minorHAnsi"/>
          <w:b/>
          <w:bCs/>
        </w:rPr>
        <w:t>FEDR</w:t>
      </w:r>
      <w:r w:rsidRPr="00070010">
        <w:rPr>
          <w:rFonts w:asciiTheme="minorHAnsi" w:hAnsiTheme="minorHAnsi" w:cstheme="minorHAnsi"/>
        </w:rPr>
        <w:t xml:space="preserve"> Fondul European pentru Dezvoltare Regională</w:t>
      </w:r>
    </w:p>
    <w:p w14:paraId="337E494D" w14:textId="77777777" w:rsidR="00596668" w:rsidRPr="00070010" w:rsidRDefault="00596668" w:rsidP="008E68AA">
      <w:pPr>
        <w:pStyle w:val="qowt-stl-normal"/>
        <w:spacing w:before="0" w:beforeAutospacing="0" w:after="0" w:afterAutospacing="0"/>
        <w:jc w:val="both"/>
        <w:rPr>
          <w:rFonts w:asciiTheme="minorHAnsi" w:hAnsiTheme="minorHAnsi" w:cstheme="minorHAnsi"/>
        </w:rPr>
      </w:pPr>
      <w:r w:rsidRPr="00070010">
        <w:rPr>
          <w:rFonts w:asciiTheme="minorHAnsi" w:hAnsiTheme="minorHAnsi" w:cstheme="minorHAnsi"/>
          <w:b/>
          <w:bCs/>
        </w:rPr>
        <w:t>FSE</w:t>
      </w:r>
      <w:r w:rsidRPr="00070010">
        <w:rPr>
          <w:rFonts w:asciiTheme="minorHAnsi" w:hAnsiTheme="minorHAnsi" w:cstheme="minorHAnsi"/>
        </w:rPr>
        <w:t xml:space="preserve"> Fondul European Social</w:t>
      </w:r>
    </w:p>
    <w:p w14:paraId="0ECEE418" w14:textId="77777777" w:rsidR="00596668" w:rsidRPr="00070010"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20" w:name="_Hlk100138147"/>
      <w:r w:rsidRPr="00070010">
        <w:rPr>
          <w:rFonts w:asciiTheme="minorHAnsi" w:hAnsiTheme="minorHAnsi" w:cstheme="minorHAnsi"/>
          <w:b/>
          <w:bCs/>
          <w:shd w:val="clear" w:color="auto" w:fill="FFFFFF"/>
        </w:rPr>
        <w:t xml:space="preserve">ETF </w:t>
      </w:r>
      <w:r w:rsidRPr="00070010">
        <w:rPr>
          <w:rFonts w:asciiTheme="minorHAnsi" w:hAnsiTheme="minorHAnsi" w:cstheme="minorHAnsi"/>
          <w:bCs/>
          <w:shd w:val="clear" w:color="auto" w:fill="FFFFFF"/>
        </w:rPr>
        <w:t>Evaluare tehnică și financiară</w:t>
      </w:r>
    </w:p>
    <w:bookmarkEnd w:id="20"/>
    <w:p w14:paraId="5806D913" w14:textId="51631833" w:rsidR="00596668" w:rsidRPr="00070010"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070010">
        <w:rPr>
          <w:rFonts w:asciiTheme="minorHAnsi" w:hAnsiTheme="minorHAnsi" w:cstheme="minorHAnsi"/>
          <w:b/>
          <w:bCs/>
          <w:shd w:val="clear" w:color="auto" w:fill="FFFFFF"/>
        </w:rPr>
        <w:t>HG</w:t>
      </w:r>
      <w:r w:rsidRPr="00070010">
        <w:rPr>
          <w:rFonts w:asciiTheme="minorHAnsi" w:hAnsiTheme="minorHAnsi" w:cstheme="minorHAnsi"/>
          <w:shd w:val="clear" w:color="auto" w:fill="FFFFFF"/>
        </w:rPr>
        <w:t xml:space="preserve"> Hotărâre de Guvern</w:t>
      </w:r>
    </w:p>
    <w:p w14:paraId="19C28AE4" w14:textId="3FF42C6A" w:rsidR="00596668" w:rsidRPr="00070010" w:rsidRDefault="00596668" w:rsidP="008E68AA">
      <w:pPr>
        <w:pStyle w:val="qowt-stl-normal"/>
        <w:spacing w:before="0" w:beforeAutospacing="0" w:after="0" w:afterAutospacing="0"/>
        <w:rPr>
          <w:rFonts w:asciiTheme="minorHAnsi" w:hAnsiTheme="minorHAnsi" w:cstheme="minorHAnsi"/>
        </w:rPr>
      </w:pPr>
      <w:r w:rsidRPr="00070010">
        <w:rPr>
          <w:rFonts w:asciiTheme="minorHAnsi" w:hAnsiTheme="minorHAnsi" w:cstheme="minorHAnsi"/>
          <w:b/>
          <w:bCs/>
        </w:rPr>
        <w:t>MIPE</w:t>
      </w:r>
      <w:r w:rsidRPr="00070010">
        <w:rPr>
          <w:rFonts w:asciiTheme="minorHAnsi" w:hAnsiTheme="minorHAnsi" w:cstheme="minorHAnsi"/>
        </w:rPr>
        <w:t xml:space="preserve"> Ministerul Investițiilor și </w:t>
      </w:r>
      <w:r w:rsidR="007101C5" w:rsidRPr="007101C5">
        <w:rPr>
          <w:rFonts w:asciiTheme="minorHAnsi" w:hAnsiTheme="minorHAnsi" w:cstheme="minorHAnsi"/>
        </w:rPr>
        <w:t>Proiectelor Europene</w:t>
      </w:r>
    </w:p>
    <w:p w14:paraId="4217C676" w14:textId="77777777" w:rsidR="00596668" w:rsidRPr="00070010" w:rsidRDefault="00596668" w:rsidP="008E68AA">
      <w:pPr>
        <w:pStyle w:val="qowt-stl-normal"/>
        <w:spacing w:before="0" w:beforeAutospacing="0" w:after="0" w:afterAutospacing="0"/>
        <w:jc w:val="both"/>
        <w:rPr>
          <w:rFonts w:asciiTheme="minorHAnsi" w:hAnsiTheme="minorHAnsi" w:cstheme="minorHAnsi"/>
        </w:rPr>
      </w:pPr>
      <w:r w:rsidRPr="00070010">
        <w:rPr>
          <w:rFonts w:asciiTheme="minorHAnsi" w:hAnsiTheme="minorHAnsi" w:cstheme="minorHAnsi"/>
          <w:b/>
          <w:bCs/>
        </w:rPr>
        <w:t xml:space="preserve">nZEB </w:t>
      </w:r>
      <w:r w:rsidRPr="00070010">
        <w:rPr>
          <w:rFonts w:asciiTheme="minorHAnsi" w:hAnsiTheme="minorHAnsi" w:cstheme="minorHAnsi"/>
        </w:rPr>
        <w:t>Cladire cu consum de Energie aproape Zero</w:t>
      </w:r>
    </w:p>
    <w:p w14:paraId="29E5E851" w14:textId="77777777" w:rsidR="00596668" w:rsidRPr="00070010" w:rsidRDefault="00596668" w:rsidP="008E68AA">
      <w:pPr>
        <w:pStyle w:val="qowt-stl-normal"/>
        <w:spacing w:before="0" w:beforeAutospacing="0" w:after="0" w:afterAutospacing="0"/>
        <w:jc w:val="both"/>
        <w:rPr>
          <w:rFonts w:asciiTheme="minorHAnsi" w:hAnsiTheme="minorHAnsi" w:cstheme="minorHAnsi"/>
        </w:rPr>
      </w:pPr>
      <w:r w:rsidRPr="00070010">
        <w:rPr>
          <w:rFonts w:asciiTheme="minorHAnsi" w:hAnsiTheme="minorHAnsi" w:cstheme="minorHAnsi"/>
          <w:b/>
          <w:bCs/>
        </w:rPr>
        <w:t>ONG</w:t>
      </w:r>
      <w:r w:rsidRPr="00070010">
        <w:rPr>
          <w:rFonts w:asciiTheme="minorHAnsi" w:hAnsiTheme="minorHAnsi" w:cstheme="minorHAnsi"/>
        </w:rPr>
        <w:t xml:space="preserve"> Organizaţii Non-guvernamentale </w:t>
      </w:r>
    </w:p>
    <w:p w14:paraId="740E21F9" w14:textId="77777777" w:rsidR="00596668" w:rsidRPr="00070010" w:rsidRDefault="00596668" w:rsidP="008E68AA">
      <w:pPr>
        <w:pStyle w:val="qowt-stl-normal"/>
        <w:spacing w:before="0" w:beforeAutospacing="0" w:after="0" w:afterAutospacing="0"/>
        <w:jc w:val="both"/>
        <w:rPr>
          <w:rFonts w:asciiTheme="minorHAnsi" w:hAnsiTheme="minorHAnsi" w:cstheme="minorHAnsi"/>
        </w:rPr>
      </w:pPr>
      <w:r w:rsidRPr="00070010">
        <w:rPr>
          <w:rFonts w:asciiTheme="minorHAnsi" w:hAnsiTheme="minorHAnsi" w:cstheme="minorHAnsi"/>
          <w:b/>
          <w:bCs/>
        </w:rPr>
        <w:t>OP</w:t>
      </w:r>
      <w:r w:rsidRPr="00070010">
        <w:rPr>
          <w:rFonts w:asciiTheme="minorHAnsi" w:hAnsiTheme="minorHAnsi" w:cstheme="minorHAnsi"/>
        </w:rPr>
        <w:t xml:space="preserve"> Obiectiv de Politică</w:t>
      </w:r>
    </w:p>
    <w:p w14:paraId="5D3A3049" w14:textId="77777777" w:rsidR="00596668" w:rsidRPr="00070010" w:rsidRDefault="00596668" w:rsidP="008E68AA">
      <w:pPr>
        <w:pStyle w:val="qowt-stl-normal"/>
        <w:spacing w:before="0" w:beforeAutospacing="0" w:after="0" w:afterAutospacing="0"/>
        <w:jc w:val="both"/>
        <w:rPr>
          <w:rFonts w:asciiTheme="minorHAnsi" w:hAnsiTheme="minorHAnsi" w:cstheme="minorHAnsi"/>
        </w:rPr>
      </w:pPr>
      <w:r w:rsidRPr="00070010">
        <w:rPr>
          <w:rFonts w:asciiTheme="minorHAnsi" w:hAnsiTheme="minorHAnsi" w:cstheme="minorHAnsi"/>
          <w:b/>
          <w:bCs/>
        </w:rPr>
        <w:t>OS</w:t>
      </w:r>
      <w:r w:rsidRPr="00070010">
        <w:rPr>
          <w:rFonts w:asciiTheme="minorHAnsi" w:hAnsiTheme="minorHAnsi" w:cstheme="minorHAnsi"/>
        </w:rPr>
        <w:t xml:space="preserve"> Obiectiv specific</w:t>
      </w:r>
    </w:p>
    <w:p w14:paraId="1C5B50D7" w14:textId="73A0F56B" w:rsidR="00596668" w:rsidRPr="00070010" w:rsidRDefault="00596668" w:rsidP="008E68AA">
      <w:pPr>
        <w:pStyle w:val="Default"/>
        <w:jc w:val="both"/>
        <w:rPr>
          <w:rFonts w:asciiTheme="minorHAnsi" w:hAnsiTheme="minorHAnsi" w:cstheme="minorHAnsi"/>
          <w:i/>
          <w:iCs/>
          <w:color w:val="auto"/>
        </w:rPr>
      </w:pPr>
      <w:r w:rsidRPr="00070010">
        <w:rPr>
          <w:rFonts w:asciiTheme="minorHAnsi" w:hAnsiTheme="minorHAnsi" w:cstheme="minorHAnsi"/>
          <w:b/>
          <w:bCs/>
          <w:color w:val="auto"/>
          <w:shd w:val="clear" w:color="auto" w:fill="FFFFFF"/>
        </w:rPr>
        <w:t>OUG</w:t>
      </w:r>
      <w:r w:rsidRPr="00070010">
        <w:rPr>
          <w:rFonts w:asciiTheme="minorHAnsi" w:hAnsiTheme="minorHAnsi" w:cstheme="minorHAnsi"/>
          <w:color w:val="auto"/>
          <w:shd w:val="clear" w:color="auto" w:fill="FFFFFF"/>
        </w:rPr>
        <w:t xml:space="preserve"> Ordonanță de Urgență a Guvernului</w:t>
      </w:r>
      <w:r w:rsidRPr="00070010">
        <w:rPr>
          <w:rFonts w:asciiTheme="minorHAnsi" w:hAnsiTheme="minorHAnsi" w:cstheme="minorHAnsi"/>
          <w:i/>
          <w:iCs/>
          <w:color w:val="auto"/>
        </w:rPr>
        <w:t xml:space="preserve"> </w:t>
      </w:r>
    </w:p>
    <w:p w14:paraId="00F3EE81" w14:textId="41070243" w:rsidR="00D377E9" w:rsidRPr="00070010" w:rsidRDefault="00D377E9" w:rsidP="008E68AA">
      <w:pPr>
        <w:pStyle w:val="Default"/>
        <w:jc w:val="both"/>
        <w:rPr>
          <w:rFonts w:asciiTheme="minorHAnsi" w:hAnsiTheme="minorHAnsi" w:cstheme="minorHAnsi"/>
          <w:b/>
          <w:bCs/>
          <w:color w:val="auto"/>
        </w:rPr>
      </w:pPr>
      <w:r w:rsidRPr="00070010">
        <w:rPr>
          <w:rFonts w:asciiTheme="minorHAnsi" w:hAnsiTheme="minorHAnsi" w:cstheme="minorHAnsi"/>
          <w:b/>
          <w:bCs/>
          <w:color w:val="auto"/>
        </w:rPr>
        <w:t>PR S</w:t>
      </w:r>
      <w:r w:rsidR="00433FF6" w:rsidRPr="00070010">
        <w:rPr>
          <w:rFonts w:asciiTheme="minorHAnsi" w:hAnsiTheme="minorHAnsi" w:cstheme="minorHAnsi"/>
          <w:b/>
          <w:bCs/>
          <w:color w:val="auto"/>
        </w:rPr>
        <w:t>ud-</w:t>
      </w:r>
      <w:r w:rsidRPr="00070010">
        <w:rPr>
          <w:rFonts w:asciiTheme="minorHAnsi" w:hAnsiTheme="minorHAnsi" w:cstheme="minorHAnsi"/>
          <w:b/>
          <w:bCs/>
          <w:color w:val="auto"/>
        </w:rPr>
        <w:t>E</w:t>
      </w:r>
      <w:r w:rsidR="00433FF6" w:rsidRPr="00070010">
        <w:rPr>
          <w:rFonts w:asciiTheme="minorHAnsi" w:hAnsiTheme="minorHAnsi" w:cstheme="minorHAnsi"/>
          <w:b/>
          <w:bCs/>
          <w:color w:val="auto"/>
        </w:rPr>
        <w:t>st</w:t>
      </w:r>
      <w:r w:rsidRPr="00070010">
        <w:rPr>
          <w:rFonts w:asciiTheme="minorHAnsi" w:hAnsiTheme="minorHAnsi" w:cstheme="minorHAnsi"/>
          <w:b/>
          <w:bCs/>
          <w:color w:val="auto"/>
        </w:rPr>
        <w:t xml:space="preserve"> </w:t>
      </w:r>
      <w:r w:rsidRPr="00070010">
        <w:rPr>
          <w:rFonts w:asciiTheme="minorHAnsi" w:hAnsiTheme="minorHAnsi" w:cstheme="minorHAnsi"/>
          <w:color w:val="auto"/>
        </w:rPr>
        <w:t>– Programul Regional Su</w:t>
      </w:r>
      <w:r w:rsidR="00433FF6" w:rsidRPr="00070010">
        <w:rPr>
          <w:rFonts w:asciiTheme="minorHAnsi" w:hAnsiTheme="minorHAnsi" w:cstheme="minorHAnsi"/>
          <w:color w:val="auto"/>
        </w:rPr>
        <w:t>d</w:t>
      </w:r>
      <w:r w:rsidRPr="00070010">
        <w:rPr>
          <w:rFonts w:asciiTheme="minorHAnsi" w:hAnsiTheme="minorHAnsi" w:cstheme="minorHAnsi"/>
          <w:color w:val="auto"/>
        </w:rPr>
        <w:t>-Est</w:t>
      </w:r>
    </w:p>
    <w:p w14:paraId="04B36250" w14:textId="77777777" w:rsidR="00596668" w:rsidRPr="00070010" w:rsidRDefault="00596668" w:rsidP="008E68AA">
      <w:pPr>
        <w:spacing w:before="0" w:after="0"/>
        <w:jc w:val="both"/>
        <w:rPr>
          <w:rFonts w:asciiTheme="minorHAnsi" w:hAnsiTheme="minorHAnsi" w:cstheme="minorHAnsi"/>
          <w:sz w:val="24"/>
          <w:szCs w:val="24"/>
        </w:rPr>
      </w:pPr>
      <w:r w:rsidRPr="00070010">
        <w:rPr>
          <w:rFonts w:asciiTheme="minorHAnsi" w:hAnsiTheme="minorHAnsi" w:cstheme="minorHAnsi"/>
          <w:b/>
          <w:bCs/>
          <w:sz w:val="24"/>
          <w:szCs w:val="24"/>
        </w:rPr>
        <w:t xml:space="preserve">RDC </w:t>
      </w:r>
      <w:r w:rsidRPr="00070010">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070010" w:rsidRDefault="00596668" w:rsidP="008E68AA">
      <w:pPr>
        <w:pStyle w:val="Default"/>
        <w:jc w:val="both"/>
        <w:rPr>
          <w:rFonts w:asciiTheme="minorHAnsi" w:hAnsiTheme="minorHAnsi" w:cstheme="minorHAnsi"/>
          <w:color w:val="auto"/>
        </w:rPr>
      </w:pPr>
      <w:r w:rsidRPr="00070010">
        <w:rPr>
          <w:rFonts w:asciiTheme="minorHAnsi" w:hAnsiTheme="minorHAnsi" w:cstheme="minorHAnsi"/>
          <w:b/>
          <w:bCs/>
          <w:color w:val="auto"/>
        </w:rPr>
        <w:t>RST</w:t>
      </w:r>
      <w:r w:rsidRPr="00070010">
        <w:rPr>
          <w:rFonts w:asciiTheme="minorHAnsi" w:hAnsiTheme="minorHAnsi" w:cstheme="minorHAnsi"/>
          <w:color w:val="auto"/>
        </w:rPr>
        <w:t xml:space="preserve"> Recomandări Specifice de Țară</w:t>
      </w:r>
    </w:p>
    <w:p w14:paraId="58D7670A" w14:textId="77777777" w:rsidR="00A90FAC" w:rsidRPr="00070010" w:rsidRDefault="00596668" w:rsidP="008E68AA">
      <w:pPr>
        <w:pStyle w:val="Default"/>
        <w:rPr>
          <w:rFonts w:asciiTheme="minorHAnsi" w:hAnsiTheme="minorHAnsi" w:cstheme="minorHAnsi"/>
          <w:color w:val="auto"/>
        </w:rPr>
      </w:pPr>
      <w:r w:rsidRPr="00070010">
        <w:rPr>
          <w:rFonts w:asciiTheme="minorHAnsi" w:hAnsiTheme="minorHAnsi" w:cstheme="minorHAnsi"/>
          <w:b/>
          <w:bCs/>
          <w:color w:val="auto"/>
        </w:rPr>
        <w:t>SEAP</w:t>
      </w:r>
      <w:r w:rsidRPr="00070010">
        <w:rPr>
          <w:rFonts w:asciiTheme="minorHAnsi" w:hAnsiTheme="minorHAnsi" w:cstheme="minorHAnsi"/>
          <w:color w:val="auto"/>
        </w:rPr>
        <w:t xml:space="preserve"> Sistemul electronic al achizițiilor publice</w:t>
      </w:r>
    </w:p>
    <w:p w14:paraId="718FF9C4" w14:textId="463D4C80" w:rsidR="00596668" w:rsidRPr="00070010" w:rsidRDefault="00596668" w:rsidP="008E68AA">
      <w:pPr>
        <w:pStyle w:val="Default"/>
        <w:rPr>
          <w:rFonts w:asciiTheme="minorHAnsi" w:hAnsiTheme="minorHAnsi" w:cstheme="minorHAnsi"/>
          <w:color w:val="auto"/>
        </w:rPr>
      </w:pPr>
      <w:r w:rsidRPr="00070010">
        <w:rPr>
          <w:rFonts w:asciiTheme="minorHAnsi" w:hAnsiTheme="minorHAnsi" w:cstheme="minorHAnsi"/>
          <w:b/>
          <w:bCs/>
          <w:color w:val="auto"/>
        </w:rPr>
        <w:t>SM</w:t>
      </w:r>
      <w:r w:rsidRPr="00070010">
        <w:rPr>
          <w:rFonts w:asciiTheme="minorHAnsi" w:hAnsiTheme="minorHAnsi" w:cstheme="minorHAnsi"/>
          <w:color w:val="auto"/>
        </w:rPr>
        <w:t xml:space="preserve"> State Membre</w:t>
      </w:r>
    </w:p>
    <w:p w14:paraId="3B6DD741" w14:textId="77777777" w:rsidR="00596668" w:rsidRPr="00070010" w:rsidRDefault="00596668" w:rsidP="008E68AA">
      <w:pPr>
        <w:pStyle w:val="Default"/>
        <w:jc w:val="both"/>
        <w:rPr>
          <w:rFonts w:asciiTheme="minorHAnsi" w:hAnsiTheme="minorHAnsi" w:cstheme="minorHAnsi"/>
          <w:color w:val="auto"/>
        </w:rPr>
      </w:pPr>
      <w:r w:rsidRPr="00070010">
        <w:rPr>
          <w:rFonts w:asciiTheme="minorHAnsi" w:hAnsiTheme="minorHAnsi" w:cstheme="minorHAnsi"/>
          <w:b/>
          <w:bCs/>
          <w:color w:val="auto"/>
        </w:rPr>
        <w:t>TFUE</w:t>
      </w:r>
      <w:r w:rsidRPr="00070010">
        <w:rPr>
          <w:rFonts w:asciiTheme="minorHAnsi" w:hAnsiTheme="minorHAnsi" w:cstheme="minorHAnsi"/>
          <w:color w:val="auto"/>
        </w:rPr>
        <w:t xml:space="preserve"> Tratatul de Funcționare al Uniunii Europene</w:t>
      </w:r>
    </w:p>
    <w:p w14:paraId="7FE7A69C" w14:textId="77777777" w:rsidR="00596668" w:rsidRPr="00070010" w:rsidRDefault="00596668" w:rsidP="008E68AA">
      <w:pPr>
        <w:pStyle w:val="Default"/>
        <w:jc w:val="both"/>
        <w:rPr>
          <w:rFonts w:asciiTheme="minorHAnsi" w:hAnsiTheme="minorHAnsi" w:cstheme="minorHAnsi"/>
          <w:color w:val="auto"/>
        </w:rPr>
      </w:pPr>
      <w:r w:rsidRPr="00070010">
        <w:rPr>
          <w:rFonts w:asciiTheme="minorHAnsi" w:hAnsiTheme="minorHAnsi" w:cstheme="minorHAnsi"/>
          <w:b/>
          <w:bCs/>
          <w:color w:val="auto"/>
        </w:rPr>
        <w:t>UAT</w:t>
      </w:r>
      <w:r w:rsidRPr="00070010">
        <w:rPr>
          <w:rFonts w:asciiTheme="minorHAnsi" w:hAnsiTheme="minorHAnsi" w:cstheme="minorHAnsi"/>
          <w:color w:val="auto"/>
        </w:rPr>
        <w:t xml:space="preserve"> Unitate administrativ teritorială</w:t>
      </w:r>
      <w:r w:rsidRPr="00070010">
        <w:rPr>
          <w:rFonts w:asciiTheme="minorHAnsi" w:hAnsiTheme="minorHAnsi" w:cstheme="minorHAnsi"/>
          <w:i/>
          <w:iCs/>
          <w:color w:val="auto"/>
        </w:rPr>
        <w:t xml:space="preserve"> </w:t>
      </w:r>
    </w:p>
    <w:p w14:paraId="74EFB23E" w14:textId="77777777" w:rsidR="00596668" w:rsidRPr="00070010" w:rsidRDefault="00596668" w:rsidP="008E68AA">
      <w:pPr>
        <w:pStyle w:val="qowt-stl-normal"/>
        <w:spacing w:before="0" w:beforeAutospacing="0" w:after="0" w:afterAutospacing="0"/>
        <w:jc w:val="both"/>
        <w:rPr>
          <w:rFonts w:asciiTheme="minorHAnsi" w:hAnsiTheme="minorHAnsi" w:cstheme="minorHAnsi"/>
        </w:rPr>
      </w:pPr>
      <w:r w:rsidRPr="00070010">
        <w:rPr>
          <w:rFonts w:asciiTheme="minorHAnsi" w:hAnsiTheme="minorHAnsi" w:cstheme="minorHAnsi"/>
          <w:b/>
          <w:bCs/>
        </w:rPr>
        <w:t>UE</w:t>
      </w:r>
      <w:r w:rsidRPr="00070010">
        <w:rPr>
          <w:rFonts w:asciiTheme="minorHAnsi" w:hAnsiTheme="minorHAnsi" w:cstheme="minorHAnsi"/>
        </w:rPr>
        <w:t xml:space="preserve"> Uniunea Europeană</w:t>
      </w:r>
    </w:p>
    <w:p w14:paraId="77193706" w14:textId="77777777" w:rsidR="00647772" w:rsidRDefault="00647772" w:rsidP="008E68AA">
      <w:pPr>
        <w:spacing w:before="0" w:after="0"/>
        <w:rPr>
          <w:rFonts w:asciiTheme="minorHAnsi" w:hAnsiTheme="minorHAnsi" w:cstheme="minorHAnsi"/>
          <w:sz w:val="24"/>
          <w:szCs w:val="24"/>
        </w:rPr>
      </w:pPr>
    </w:p>
    <w:p w14:paraId="55A0D7E7" w14:textId="0A651135" w:rsidR="00D968E4" w:rsidRPr="003147D5" w:rsidRDefault="002C0695" w:rsidP="00735675">
      <w:pPr>
        <w:pStyle w:val="Heading2"/>
        <w:numPr>
          <w:ilvl w:val="1"/>
          <w:numId w:val="48"/>
        </w:numPr>
      </w:pPr>
      <w:bookmarkStart w:id="21" w:name="_Toc89957189"/>
      <w:bookmarkStart w:id="22" w:name="_Toc89960815"/>
      <w:bookmarkStart w:id="23" w:name="_Toc99376143"/>
      <w:bookmarkStart w:id="24" w:name="_Toc137037240"/>
      <w:r w:rsidRPr="003147D5">
        <w:t>Glosar</w:t>
      </w:r>
      <w:bookmarkEnd w:id="21"/>
      <w:bookmarkEnd w:id="22"/>
      <w:bookmarkEnd w:id="23"/>
      <w:bookmarkEnd w:id="24"/>
      <w:r w:rsidR="009021D4" w:rsidRPr="003147D5">
        <w:t xml:space="preserve">   </w:t>
      </w:r>
    </w:p>
    <w:p w14:paraId="6593203C" w14:textId="77777777" w:rsidR="000A5295" w:rsidRPr="000A5295" w:rsidRDefault="000A5295" w:rsidP="000A5295">
      <w:pPr>
        <w:spacing w:before="0" w:after="0"/>
        <w:jc w:val="both"/>
        <w:rPr>
          <w:rFonts w:asciiTheme="minorHAnsi" w:hAnsiTheme="minorHAnsi" w:cstheme="minorHAnsi"/>
          <w:sz w:val="24"/>
          <w:szCs w:val="24"/>
        </w:rPr>
      </w:pPr>
      <w:r w:rsidRPr="000A5295">
        <w:rPr>
          <w:rFonts w:asciiTheme="minorHAnsi" w:hAnsiTheme="minorHAnsi" w:cstheme="minorHAnsi"/>
          <w:sz w:val="24"/>
          <w:szCs w:val="24"/>
        </w:rPr>
        <w:t>În sensul prezentului Ghid, următorii termeni se folosesc cu următoarele înțelesuri:</w:t>
      </w:r>
    </w:p>
    <w:p w14:paraId="6BEA7911" w14:textId="58488918" w:rsidR="004720C5" w:rsidRPr="003147D5" w:rsidRDefault="000A5295" w:rsidP="000A5295">
      <w:pPr>
        <w:spacing w:before="0" w:after="0"/>
        <w:jc w:val="both"/>
        <w:rPr>
          <w:rFonts w:asciiTheme="minorHAnsi" w:hAnsiTheme="minorHAnsi" w:cstheme="minorHAnsi"/>
          <w:b/>
          <w:sz w:val="24"/>
          <w:szCs w:val="24"/>
        </w:rPr>
      </w:pPr>
      <w:r w:rsidRPr="000A5295">
        <w:rPr>
          <w:rFonts w:asciiTheme="minorHAnsi" w:hAnsiTheme="minorHAnsi" w:cstheme="minorHAnsi"/>
          <w:sz w:val="24"/>
          <w:szCs w:val="24"/>
        </w:rPr>
        <w:t>Termenii "program", "autoritate de management", "beneficiar", ”operațiune”,”Comitet de monitorizare” au înțelesurile prevăzute în Regulamentul (UE) 2021/1060, cu modificările și completările ulterioare.</w:t>
      </w:r>
    </w:p>
    <w:p w14:paraId="1D336D60" w14:textId="77777777" w:rsidR="00B07052" w:rsidRPr="003147D5" w:rsidRDefault="00B07052" w:rsidP="008E68AA">
      <w:pPr>
        <w:spacing w:before="0" w:after="0"/>
        <w:jc w:val="both"/>
        <w:rPr>
          <w:rFonts w:asciiTheme="minorHAnsi" w:hAnsiTheme="minorHAnsi" w:cstheme="minorHAnsi"/>
          <w:sz w:val="24"/>
          <w:szCs w:val="24"/>
        </w:rPr>
      </w:pPr>
    </w:p>
    <w:p w14:paraId="58F7BA70" w14:textId="5D257FB1" w:rsidR="004720C5" w:rsidRDefault="000A5295" w:rsidP="008E68AA">
      <w:pPr>
        <w:spacing w:before="0" w:after="0"/>
        <w:jc w:val="both"/>
        <w:rPr>
          <w:rFonts w:asciiTheme="minorHAnsi" w:hAnsiTheme="minorHAnsi" w:cstheme="minorHAnsi"/>
          <w:sz w:val="24"/>
          <w:szCs w:val="24"/>
        </w:rPr>
      </w:pPr>
      <w:r w:rsidRPr="000A5295">
        <w:rPr>
          <w:rFonts w:asciiTheme="minorHAnsi" w:hAnsiTheme="minorHAnsi" w:cstheme="minorHAnsi"/>
          <w:sz w:val="24"/>
          <w:szCs w:val="24"/>
        </w:rPr>
        <w:t xml:space="preserve">Termenii „fonduri europene”, „cheltuieli eligibile”, ”cheltuieli neeligibile”, „contract de finanțare”, ”lider de parteneriat”, ”decizie de reziliere a contractului de finanțare” au înțelesurile prevăzute la art. 2 alin. (4) din Ordonanța de urgență a Guvernului nr. 133/2021 privind gestionarea financiară a fondurilor europene pentru perioada de programare 2021 - </w:t>
      </w:r>
      <w:r w:rsidRPr="000A5295">
        <w:rPr>
          <w:rFonts w:asciiTheme="minorHAnsi" w:hAnsiTheme="minorHAnsi" w:cstheme="minorHAnsi"/>
          <w:sz w:val="24"/>
          <w:szCs w:val="24"/>
        </w:rPr>
        <w:lastRenderedPageBreak/>
        <w:t>2027 alocate României din Fondul european de dezvoltare regională, Fondul de coeziune, Fondul social european Plus, Fondul pentru o tranziție justă.</w:t>
      </w:r>
    </w:p>
    <w:p w14:paraId="71EA5490" w14:textId="77777777" w:rsidR="000A5295" w:rsidRPr="003147D5" w:rsidRDefault="000A5295" w:rsidP="008E68AA">
      <w:pPr>
        <w:spacing w:before="0" w:after="0"/>
        <w:jc w:val="both"/>
        <w:rPr>
          <w:rFonts w:asciiTheme="minorHAnsi" w:hAnsiTheme="minorHAnsi" w:cstheme="minorHAnsi"/>
          <w:bCs/>
          <w:sz w:val="24"/>
          <w:szCs w:val="24"/>
        </w:rPr>
      </w:pPr>
    </w:p>
    <w:p w14:paraId="6865890B" w14:textId="77777777" w:rsidR="000A5295" w:rsidRPr="003147D5" w:rsidRDefault="000A5295" w:rsidP="000A5295">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Activitate de bază în cadrul unui proiect</w:t>
      </w:r>
      <w:r w:rsidRPr="003147D5">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1A476655" w14:textId="77777777" w:rsidR="000A5295" w:rsidRPr="003147D5" w:rsidRDefault="000A5295" w:rsidP="000A5295">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402D7D9B" w14:textId="77777777" w:rsidR="000A5295" w:rsidRPr="003147D5" w:rsidRDefault="000A5295" w:rsidP="000A5295">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a.2) se regăsește în cererea de finanțare sub forma activităților eligibile obligatorii specificate în Ghidul Solicitantului;</w:t>
      </w:r>
    </w:p>
    <w:p w14:paraId="2C387C06" w14:textId="77777777" w:rsidR="000A5295" w:rsidRPr="003147D5" w:rsidRDefault="000A5295" w:rsidP="000A5295">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a.3) nu face parte din activitățile conexe, așa cum sunt acestea definite în Ghidul Solicitantului;</w:t>
      </w:r>
    </w:p>
    <w:p w14:paraId="143D5EE6" w14:textId="0DFACE6B" w:rsidR="004720C5" w:rsidRPr="003147D5" w:rsidRDefault="000A5295" w:rsidP="000A5295">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a.4) bugetul estimat alocat activității sau pachetului de activități reprezintă minim 50% din bugetul eligibil al proiectului;</w:t>
      </w:r>
    </w:p>
    <w:p w14:paraId="2925F1F3" w14:textId="65CB0069" w:rsidR="007A63EB" w:rsidRDefault="007A63EB" w:rsidP="008E68AA">
      <w:pPr>
        <w:pStyle w:val="Default"/>
        <w:jc w:val="both"/>
        <w:rPr>
          <w:rFonts w:asciiTheme="minorHAnsi" w:hAnsiTheme="minorHAnsi" w:cstheme="minorHAnsi"/>
          <w:color w:val="auto"/>
        </w:rPr>
      </w:pPr>
    </w:p>
    <w:p w14:paraId="4D52FFF6" w14:textId="77777777" w:rsidR="000A5295" w:rsidRPr="003147D5" w:rsidRDefault="000A5295" w:rsidP="000A5295">
      <w:pPr>
        <w:widowControl w:val="0"/>
        <w:pBdr>
          <w:top w:val="nil"/>
          <w:left w:val="nil"/>
          <w:bottom w:val="nil"/>
          <w:right w:val="nil"/>
          <w:between w:val="nil"/>
        </w:pBdr>
        <w:spacing w:before="0" w:after="0"/>
        <w:jc w:val="both"/>
        <w:rPr>
          <w:rFonts w:asciiTheme="minorHAnsi" w:hAnsiTheme="minorHAnsi" w:cstheme="minorHAnsi"/>
          <w:sz w:val="24"/>
          <w:szCs w:val="24"/>
        </w:rPr>
      </w:pPr>
      <w:bookmarkStart w:id="25" w:name="_Hlk99960356"/>
      <w:r w:rsidRPr="003147D5">
        <w:rPr>
          <w:rFonts w:asciiTheme="minorHAnsi" w:hAnsiTheme="minorHAnsi" w:cstheme="minorHAnsi"/>
          <w:bCs/>
          <w:i/>
          <w:iCs/>
          <w:sz w:val="24"/>
          <w:szCs w:val="24"/>
        </w:rPr>
        <w:t>Active corporale</w:t>
      </w:r>
      <w:r w:rsidRPr="003147D5">
        <w:rPr>
          <w:rFonts w:asciiTheme="minorHAnsi" w:hAnsiTheme="minorHAnsi" w:cstheme="minorHAnsi"/>
          <w:sz w:val="24"/>
          <w:szCs w:val="24"/>
        </w:rPr>
        <w:t xml:space="preserve"> - reprezintă terenuri, clădiri și instalații, utilaje și echipamente;</w:t>
      </w:r>
    </w:p>
    <w:p w14:paraId="043258DD" w14:textId="77777777" w:rsidR="000A5295" w:rsidRPr="003147D5" w:rsidRDefault="000A5295" w:rsidP="000A5295">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1A87B742" w14:textId="77777777" w:rsidR="000A5295" w:rsidRPr="003147D5" w:rsidRDefault="000A5295" w:rsidP="000A5295">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necorporale</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638E0F74" w14:textId="77777777" w:rsidR="000A5295" w:rsidRPr="003147D5" w:rsidRDefault="000A5295" w:rsidP="000A5295">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5BF3C2FC" w14:textId="504B9032" w:rsidR="000A5295" w:rsidRDefault="000A5295" w:rsidP="000A5295">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Ajutoare/ajutor (de stat)</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înseamnă orice măsură care îndeplineşte toate criteriile prevăzute la articolul 107 alineatul (1) din Tratatul privind funcţionarea Uniunii Europene; </w:t>
      </w:r>
    </w:p>
    <w:p w14:paraId="7DE7AB4C" w14:textId="77777777" w:rsidR="000A5295" w:rsidRPr="003147D5" w:rsidRDefault="000A5295" w:rsidP="000A5295">
      <w:pPr>
        <w:widowControl w:val="0"/>
        <w:pBdr>
          <w:top w:val="nil"/>
          <w:left w:val="nil"/>
          <w:bottom w:val="nil"/>
          <w:right w:val="nil"/>
          <w:between w:val="nil"/>
        </w:pBdr>
        <w:spacing w:before="0" w:after="0"/>
        <w:jc w:val="both"/>
        <w:rPr>
          <w:rFonts w:asciiTheme="minorHAnsi" w:hAnsiTheme="minorHAnsi" w:cstheme="minorHAnsi"/>
          <w:sz w:val="24"/>
          <w:szCs w:val="24"/>
        </w:rPr>
      </w:pPr>
    </w:p>
    <w:bookmarkEnd w:id="25"/>
    <w:p w14:paraId="496E9F52" w14:textId="2DCA5457" w:rsidR="007A63EB" w:rsidRPr="00635D9B" w:rsidRDefault="000A5295" w:rsidP="00635D9B">
      <w:pPr>
        <w:pStyle w:val="Default"/>
        <w:jc w:val="both"/>
        <w:rPr>
          <w:rFonts w:asciiTheme="minorHAnsi" w:hAnsiTheme="minorHAnsi" w:cstheme="minorHAnsi"/>
          <w:lang w:val="en-GB" w:eastAsia="ro-RO"/>
        </w:rPr>
      </w:pPr>
      <w:r w:rsidRPr="00A13543">
        <w:rPr>
          <w:rFonts w:asciiTheme="minorHAnsi" w:hAnsiTheme="minorHAnsi" w:cstheme="minorHAnsi"/>
          <w:i/>
          <w:color w:val="auto"/>
        </w:rPr>
        <w:t>Apel de proiecte</w:t>
      </w:r>
      <w:r w:rsidRPr="00A13543">
        <w:rPr>
          <w:rFonts w:asciiTheme="minorHAnsi" w:hAnsiTheme="minorHAnsi" w:cstheme="minorHAnsi"/>
          <w:color w:val="auto"/>
        </w:rPr>
        <w:t xml:space="preserve"> - </w:t>
      </w:r>
      <w:r w:rsidR="00FE4B47" w:rsidRPr="00FE4B47">
        <w:rPr>
          <w:rFonts w:asciiTheme="minorHAnsi" w:hAnsiTheme="minorHAnsi" w:cstheme="minorHAnsi"/>
          <w:lang w:val="en-GB" w:eastAsia="ro-RO"/>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r w:rsidR="00635D9B">
        <w:rPr>
          <w:rFonts w:asciiTheme="minorHAnsi" w:hAnsiTheme="minorHAnsi" w:cstheme="minorHAnsi"/>
          <w:lang w:val="en-GB" w:eastAsia="ro-RO"/>
        </w:rPr>
        <w:t>.</w:t>
      </w:r>
    </w:p>
    <w:p w14:paraId="009C99FC" w14:textId="77777777" w:rsidR="00B07052" w:rsidRPr="003147D5" w:rsidRDefault="00B07052" w:rsidP="008E68AA">
      <w:pPr>
        <w:pStyle w:val="Default"/>
        <w:jc w:val="both"/>
        <w:rPr>
          <w:rFonts w:asciiTheme="minorHAnsi" w:hAnsiTheme="minorHAnsi" w:cstheme="minorHAnsi"/>
          <w:i/>
          <w:color w:val="auto"/>
        </w:rPr>
      </w:pPr>
    </w:p>
    <w:p w14:paraId="3BD7F835" w14:textId="467A3FA7" w:rsidR="000A5295" w:rsidRPr="00F9625B" w:rsidRDefault="000A5295" w:rsidP="00F2194E">
      <w:pPr>
        <w:pStyle w:val="Default"/>
        <w:jc w:val="both"/>
        <w:rPr>
          <w:rFonts w:asciiTheme="minorHAnsi" w:hAnsiTheme="minorHAnsi" w:cstheme="minorHAnsi"/>
          <w:lang w:val="en-GB" w:eastAsia="ro-RO"/>
        </w:rPr>
      </w:pPr>
      <w:r w:rsidRPr="00F9625B">
        <w:rPr>
          <w:rFonts w:asciiTheme="minorHAnsi" w:hAnsiTheme="minorHAnsi" w:cstheme="minorHAnsi"/>
          <w:i/>
          <w:color w:val="auto"/>
        </w:rPr>
        <w:t>Calendar de apeluri de proiecte</w:t>
      </w:r>
      <w:r w:rsidRPr="00F9625B">
        <w:rPr>
          <w:rFonts w:asciiTheme="minorHAnsi" w:hAnsiTheme="minorHAnsi" w:cstheme="minorHAnsi"/>
          <w:color w:val="auto"/>
        </w:rPr>
        <w:t xml:space="preserve"> – </w:t>
      </w:r>
      <w:r w:rsidR="008D56C8" w:rsidRPr="008D56C8">
        <w:rPr>
          <w:rFonts w:asciiTheme="minorHAnsi" w:hAnsiTheme="minorHAnsi" w:cstheme="minorHAnsi"/>
          <w:lang w:val="en-GB" w:eastAsia="ro-RO"/>
        </w:rPr>
        <w:t>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r w:rsidRPr="00F9625B">
        <w:rPr>
          <w:rFonts w:asciiTheme="minorHAnsi" w:hAnsiTheme="minorHAnsi" w:cstheme="minorHAnsi"/>
          <w:color w:val="auto"/>
        </w:rPr>
        <w:t>;</w:t>
      </w:r>
    </w:p>
    <w:p w14:paraId="6759D8FA" w14:textId="77777777" w:rsidR="000A5295" w:rsidRPr="003147D5" w:rsidRDefault="000A5295" w:rsidP="000A5295">
      <w:pPr>
        <w:pStyle w:val="Default"/>
        <w:jc w:val="both"/>
        <w:rPr>
          <w:rFonts w:asciiTheme="minorHAnsi" w:hAnsiTheme="minorHAnsi" w:cstheme="minorHAnsi"/>
          <w:i/>
          <w:color w:val="auto"/>
        </w:rPr>
      </w:pPr>
    </w:p>
    <w:p w14:paraId="7CE5D2D9" w14:textId="09F03CBF" w:rsidR="000A5295" w:rsidRPr="003147D5" w:rsidRDefault="000A5295" w:rsidP="000A5295">
      <w:pPr>
        <w:pStyle w:val="Default"/>
        <w:jc w:val="both"/>
        <w:rPr>
          <w:rFonts w:asciiTheme="minorHAnsi" w:hAnsiTheme="minorHAnsi" w:cstheme="minorHAnsi"/>
          <w:color w:val="auto"/>
        </w:rPr>
      </w:pPr>
      <w:r w:rsidRPr="003147D5">
        <w:rPr>
          <w:rFonts w:asciiTheme="minorHAnsi" w:hAnsiTheme="minorHAnsi" w:cstheme="minorHAnsi"/>
          <w:i/>
          <w:color w:val="auto"/>
        </w:rPr>
        <w:t>Cerere de finanțare</w:t>
      </w:r>
      <w:r w:rsidRPr="003147D5">
        <w:rPr>
          <w:rFonts w:asciiTheme="minorHAnsi" w:hAnsiTheme="minorHAnsi" w:cstheme="minorHAnsi"/>
          <w:color w:val="auto"/>
        </w:rPr>
        <w:t xml:space="preserve"> –</w:t>
      </w:r>
      <w:r w:rsidR="00F9625B">
        <w:rPr>
          <w:rFonts w:asciiTheme="minorHAnsi" w:hAnsiTheme="minorHAnsi" w:cstheme="minorHAnsi"/>
          <w:color w:val="auto"/>
        </w:rPr>
        <w:t xml:space="preserve"> </w:t>
      </w:r>
      <w:r w:rsidR="00F9625B" w:rsidRPr="00F9625B">
        <w:rPr>
          <w:rFonts w:asciiTheme="minorHAnsi" w:hAnsiTheme="minorHAnsi" w:cstheme="minorHAnsi"/>
          <w:color w:val="auto"/>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w:t>
      </w:r>
      <w:r w:rsidR="00F9625B" w:rsidRPr="00F9625B">
        <w:rPr>
          <w:rFonts w:asciiTheme="minorHAnsi" w:hAnsiTheme="minorHAnsi" w:cstheme="minorHAnsi"/>
          <w:color w:val="auto"/>
        </w:rPr>
        <w:lastRenderedPageBreak/>
        <w:t>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3147D5">
        <w:rPr>
          <w:rFonts w:asciiTheme="minorHAnsi" w:hAnsiTheme="minorHAnsi" w:cstheme="minorHAnsi"/>
          <w:color w:val="auto"/>
        </w:rPr>
        <w:t>;</w:t>
      </w:r>
    </w:p>
    <w:p w14:paraId="17D6BB7B" w14:textId="77777777" w:rsidR="000A5295" w:rsidRPr="00EA6C6E" w:rsidRDefault="000A5295" w:rsidP="000A5295">
      <w:pPr>
        <w:pStyle w:val="ListParagraph"/>
        <w:spacing w:before="0" w:after="0"/>
        <w:ind w:left="0"/>
        <w:jc w:val="both"/>
        <w:rPr>
          <w:rFonts w:asciiTheme="minorHAnsi" w:hAnsiTheme="minorHAnsi" w:cstheme="minorHAnsi"/>
          <w:i/>
          <w:sz w:val="24"/>
          <w:szCs w:val="24"/>
        </w:rPr>
      </w:pPr>
    </w:p>
    <w:p w14:paraId="7B1394E7" w14:textId="39003C71" w:rsidR="004720C5" w:rsidRPr="003147D5" w:rsidRDefault="000A529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Dată</w:t>
      </w:r>
      <w:r w:rsidRPr="003147D5">
        <w:rPr>
          <w:rFonts w:asciiTheme="minorHAnsi" w:hAnsiTheme="minorHAnsi" w:cstheme="minorHAnsi"/>
          <w:sz w:val="24"/>
          <w:szCs w:val="24"/>
        </w:rPr>
        <w:t xml:space="preserve"> </w:t>
      </w:r>
      <w:r w:rsidRPr="003147D5">
        <w:rPr>
          <w:rFonts w:asciiTheme="minorHAnsi" w:hAnsiTheme="minorHAnsi" w:cstheme="minorHAnsi"/>
          <w:i/>
          <w:sz w:val="24"/>
          <w:szCs w:val="24"/>
        </w:rPr>
        <w:t>lansare apel de proiecte</w:t>
      </w:r>
      <w:r w:rsidRPr="003147D5">
        <w:rPr>
          <w:rFonts w:asciiTheme="minorHAnsi" w:hAnsiTheme="minorHAnsi" w:cstheme="minorHAnsi"/>
          <w:sz w:val="24"/>
          <w:szCs w:val="24"/>
        </w:rPr>
        <w:t xml:space="preserve"> –</w:t>
      </w:r>
      <w:r w:rsidR="00F9625B">
        <w:rPr>
          <w:rFonts w:asciiTheme="minorHAnsi" w:hAnsiTheme="minorHAnsi" w:cstheme="minorHAnsi"/>
          <w:sz w:val="24"/>
          <w:szCs w:val="24"/>
        </w:rPr>
        <w:t xml:space="preserve"> </w:t>
      </w:r>
      <w:r w:rsidR="00F9625B" w:rsidRPr="00F9625B">
        <w:rPr>
          <w:rFonts w:asciiTheme="minorHAnsi" w:hAnsiTheme="minorHAnsi" w:cstheme="minorHAnsi"/>
          <w:sz w:val="24"/>
          <w:szCs w:val="24"/>
        </w:rPr>
        <w:t>data de la care solicitanții pot depune cereri de finanțare în cadrul apelului de proiecte deschis în sistemul informatic MySMIS2021/SMIS2021+ de către autoritatea de management/organismul intermediar, după caz</w:t>
      </w:r>
      <w:r w:rsidRPr="003147D5">
        <w:rPr>
          <w:rFonts w:asciiTheme="minorHAnsi" w:hAnsiTheme="minorHAnsi" w:cstheme="minorHAnsi"/>
          <w:sz w:val="24"/>
          <w:szCs w:val="24"/>
        </w:rPr>
        <w:t>;</w:t>
      </w:r>
    </w:p>
    <w:p w14:paraId="39445B9A" w14:textId="0DDD889F" w:rsidR="00B07052" w:rsidRDefault="00B07052" w:rsidP="008E68AA">
      <w:pPr>
        <w:pStyle w:val="ListParagraph"/>
        <w:spacing w:before="0" w:after="0"/>
        <w:ind w:left="0"/>
        <w:jc w:val="both"/>
        <w:rPr>
          <w:rFonts w:asciiTheme="minorHAnsi" w:hAnsiTheme="minorHAnsi" w:cstheme="minorHAnsi"/>
          <w:i/>
          <w:sz w:val="24"/>
          <w:szCs w:val="24"/>
        </w:rPr>
      </w:pPr>
    </w:p>
    <w:p w14:paraId="1E7554E8" w14:textId="252A8C16" w:rsidR="00C50E99" w:rsidRDefault="00C50E99" w:rsidP="00C50E99">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Declarație unică a solicitantului/partenerului/liderului de parteneriat</w:t>
      </w:r>
      <w:r w:rsidRPr="003147D5">
        <w:rPr>
          <w:rFonts w:asciiTheme="minorHAnsi" w:hAnsiTheme="minorHAnsi" w:cstheme="minorHAnsi"/>
          <w:sz w:val="24"/>
          <w:szCs w:val="24"/>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00635D9B">
        <w:rPr>
          <w:rFonts w:asciiTheme="minorHAnsi" w:hAnsiTheme="minorHAnsi" w:cstheme="minorHAnsi"/>
          <w:sz w:val="24"/>
          <w:szCs w:val="24"/>
        </w:rPr>
        <w:t>.</w:t>
      </w:r>
    </w:p>
    <w:p w14:paraId="4A091E3E" w14:textId="77777777" w:rsidR="00635D9B" w:rsidRDefault="00635D9B" w:rsidP="00C50E99">
      <w:pPr>
        <w:pStyle w:val="ListParagraph"/>
        <w:spacing w:before="0" w:after="0"/>
        <w:ind w:left="0"/>
        <w:jc w:val="both"/>
        <w:rPr>
          <w:rFonts w:asciiTheme="minorHAnsi" w:hAnsiTheme="minorHAnsi" w:cstheme="minorHAnsi"/>
          <w:sz w:val="24"/>
          <w:szCs w:val="24"/>
        </w:rPr>
      </w:pPr>
    </w:p>
    <w:p w14:paraId="164703DA" w14:textId="46126067" w:rsidR="00C50E99" w:rsidRPr="006B7CE7" w:rsidRDefault="00C50E99" w:rsidP="00C50E99">
      <w:pPr>
        <w:pStyle w:val="ListParagraph"/>
        <w:spacing w:before="0" w:after="0"/>
        <w:ind w:left="0"/>
        <w:jc w:val="both"/>
        <w:rPr>
          <w:rFonts w:asciiTheme="minorHAnsi" w:hAnsiTheme="minorHAnsi" w:cstheme="minorHAnsi"/>
          <w:sz w:val="24"/>
          <w:szCs w:val="24"/>
        </w:rPr>
      </w:pPr>
      <w:r w:rsidRPr="006B7CE7">
        <w:rPr>
          <w:rFonts w:asciiTheme="minorHAnsi" w:hAnsiTheme="minorHAnsi" w:cstheme="minorHAnsi"/>
          <w:sz w:val="24"/>
          <w:szCs w:val="24"/>
        </w:rPr>
        <w:t>În conformitate cu Legea educației naționale nr. 1/2011, Art.23 cu modificările și completările ulterioare, sistemul național de învățământ preuniversitar cuprinde următoarele niveluri:</w:t>
      </w:r>
    </w:p>
    <w:p w14:paraId="3D6B852F" w14:textId="77777777" w:rsidR="00C50E99" w:rsidRPr="006B7CE7" w:rsidRDefault="00C50E99" w:rsidP="00C50E99">
      <w:pPr>
        <w:spacing w:before="0" w:after="0"/>
        <w:jc w:val="both"/>
        <w:rPr>
          <w:rFonts w:asciiTheme="minorHAnsi" w:hAnsiTheme="minorHAnsi" w:cstheme="minorHAnsi"/>
          <w:sz w:val="24"/>
          <w:szCs w:val="24"/>
        </w:rPr>
      </w:pPr>
      <w:r w:rsidRPr="006B7CE7">
        <w:rPr>
          <w:rFonts w:asciiTheme="minorHAnsi" w:hAnsiTheme="minorHAnsi" w:cstheme="minorHAnsi"/>
          <w:sz w:val="24"/>
          <w:szCs w:val="24"/>
        </w:rPr>
        <w:t xml:space="preserve">(1) a) </w:t>
      </w:r>
      <w:r w:rsidRPr="006B7CE7">
        <w:rPr>
          <w:rFonts w:asciiTheme="minorHAnsi" w:hAnsiTheme="minorHAnsi" w:cstheme="minorHAnsi"/>
          <w:i/>
          <w:iCs/>
          <w:sz w:val="24"/>
          <w:szCs w:val="24"/>
        </w:rPr>
        <w:t>educaţia timpurie</w:t>
      </w:r>
      <w:r w:rsidRPr="006B7CE7">
        <w:rPr>
          <w:rFonts w:asciiTheme="minorHAnsi" w:hAnsiTheme="minorHAnsi" w:cstheme="minorHAnsi"/>
          <w:sz w:val="24"/>
          <w:szCs w:val="24"/>
        </w:rPr>
        <w:t xml:space="preserve"> (0-6 ani), formată din antepreşcolară (0-3 ani) şi </w:t>
      </w:r>
      <w:r w:rsidRPr="006B7CE7">
        <w:rPr>
          <w:rFonts w:asciiTheme="minorHAnsi" w:hAnsiTheme="minorHAnsi" w:cstheme="minorHAnsi"/>
          <w:b/>
          <w:bCs/>
          <w:i/>
          <w:iCs/>
          <w:sz w:val="24"/>
          <w:szCs w:val="24"/>
        </w:rPr>
        <w:t>preşcolară</w:t>
      </w:r>
      <w:r w:rsidRPr="006B7CE7">
        <w:rPr>
          <w:rFonts w:asciiTheme="minorHAnsi" w:hAnsiTheme="minorHAnsi" w:cstheme="minorHAnsi"/>
          <w:i/>
          <w:iCs/>
          <w:sz w:val="24"/>
          <w:szCs w:val="24"/>
        </w:rPr>
        <w:t xml:space="preserve"> (3-6 ani)</w:t>
      </w:r>
      <w:r w:rsidRPr="006B7CE7">
        <w:rPr>
          <w:rFonts w:asciiTheme="minorHAnsi" w:hAnsiTheme="minorHAnsi" w:cstheme="minorHAnsi"/>
          <w:sz w:val="24"/>
          <w:szCs w:val="24"/>
        </w:rPr>
        <w:t>, ambele cuprinzând grupa mică, grupa mijlocie şi grupa mare;</w:t>
      </w:r>
    </w:p>
    <w:p w14:paraId="60E11E62" w14:textId="77777777" w:rsidR="00C50E99" w:rsidRPr="006B7CE7" w:rsidRDefault="00C50E99" w:rsidP="00C50E99">
      <w:pPr>
        <w:spacing w:before="0" w:after="0"/>
        <w:jc w:val="both"/>
        <w:rPr>
          <w:rFonts w:asciiTheme="minorHAnsi" w:hAnsiTheme="minorHAnsi" w:cstheme="minorHAnsi"/>
          <w:sz w:val="24"/>
          <w:szCs w:val="24"/>
        </w:rPr>
      </w:pPr>
      <w:r w:rsidRPr="006B7CE7">
        <w:rPr>
          <w:rFonts w:asciiTheme="minorHAnsi" w:hAnsiTheme="minorHAnsi" w:cstheme="minorHAnsi"/>
          <w:sz w:val="24"/>
          <w:szCs w:val="24"/>
        </w:rPr>
        <w:t>b) învăţământul primar, care cuprinde clasa pregătitoare şi clasele I-IV;</w:t>
      </w:r>
    </w:p>
    <w:p w14:paraId="37578C4A" w14:textId="77777777" w:rsidR="00C50E99" w:rsidRPr="006B7CE7" w:rsidRDefault="00C50E99" w:rsidP="00C50E99">
      <w:pPr>
        <w:spacing w:before="0" w:after="0"/>
        <w:jc w:val="both"/>
        <w:rPr>
          <w:rFonts w:asciiTheme="minorHAnsi" w:hAnsiTheme="minorHAnsi" w:cstheme="minorHAnsi"/>
          <w:sz w:val="24"/>
          <w:szCs w:val="24"/>
        </w:rPr>
      </w:pPr>
      <w:r w:rsidRPr="006B7CE7">
        <w:rPr>
          <w:rFonts w:asciiTheme="minorHAnsi" w:hAnsiTheme="minorHAnsi" w:cstheme="minorHAnsi"/>
          <w:sz w:val="24"/>
          <w:szCs w:val="24"/>
        </w:rPr>
        <w:t>c) învăţământul secundar, care cuprinde:</w:t>
      </w:r>
    </w:p>
    <w:p w14:paraId="34ADC1EF" w14:textId="77777777" w:rsidR="00C50E99" w:rsidRPr="006B7CE7" w:rsidRDefault="00C50E99" w:rsidP="00C50E99">
      <w:pPr>
        <w:spacing w:before="0" w:after="0"/>
        <w:jc w:val="both"/>
        <w:rPr>
          <w:rFonts w:asciiTheme="minorHAnsi" w:hAnsiTheme="minorHAnsi" w:cstheme="minorHAnsi"/>
          <w:sz w:val="24"/>
          <w:szCs w:val="24"/>
        </w:rPr>
      </w:pPr>
      <w:r w:rsidRPr="006B7CE7">
        <w:rPr>
          <w:rFonts w:asciiTheme="minorHAnsi" w:hAnsiTheme="minorHAnsi" w:cstheme="minorHAnsi"/>
          <w:sz w:val="24"/>
          <w:szCs w:val="24"/>
        </w:rPr>
        <w:t>(i) învăţământul secundar inferior sau gimnazial, care cuprinde clasele V-VIII;</w:t>
      </w:r>
    </w:p>
    <w:p w14:paraId="08F5B981" w14:textId="77777777" w:rsidR="00C50E99" w:rsidRPr="006B7CE7" w:rsidRDefault="00C50E99" w:rsidP="00C50E99">
      <w:pPr>
        <w:spacing w:before="0" w:after="0"/>
        <w:jc w:val="both"/>
        <w:rPr>
          <w:rFonts w:asciiTheme="minorHAnsi" w:hAnsiTheme="minorHAnsi" w:cstheme="minorHAnsi"/>
          <w:sz w:val="24"/>
          <w:szCs w:val="24"/>
        </w:rPr>
      </w:pPr>
      <w:r w:rsidRPr="006B7CE7">
        <w:rPr>
          <w:rFonts w:asciiTheme="minorHAnsi" w:hAnsiTheme="minorHAnsi" w:cstheme="minorHAnsi"/>
          <w:sz w:val="24"/>
          <w:szCs w:val="24"/>
        </w:rPr>
        <w:t>(ii) învăţământul secundar superior care poate fi:</w:t>
      </w:r>
    </w:p>
    <w:p w14:paraId="55DA4EDF" w14:textId="77777777" w:rsidR="00C50E99" w:rsidRPr="006B7CE7" w:rsidRDefault="00C50E99" w:rsidP="00C50E99">
      <w:pPr>
        <w:spacing w:before="0" w:after="0"/>
        <w:jc w:val="both"/>
        <w:rPr>
          <w:rFonts w:asciiTheme="minorHAnsi" w:hAnsiTheme="minorHAnsi" w:cstheme="minorHAnsi"/>
          <w:sz w:val="24"/>
          <w:szCs w:val="24"/>
        </w:rPr>
      </w:pPr>
      <w:r w:rsidRPr="006B7CE7">
        <w:rPr>
          <w:rFonts w:asciiTheme="minorHAnsi" w:hAnsiTheme="minorHAnsi" w:cstheme="minorHAnsi"/>
          <w:sz w:val="24"/>
          <w:szCs w:val="24"/>
        </w:rPr>
        <w:t>- învăţământ liceal, care cuprinde clasele de liceu IX-XII/XIII, cu următoarele filiere: teoretică, vocaţională şi tehnologică;</w:t>
      </w:r>
    </w:p>
    <w:p w14:paraId="3310A604" w14:textId="77777777" w:rsidR="00C50E99" w:rsidRPr="006B7CE7" w:rsidRDefault="00C50E99" w:rsidP="00C50E99">
      <w:pPr>
        <w:spacing w:before="0" w:after="0"/>
        <w:jc w:val="both"/>
        <w:rPr>
          <w:rFonts w:asciiTheme="minorHAnsi" w:hAnsiTheme="minorHAnsi" w:cstheme="minorHAnsi"/>
          <w:sz w:val="24"/>
          <w:szCs w:val="24"/>
        </w:rPr>
      </w:pPr>
      <w:r w:rsidRPr="006B7CE7">
        <w:rPr>
          <w:rFonts w:asciiTheme="minorHAnsi" w:hAnsiTheme="minorHAnsi" w:cstheme="minorHAnsi"/>
          <w:sz w:val="24"/>
          <w:szCs w:val="24"/>
        </w:rPr>
        <w:t>- învăţământ profesional cu durata de minimum 3 ani;</w:t>
      </w:r>
    </w:p>
    <w:p w14:paraId="20BDBB9A" w14:textId="77777777" w:rsidR="00C50E99" w:rsidRPr="006B7CE7" w:rsidRDefault="00C50E99" w:rsidP="00C50E99">
      <w:pPr>
        <w:spacing w:before="0" w:after="0"/>
        <w:jc w:val="both"/>
        <w:rPr>
          <w:rFonts w:asciiTheme="minorHAnsi" w:hAnsiTheme="minorHAnsi" w:cstheme="minorHAnsi"/>
          <w:sz w:val="24"/>
          <w:szCs w:val="24"/>
        </w:rPr>
      </w:pPr>
      <w:r w:rsidRPr="006B7CE7">
        <w:rPr>
          <w:rFonts w:asciiTheme="minorHAnsi" w:hAnsiTheme="minorHAnsi" w:cstheme="minorHAnsi"/>
          <w:sz w:val="24"/>
          <w:szCs w:val="24"/>
        </w:rPr>
        <w:t>d) învăţământul terţiar nonuniversitar, care cuprinde învăţământul postliceal.</w:t>
      </w:r>
    </w:p>
    <w:p w14:paraId="29D2B5C0" w14:textId="77777777" w:rsidR="00C50E99" w:rsidRPr="006B7CE7" w:rsidRDefault="00C50E99" w:rsidP="00C50E99">
      <w:pPr>
        <w:spacing w:before="0" w:after="0"/>
        <w:jc w:val="both"/>
        <w:rPr>
          <w:rFonts w:asciiTheme="minorHAnsi" w:hAnsiTheme="minorHAnsi" w:cstheme="minorHAnsi"/>
          <w:sz w:val="24"/>
          <w:szCs w:val="24"/>
        </w:rPr>
      </w:pPr>
      <w:r w:rsidRPr="006B7CE7">
        <w:rPr>
          <w:rFonts w:asciiTheme="minorHAnsi" w:hAnsiTheme="minorHAnsi" w:cstheme="minorHAnsi"/>
          <w:sz w:val="24"/>
          <w:szCs w:val="24"/>
        </w:rPr>
        <w:t>(2) Învăţământul liceal este organizat în două cicluri care se succedă: ciclul inferior al liceului, format din clasele a IX-a - a Xa, şi ciclul superior al liceului, format din clasele a XI-a - a XII-a/a XIII-a.</w:t>
      </w:r>
    </w:p>
    <w:p w14:paraId="0E7AFC30" w14:textId="13934013" w:rsidR="004720C5" w:rsidRDefault="00C50E99" w:rsidP="00C50E99">
      <w:pPr>
        <w:pStyle w:val="ListParagraph"/>
        <w:spacing w:before="0" w:after="0"/>
        <w:ind w:left="0"/>
        <w:jc w:val="both"/>
        <w:rPr>
          <w:rFonts w:asciiTheme="minorHAnsi" w:hAnsiTheme="minorHAnsi" w:cstheme="minorHAnsi"/>
          <w:sz w:val="24"/>
          <w:szCs w:val="24"/>
        </w:rPr>
      </w:pPr>
      <w:r w:rsidRPr="006B7CE7">
        <w:rPr>
          <w:rFonts w:asciiTheme="minorHAnsi" w:hAnsiTheme="minorHAnsi" w:cstheme="minorHAnsi"/>
          <w:sz w:val="24"/>
          <w:szCs w:val="24"/>
        </w:rPr>
        <w:t>(3) Învăţământul liceal, vocaţional şi tehnologic, învăţământul profesional şi învăţământul postliceal se organizează pentru specializări şi calificări stabilite de Ministerul Educaţiei şi Cercetării, în conformitate cu Registrul naţional al calificărilor.</w:t>
      </w:r>
      <w:r w:rsidR="004720C5" w:rsidRPr="003147D5">
        <w:rPr>
          <w:rFonts w:asciiTheme="minorHAnsi" w:hAnsiTheme="minorHAnsi" w:cstheme="minorHAnsi"/>
          <w:sz w:val="24"/>
          <w:szCs w:val="24"/>
        </w:rPr>
        <w:t xml:space="preserve"> </w:t>
      </w:r>
    </w:p>
    <w:p w14:paraId="2CFA43D4" w14:textId="77777777" w:rsidR="00C50E99" w:rsidRDefault="00C50E99" w:rsidP="008E68AA">
      <w:pPr>
        <w:pStyle w:val="Default"/>
        <w:jc w:val="both"/>
        <w:rPr>
          <w:rFonts w:asciiTheme="minorHAnsi" w:hAnsiTheme="minorHAnsi" w:cstheme="minorHAnsi"/>
          <w:i/>
          <w:color w:val="auto"/>
        </w:rPr>
      </w:pPr>
    </w:p>
    <w:p w14:paraId="15C91C91" w14:textId="12CDD7B1"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lastRenderedPageBreak/>
        <w:t>Ghidul Solicitantului</w:t>
      </w:r>
      <w:r w:rsidRPr="003147D5">
        <w:rPr>
          <w:rFonts w:asciiTheme="minorHAnsi" w:hAnsiTheme="minorHAnsi" w:cstheme="minorHAnsi"/>
          <w:color w:val="auto"/>
        </w:rPr>
        <w:t xml:space="preserve"> -</w:t>
      </w:r>
      <w:r w:rsidR="00F9625B" w:rsidRPr="00F9625B">
        <w:t xml:space="preserve"> </w:t>
      </w:r>
      <w:r w:rsidR="00F9625B" w:rsidRPr="00F9625B">
        <w:rPr>
          <w:rFonts w:asciiTheme="minorHAnsi" w:hAnsiTheme="minorHAnsi" w:cstheme="minorHAnsi"/>
          <w:color w:val="auto"/>
        </w:rPr>
        <w:t>documentul asimilat celui prevăzut la art. 73 alin. (3) din Regulamentul (UE) 2021/1060, cu modificările și completările ulterioare, emis de autoritatea de management care stabilește condițiile acordării sprijinului financiar în cadrul unui apel de proiecte</w:t>
      </w:r>
      <w:r w:rsidRPr="003147D5">
        <w:rPr>
          <w:rFonts w:asciiTheme="minorHAnsi" w:hAnsiTheme="minorHAnsi" w:cstheme="minorHAnsi"/>
          <w:color w:val="auto"/>
        </w:rPr>
        <w:t>;</w:t>
      </w:r>
    </w:p>
    <w:p w14:paraId="5F59B1E7" w14:textId="374E9964" w:rsidR="00B07052" w:rsidRDefault="00B07052" w:rsidP="008E68AA">
      <w:pPr>
        <w:pStyle w:val="ListParagraph"/>
        <w:spacing w:before="0" w:after="0"/>
        <w:ind w:left="0"/>
        <w:jc w:val="both"/>
        <w:rPr>
          <w:rFonts w:asciiTheme="minorHAnsi" w:hAnsiTheme="minorHAnsi" w:cstheme="minorHAnsi"/>
          <w:i/>
          <w:sz w:val="24"/>
          <w:szCs w:val="24"/>
        </w:rPr>
      </w:pPr>
    </w:p>
    <w:p w14:paraId="312B5773" w14:textId="77777777" w:rsidR="00C50E99" w:rsidRPr="003147D5" w:rsidRDefault="00C50E99" w:rsidP="00C50E99">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 xml:space="preserve">Imobilul </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este definit conform Legii nr. 7/1996 a cadastrului şi a publicității imobiliare, cu modificările și completările ulterioare;</w:t>
      </w:r>
    </w:p>
    <w:p w14:paraId="5C4A13BB" w14:textId="77777777" w:rsidR="00635D9B" w:rsidRDefault="00635D9B" w:rsidP="008E68AA">
      <w:pPr>
        <w:pStyle w:val="ListParagraph"/>
        <w:spacing w:before="0" w:after="0"/>
        <w:ind w:left="0"/>
        <w:jc w:val="both"/>
        <w:rPr>
          <w:rFonts w:asciiTheme="minorHAnsi" w:hAnsiTheme="minorHAnsi" w:cstheme="minorHAnsi"/>
          <w:i/>
          <w:sz w:val="24"/>
          <w:szCs w:val="24"/>
        </w:rPr>
      </w:pPr>
    </w:p>
    <w:p w14:paraId="0F0AD2D9" w14:textId="6C4CE069" w:rsidR="004720C5" w:rsidRDefault="00C50E99"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Indicatori de etapă</w:t>
      </w:r>
      <w:r w:rsidRPr="003147D5">
        <w:rPr>
          <w:rFonts w:asciiTheme="minorHAnsi" w:hAnsiTheme="minorHAnsi" w:cstheme="minorHAnsi"/>
          <w:sz w:val="24"/>
          <w:szCs w:val="24"/>
        </w:rPr>
        <w:t xml:space="preserve"> - </w:t>
      </w:r>
      <w:r w:rsidR="006A6A07" w:rsidRPr="006A6A07">
        <w:rPr>
          <w:rFonts w:asciiTheme="minorHAnsi" w:hAnsiTheme="minorHAnsi" w:cstheme="minorHAnsi"/>
          <w:sz w:val="24"/>
          <w:szCs w:val="24"/>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7A7278">
        <w:rPr>
          <w:rFonts w:asciiTheme="minorHAnsi" w:hAnsiTheme="minorHAnsi" w:cstheme="minorHAnsi"/>
          <w:sz w:val="24"/>
          <w:szCs w:val="24"/>
        </w:rPr>
        <w:t>;</w:t>
      </w:r>
    </w:p>
    <w:p w14:paraId="0FEB1E6D" w14:textId="77777777" w:rsidR="00C50E99" w:rsidRDefault="00C50E99" w:rsidP="00B76FDC">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1E1EE91C" w14:textId="062DE7FF" w:rsidR="00C50E99" w:rsidRDefault="00C50E99" w:rsidP="00B76FDC">
      <w:pPr>
        <w:widowControl w:val="0"/>
        <w:pBdr>
          <w:top w:val="nil"/>
          <w:left w:val="nil"/>
          <w:bottom w:val="nil"/>
          <w:right w:val="nil"/>
          <w:between w:val="nil"/>
        </w:pBdr>
        <w:spacing w:before="0" w:after="0"/>
        <w:jc w:val="both"/>
        <w:rPr>
          <w:rFonts w:asciiTheme="minorHAnsi" w:hAnsiTheme="minorHAnsi" w:cstheme="minorHAnsi"/>
          <w:sz w:val="24"/>
          <w:szCs w:val="24"/>
          <w:shd w:val="clear" w:color="auto" w:fill="FFFFFF"/>
        </w:rPr>
      </w:pPr>
      <w:r w:rsidRPr="00C50E99">
        <w:rPr>
          <w:rStyle w:val="Strong"/>
          <w:rFonts w:asciiTheme="minorHAnsi" w:hAnsiTheme="minorHAnsi" w:cstheme="minorHAnsi"/>
          <w:b w:val="0"/>
          <w:bCs w:val="0"/>
          <w:i/>
          <w:iCs/>
          <w:sz w:val="24"/>
          <w:szCs w:val="24"/>
          <w:bdr w:val="none" w:sz="0" w:space="0" w:color="auto" w:frame="1"/>
        </w:rPr>
        <w:t>Monument istoric</w:t>
      </w:r>
      <w:r w:rsidRPr="00C50E99">
        <w:rPr>
          <w:rStyle w:val="Strong"/>
          <w:rFonts w:asciiTheme="minorHAnsi" w:hAnsiTheme="minorHAnsi" w:cstheme="minorHAnsi"/>
          <w:b w:val="0"/>
          <w:bCs w:val="0"/>
          <w:sz w:val="24"/>
          <w:szCs w:val="24"/>
          <w:bdr w:val="none" w:sz="0" w:space="0" w:color="auto" w:frame="1"/>
        </w:rPr>
        <w:t xml:space="preserve"> </w:t>
      </w:r>
      <w:r w:rsidRPr="00C50E99">
        <w:rPr>
          <w:rStyle w:val="Strong"/>
          <w:rFonts w:asciiTheme="minorHAnsi" w:hAnsiTheme="minorHAnsi" w:cstheme="minorHAnsi"/>
          <w:sz w:val="24"/>
          <w:szCs w:val="24"/>
          <w:bdr w:val="none" w:sz="0" w:space="0" w:color="auto" w:frame="1"/>
        </w:rPr>
        <w:t xml:space="preserve">- </w:t>
      </w:r>
      <w:r w:rsidRPr="00C50E99">
        <w:rPr>
          <w:rFonts w:asciiTheme="minorHAnsi" w:hAnsiTheme="minorHAnsi" w:cstheme="minorHAnsi"/>
          <w:sz w:val="24"/>
          <w:szCs w:val="24"/>
          <w:shd w:val="clear" w:color="auto" w:fill="FFFFFF"/>
        </w:rPr>
        <w:t>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 cu modificările și completările ulterioare.</w:t>
      </w:r>
    </w:p>
    <w:p w14:paraId="2A29DC3B" w14:textId="22F29EEC" w:rsidR="007F2A8C" w:rsidRDefault="007F2A8C" w:rsidP="00B76FDC">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0C79541" w14:textId="4109E26E" w:rsidR="007F2A8C" w:rsidRPr="00C50E99" w:rsidRDefault="007F2A8C" w:rsidP="00B76FDC">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3147D5">
        <w:rPr>
          <w:rStyle w:val="FontStyle37"/>
          <w:rFonts w:asciiTheme="minorHAnsi" w:hAnsiTheme="minorHAnsi" w:cstheme="minorHAnsi"/>
          <w:bCs/>
          <w:i/>
          <w:iCs/>
          <w:sz w:val="24"/>
          <w:szCs w:val="24"/>
          <w:lang w:eastAsia="ro-RO"/>
        </w:rPr>
        <w:t xml:space="preserve">MySMIS </w:t>
      </w:r>
      <w:r w:rsidRPr="003147D5">
        <w:rPr>
          <w:rStyle w:val="FontStyle37"/>
          <w:rFonts w:asciiTheme="minorHAnsi" w:hAnsiTheme="minorHAnsi" w:cstheme="minorHAnsi"/>
          <w:bCs/>
          <w:sz w:val="24"/>
          <w:szCs w:val="24"/>
          <w:lang w:eastAsia="ro-RO"/>
        </w:rPr>
        <w:t>-</w:t>
      </w:r>
      <w:r w:rsidRPr="003147D5">
        <w:rPr>
          <w:rStyle w:val="FontStyle37"/>
          <w:rFonts w:asciiTheme="minorHAnsi" w:hAnsiTheme="minorHAnsi" w:cstheme="minorHAnsi"/>
          <w:sz w:val="24"/>
          <w:szCs w:val="24"/>
          <w:lang w:eastAsia="ro-RO"/>
        </w:rPr>
        <w:t xml:space="preserve"> reprezintă sistemul informatic prin care potențialii beneficiari din Regiune vor putea solicita finanțare europeană pentru perioada de programare 2021-2027;</w:t>
      </w:r>
    </w:p>
    <w:p w14:paraId="4B14CDA9" w14:textId="77777777" w:rsidR="006C63DE" w:rsidRPr="003147D5" w:rsidRDefault="006C63DE" w:rsidP="008E68AA">
      <w:pPr>
        <w:pStyle w:val="ListParagraph"/>
        <w:spacing w:before="0" w:after="0"/>
        <w:ind w:left="0"/>
        <w:jc w:val="both"/>
        <w:rPr>
          <w:rFonts w:asciiTheme="minorHAnsi" w:hAnsiTheme="minorHAnsi" w:cstheme="minorHAnsi"/>
          <w:sz w:val="24"/>
          <w:szCs w:val="24"/>
        </w:rPr>
      </w:pPr>
    </w:p>
    <w:p w14:paraId="2B0006A4" w14:textId="4EBF128E"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Plan de monitorizare a proiectului</w:t>
      </w:r>
      <w:r w:rsidRPr="003147D5">
        <w:rPr>
          <w:rFonts w:asciiTheme="minorHAnsi" w:hAnsiTheme="minorHAnsi" w:cstheme="minorHAnsi"/>
          <w:sz w:val="24"/>
          <w:szCs w:val="24"/>
        </w:rPr>
        <w:t xml:space="preserve"> – </w:t>
      </w:r>
      <w:r w:rsidR="006A6A07" w:rsidRPr="006A6A07">
        <w:rPr>
          <w:rFonts w:asciiTheme="minorHAnsi" w:hAnsiTheme="minorHAnsi" w:cstheme="minorHAnsi"/>
          <w:sz w:val="24"/>
          <w:szCs w:val="24"/>
        </w:rPr>
        <w:t>plan inclus în contractul de finanțare/decizia de finanțare, după caz, prin care se stabilesc indicatorii de etapă care se vor monitoriza de către autoritatea de management/organismul intermediar, după caz,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r w:rsidRPr="003147D5">
        <w:rPr>
          <w:rFonts w:asciiTheme="minorHAnsi" w:hAnsiTheme="minorHAnsi" w:cstheme="minorHAnsi"/>
          <w:sz w:val="24"/>
          <w:szCs w:val="24"/>
        </w:rPr>
        <w:t>;</w:t>
      </w:r>
    </w:p>
    <w:p w14:paraId="7E4B52B5" w14:textId="474CE0C2" w:rsidR="001E0BFB" w:rsidRDefault="001E0BFB" w:rsidP="008E68AA">
      <w:pPr>
        <w:pStyle w:val="ListParagraph"/>
        <w:spacing w:before="0" w:after="0"/>
        <w:ind w:left="0"/>
        <w:jc w:val="both"/>
        <w:rPr>
          <w:rFonts w:asciiTheme="minorHAnsi" w:hAnsiTheme="minorHAnsi" w:cstheme="minorHAnsi"/>
          <w:i/>
          <w:sz w:val="24"/>
          <w:szCs w:val="24"/>
        </w:rPr>
      </w:pPr>
    </w:p>
    <w:p w14:paraId="3B0B8983" w14:textId="74B596CD"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calitate</w:t>
      </w:r>
      <w:r w:rsidRPr="003147D5">
        <w:rPr>
          <w:rFonts w:asciiTheme="minorHAnsi" w:hAnsiTheme="minorHAnsi" w:cstheme="minorHAnsi"/>
          <w:sz w:val="24"/>
          <w:szCs w:val="24"/>
        </w:rPr>
        <w:t xml:space="preserve"> – </w:t>
      </w:r>
      <w:r w:rsidR="006A6A07" w:rsidRPr="006A6A07">
        <w:rPr>
          <w:rFonts w:asciiTheme="minorHAnsi" w:hAnsiTheme="minorHAnsi" w:cstheme="minorHAnsi"/>
          <w:sz w:val="24"/>
          <w:szCs w:val="24"/>
        </w:rPr>
        <w:t>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r w:rsidRPr="003147D5">
        <w:rPr>
          <w:rFonts w:asciiTheme="minorHAnsi" w:hAnsiTheme="minorHAnsi" w:cstheme="minorHAnsi"/>
          <w:sz w:val="24"/>
          <w:szCs w:val="24"/>
        </w:rPr>
        <w:t>;</w:t>
      </w:r>
    </w:p>
    <w:p w14:paraId="4F749A36" w14:textId="77777777" w:rsidR="006C63DE" w:rsidRPr="003147D5" w:rsidRDefault="006C63DE" w:rsidP="008E68AA">
      <w:pPr>
        <w:pStyle w:val="ListParagraph"/>
        <w:spacing w:before="0" w:after="0"/>
        <w:ind w:left="0"/>
        <w:jc w:val="both"/>
        <w:rPr>
          <w:rFonts w:asciiTheme="minorHAnsi" w:hAnsiTheme="minorHAnsi" w:cstheme="minorHAnsi"/>
          <w:i/>
          <w:sz w:val="24"/>
          <w:szCs w:val="24"/>
        </w:rPr>
      </w:pPr>
    </w:p>
    <w:p w14:paraId="5BC7B704" w14:textId="4243F6AA"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excelență</w:t>
      </w:r>
      <w:r w:rsidRPr="003147D5">
        <w:rPr>
          <w:rFonts w:asciiTheme="minorHAnsi" w:hAnsiTheme="minorHAnsi" w:cstheme="minorHAnsi"/>
          <w:sz w:val="24"/>
          <w:szCs w:val="24"/>
        </w:rPr>
        <w:t xml:space="preserve"> – </w:t>
      </w:r>
      <w:r w:rsidR="006A6A07" w:rsidRPr="006A6A07">
        <w:rPr>
          <w:rFonts w:asciiTheme="minorHAnsi" w:hAnsiTheme="minorHAnsi" w:cstheme="minorHAnsi"/>
          <w:sz w:val="24"/>
          <w:szCs w:val="24"/>
        </w:rPr>
        <w:t>etichetă de calitate conferită în urma evaluării tehnice și financiare, superioară pragului de calitate, de la care un proiect este selectat direct pentru etapa de contractare</w:t>
      </w:r>
      <w:r w:rsidRPr="003147D5">
        <w:rPr>
          <w:rFonts w:asciiTheme="minorHAnsi" w:hAnsiTheme="minorHAnsi" w:cstheme="minorHAnsi"/>
          <w:sz w:val="24"/>
          <w:szCs w:val="24"/>
        </w:rPr>
        <w:t>;</w:t>
      </w:r>
    </w:p>
    <w:p w14:paraId="0ED93507" w14:textId="3DD4036B" w:rsidR="002D57BF" w:rsidRDefault="002D57BF" w:rsidP="008E68AA">
      <w:pPr>
        <w:pStyle w:val="ListParagraph"/>
        <w:spacing w:before="0" w:after="0"/>
        <w:ind w:left="0"/>
        <w:jc w:val="both"/>
        <w:rPr>
          <w:rFonts w:asciiTheme="minorHAnsi" w:hAnsiTheme="minorHAnsi" w:cstheme="minorHAnsi"/>
          <w:sz w:val="24"/>
          <w:szCs w:val="24"/>
        </w:rPr>
      </w:pPr>
    </w:p>
    <w:p w14:paraId="0A92474E" w14:textId="77777777" w:rsidR="002D57BF" w:rsidRPr="007430CC" w:rsidRDefault="002D57BF" w:rsidP="002D57BF">
      <w:pPr>
        <w:pStyle w:val="ListParagraph"/>
        <w:spacing w:before="0" w:after="0"/>
        <w:ind w:left="0"/>
        <w:jc w:val="both"/>
        <w:rPr>
          <w:rFonts w:asciiTheme="minorHAnsi" w:hAnsiTheme="minorHAnsi" w:cstheme="minorHAnsi"/>
          <w:sz w:val="24"/>
          <w:szCs w:val="24"/>
        </w:rPr>
      </w:pPr>
      <w:r w:rsidRPr="007430CC">
        <w:rPr>
          <w:rFonts w:asciiTheme="minorHAnsi" w:eastAsia="SimSun" w:hAnsiTheme="minorHAnsi" w:cstheme="minorHAnsi"/>
          <w:i/>
          <w:iCs/>
          <w:color w:val="000000" w:themeColor="text1"/>
          <w:sz w:val="24"/>
          <w:szCs w:val="24"/>
        </w:rPr>
        <w:t>Principiul DNSH – Do Not Significant Harm (“</w:t>
      </w:r>
      <w:r w:rsidRPr="007430CC">
        <w:rPr>
          <w:rFonts w:asciiTheme="minorHAnsi" w:eastAsia="SimSun" w:hAnsiTheme="minorHAnsi" w:cstheme="minorHAnsi"/>
          <w:color w:val="000000" w:themeColor="text1"/>
          <w:sz w:val="24"/>
          <w:szCs w:val="24"/>
        </w:rPr>
        <w:t xml:space="preserve">A nu prejudicia în mod semnificativ”)  obligație la nivel European, care, conform cu Regulamentul European în vigoare, tipurile de acțiuni și </w:t>
      </w:r>
      <w:r w:rsidRPr="007430CC">
        <w:rPr>
          <w:rFonts w:asciiTheme="minorHAnsi" w:eastAsia="SimSun" w:hAnsiTheme="minorHAnsi" w:cstheme="minorHAnsi"/>
          <w:color w:val="000000" w:themeColor="text1"/>
          <w:sz w:val="24"/>
          <w:szCs w:val="24"/>
        </w:rPr>
        <w:lastRenderedPageBreak/>
        <w:t>investiții propuse în cadrul PR SE 2021-2027, necesită să fie evaluate în funcție de potențialul lor de a aduce prejudicii semnificative celor șase obiective de mediu</w:t>
      </w:r>
    </w:p>
    <w:p w14:paraId="13F4579D" w14:textId="77777777" w:rsidR="006C63DE" w:rsidRPr="003147D5" w:rsidRDefault="006C63DE" w:rsidP="008E68AA">
      <w:pPr>
        <w:pStyle w:val="ListParagraph"/>
        <w:spacing w:before="0" w:after="0"/>
        <w:ind w:left="0"/>
        <w:jc w:val="both"/>
        <w:rPr>
          <w:rFonts w:asciiTheme="minorHAnsi" w:hAnsiTheme="minorHAnsi" w:cstheme="minorHAnsi"/>
          <w:sz w:val="24"/>
          <w:szCs w:val="24"/>
        </w:rPr>
      </w:pPr>
    </w:p>
    <w:p w14:paraId="7B0D2CDC" w14:textId="02A09487"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Proiect</w:t>
      </w:r>
      <w:r w:rsidRPr="003147D5">
        <w:rPr>
          <w:rFonts w:asciiTheme="minorHAnsi" w:hAnsiTheme="minorHAnsi" w:cstheme="minorHAnsi"/>
          <w:sz w:val="24"/>
          <w:szCs w:val="24"/>
        </w:rPr>
        <w:t xml:space="preserve"> – </w:t>
      </w:r>
      <w:r w:rsidR="006A6A07" w:rsidRPr="006A6A07">
        <w:rPr>
          <w:rFonts w:asciiTheme="minorHAnsi" w:hAnsiTheme="minorHAnsi" w:cstheme="minorHAnsi"/>
          <w:sz w:val="24"/>
          <w:szCs w:val="24"/>
        </w:rPr>
        <w:t>ansamblu de activități și acțiuni care sunt cuprinse într-o cerere de finanțare depusă în cadrul unui apel de proiecte și care este supusă procedurilor de evaluare, selecție și contractare sau pentru care se încheie un contract de finanțare</w:t>
      </w:r>
      <w:r w:rsidRPr="003147D5">
        <w:rPr>
          <w:rFonts w:asciiTheme="minorHAnsi" w:hAnsiTheme="minorHAnsi" w:cstheme="minorHAnsi"/>
          <w:sz w:val="24"/>
          <w:szCs w:val="24"/>
        </w:rPr>
        <w:t>;</w:t>
      </w:r>
    </w:p>
    <w:p w14:paraId="49675E33" w14:textId="77777777" w:rsidR="006C63DE" w:rsidRDefault="006C63DE" w:rsidP="008E68AA">
      <w:pPr>
        <w:pStyle w:val="ListParagraph"/>
        <w:spacing w:before="0" w:after="0"/>
        <w:ind w:left="0"/>
        <w:jc w:val="both"/>
        <w:rPr>
          <w:rFonts w:asciiTheme="minorHAnsi" w:hAnsiTheme="minorHAnsi" w:cstheme="minorHAnsi"/>
          <w:sz w:val="24"/>
          <w:szCs w:val="24"/>
        </w:rPr>
      </w:pPr>
    </w:p>
    <w:p w14:paraId="45CFCDFE"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cu lucrări</w:t>
      </w:r>
      <w:r>
        <w:rPr>
          <w:rFonts w:asciiTheme="minorHAnsi" w:hAnsiTheme="minorHAnsi" w:cstheme="minorHAnsi"/>
          <w:bCs/>
          <w:i/>
          <w:iCs/>
          <w:sz w:val="24"/>
          <w:szCs w:val="24"/>
        </w:rPr>
        <w:t xml:space="preserve"> </w:t>
      </w:r>
      <w:r w:rsidRPr="003147D5">
        <w:rPr>
          <w:rFonts w:asciiTheme="minorHAnsi" w:hAnsiTheme="minorHAnsi" w:cstheme="minorHAnsi"/>
          <w:bCs/>
          <w:sz w:val="24"/>
          <w:szCs w:val="24"/>
        </w:rPr>
        <w:t>-</w:t>
      </w:r>
      <w:r w:rsidRPr="003147D5">
        <w:rPr>
          <w:rFonts w:asciiTheme="minorHAnsi" w:hAnsiTheme="minorHAnsi" w:cstheme="minorHAnsi"/>
          <w:b/>
          <w:sz w:val="24"/>
          <w:szCs w:val="24"/>
        </w:rPr>
        <w:t xml:space="preserve"> </w:t>
      </w:r>
      <w:r w:rsidRPr="003147D5">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766755BE" w14:textId="77777777" w:rsidR="006C63DE" w:rsidRPr="003147D5"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fără lucrări</w:t>
      </w:r>
      <w:r w:rsidRPr="003147D5">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3147D5"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50FED0C"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Perioada de durabilitate</w:t>
      </w:r>
      <w:r w:rsidRPr="003147D5">
        <w:rPr>
          <w:rFonts w:asciiTheme="minorHAnsi" w:hAnsiTheme="minorHAnsi" w:cstheme="minorHAnsi"/>
          <w:bCs/>
          <w:sz w:val="24"/>
          <w:szCs w:val="24"/>
        </w:rPr>
        <w:t xml:space="preserve"> - </w:t>
      </w:r>
      <w:r w:rsidRPr="003147D5">
        <w:rPr>
          <w:rFonts w:asciiTheme="minorHAnsi" w:hAnsiTheme="minorHAnsi" w:cstheme="minorHAnsi"/>
          <w:sz w:val="24"/>
          <w:szCs w:val="24"/>
        </w:rPr>
        <w:t>reprezintă intervalul de timp în care beneficiarul trebuie să mențină investiția. În cadrul prezentului apel de proiecte, perioada de durabilitate este de 5 ani de la plata finală aferentă contractelor de finanțare;</w:t>
      </w:r>
    </w:p>
    <w:p w14:paraId="683EC563" w14:textId="77777777" w:rsidR="006C63DE" w:rsidRPr="003147D5" w:rsidRDefault="006C63DE" w:rsidP="008E68AA">
      <w:pPr>
        <w:pStyle w:val="ListParagraph"/>
        <w:spacing w:before="0" w:after="0"/>
        <w:ind w:left="0"/>
        <w:jc w:val="both"/>
        <w:rPr>
          <w:rFonts w:asciiTheme="minorHAnsi" w:hAnsiTheme="minorHAnsi" w:cstheme="minorHAnsi"/>
          <w:i/>
          <w:sz w:val="24"/>
          <w:szCs w:val="24"/>
        </w:rPr>
      </w:pPr>
    </w:p>
    <w:p w14:paraId="7873C0DA" w14:textId="08A3CFAD"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Solicitant</w:t>
      </w:r>
      <w:r w:rsidRPr="003147D5">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6288A769" w14:textId="77777777" w:rsidR="002D57BF" w:rsidRPr="003147D5" w:rsidRDefault="002D57BF" w:rsidP="002D57BF">
      <w:pPr>
        <w:spacing w:before="0" w:after="0"/>
        <w:jc w:val="both"/>
        <w:rPr>
          <w:rFonts w:asciiTheme="minorHAnsi" w:hAnsiTheme="minorHAnsi" w:cstheme="minorHAnsi"/>
          <w:i/>
          <w:iCs/>
          <w:sz w:val="24"/>
          <w:szCs w:val="24"/>
        </w:rPr>
      </w:pPr>
    </w:p>
    <w:p w14:paraId="347BC5E6" w14:textId="48F819BF" w:rsidR="002D57BF" w:rsidRPr="003147D5" w:rsidRDefault="002D57BF" w:rsidP="00005EF3">
      <w:pPr>
        <w:spacing w:before="0" w:after="0"/>
        <w:jc w:val="both"/>
        <w:rPr>
          <w:rFonts w:asciiTheme="minorHAnsi" w:hAnsiTheme="minorHAnsi" w:cstheme="minorHAnsi"/>
          <w:sz w:val="24"/>
          <w:szCs w:val="24"/>
        </w:rPr>
      </w:pPr>
      <w:r w:rsidRPr="003147D5">
        <w:rPr>
          <w:rFonts w:asciiTheme="minorHAnsi" w:hAnsiTheme="minorHAnsi" w:cstheme="minorHAnsi"/>
          <w:i/>
          <w:iCs/>
          <w:sz w:val="24"/>
          <w:szCs w:val="24"/>
        </w:rPr>
        <w:t>Utilizarea eficientă a resurselor</w:t>
      </w:r>
      <w:r w:rsidRPr="003147D5">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120D3723" w14:textId="5B273C7E" w:rsidR="00DE10B4" w:rsidRPr="00297225" w:rsidRDefault="00297225" w:rsidP="00B43CD9">
      <w:pPr>
        <w:pStyle w:val="Heading1"/>
        <w:numPr>
          <w:ilvl w:val="0"/>
          <w:numId w:val="48"/>
        </w:numPr>
      </w:pPr>
      <w:bookmarkStart w:id="26" w:name="_Toc137037241"/>
      <w:r w:rsidRPr="00297225">
        <w:t>ELEMENTE DE CONTEXT</w:t>
      </w:r>
      <w:bookmarkEnd w:id="26"/>
    </w:p>
    <w:p w14:paraId="2009016C" w14:textId="647039AC" w:rsidR="00DE10B4" w:rsidRPr="003147D5" w:rsidRDefault="00DE10B4" w:rsidP="00735675">
      <w:pPr>
        <w:pStyle w:val="Heading2"/>
        <w:numPr>
          <w:ilvl w:val="1"/>
          <w:numId w:val="48"/>
        </w:numPr>
      </w:pPr>
      <w:bookmarkStart w:id="27" w:name="_Toc137037242"/>
      <w:r w:rsidRPr="003147D5">
        <w:t>Informații generale PR Sud Est 2021 – 2027</w:t>
      </w:r>
      <w:bookmarkEnd w:id="27"/>
    </w:p>
    <w:p w14:paraId="14885F8F" w14:textId="77777777" w:rsidR="00B07052" w:rsidRPr="003147D5" w:rsidRDefault="00B07052" w:rsidP="008E68AA">
      <w:pPr>
        <w:pStyle w:val="Default"/>
        <w:jc w:val="both"/>
        <w:rPr>
          <w:rFonts w:asciiTheme="minorHAnsi" w:hAnsiTheme="minorHAnsi" w:cstheme="minorHAnsi"/>
          <w:bCs/>
        </w:rPr>
      </w:pPr>
    </w:p>
    <w:p w14:paraId="4EC6A3D3" w14:textId="3FF4A122" w:rsidR="00123E7E" w:rsidRPr="003147D5" w:rsidRDefault="00DE10B4" w:rsidP="008E68AA">
      <w:pPr>
        <w:pStyle w:val="Default"/>
        <w:jc w:val="both"/>
        <w:rPr>
          <w:rFonts w:asciiTheme="minorHAnsi" w:hAnsiTheme="minorHAnsi" w:cstheme="minorHAnsi"/>
          <w:bCs/>
          <w:color w:val="auto"/>
        </w:rPr>
      </w:pPr>
      <w:r w:rsidRPr="003147D5">
        <w:rPr>
          <w:rFonts w:asciiTheme="minorHAnsi" w:hAnsiTheme="minorHAnsi" w:cstheme="minorHAnsi"/>
          <w:bCs/>
        </w:rPr>
        <w:t>Programul Regional Sud-Est (PR Sud</w:t>
      </w:r>
      <w:r w:rsidR="00174D77" w:rsidRPr="003147D5">
        <w:rPr>
          <w:rFonts w:asciiTheme="minorHAnsi" w:hAnsiTheme="minorHAnsi" w:cstheme="minorHAnsi"/>
          <w:bCs/>
        </w:rPr>
        <w:t>-</w:t>
      </w:r>
      <w:r w:rsidRPr="003147D5">
        <w:rPr>
          <w:rFonts w:asciiTheme="minorHAnsi" w:hAnsiTheme="minorHAnsi" w:cstheme="minorHAnsi"/>
          <w:bCs/>
        </w:rPr>
        <w:t xml:space="preserve">Est) 2021-2027 este unul din programele </w:t>
      </w:r>
      <w:r w:rsidR="002C1A3D" w:rsidRPr="003147D5">
        <w:rPr>
          <w:rFonts w:asciiTheme="minorHAnsi" w:hAnsiTheme="minorHAnsi" w:cstheme="minorHAnsi"/>
          <w:bCs/>
        </w:rPr>
        <w:t xml:space="preserve">incluse in </w:t>
      </w:r>
      <w:r w:rsidRPr="003147D5">
        <w:rPr>
          <w:rFonts w:asciiTheme="minorHAnsi" w:hAnsiTheme="minorHAnsi" w:cstheme="minorHAnsi"/>
          <w:bCs/>
        </w:rPr>
        <w:t>Acordul</w:t>
      </w:r>
      <w:r w:rsidR="002C1A3D" w:rsidRPr="003147D5">
        <w:rPr>
          <w:rFonts w:asciiTheme="minorHAnsi" w:hAnsiTheme="minorHAnsi" w:cstheme="minorHAnsi"/>
          <w:bCs/>
        </w:rPr>
        <w:t xml:space="preserve"> </w:t>
      </w:r>
      <w:r w:rsidRPr="003147D5">
        <w:rPr>
          <w:rFonts w:asciiTheme="minorHAnsi" w:hAnsiTheme="minorHAnsi" w:cstheme="minorHAnsi"/>
          <w:bCs/>
        </w:rPr>
        <w:t xml:space="preserve">de </w:t>
      </w:r>
      <w:r w:rsidR="002C1A3D" w:rsidRPr="003147D5">
        <w:rPr>
          <w:rFonts w:asciiTheme="minorHAnsi" w:hAnsiTheme="minorHAnsi" w:cstheme="minorHAnsi"/>
          <w:bCs/>
        </w:rPr>
        <w:t>P</w:t>
      </w:r>
      <w:r w:rsidRPr="003147D5">
        <w:rPr>
          <w:rFonts w:asciiTheme="minorHAnsi" w:hAnsiTheme="minorHAnsi" w:cstheme="minorHAnsi"/>
          <w:bCs/>
        </w:rPr>
        <w:t xml:space="preserve">arteneriat 2021-2027 prin care se pot accesa fondurile europene structurale și de investiții, </w:t>
      </w:r>
      <w:r w:rsidR="00CC5F79">
        <w:rPr>
          <w:rFonts w:asciiTheme="minorHAnsi" w:hAnsiTheme="minorHAnsi" w:cstheme="minorHAnsi"/>
          <w:bCs/>
        </w:rPr>
        <w:t>î</w:t>
      </w:r>
      <w:r w:rsidRPr="003147D5">
        <w:rPr>
          <w:rFonts w:asciiTheme="minorHAnsi" w:hAnsiTheme="minorHAnsi" w:cstheme="minorHAnsi"/>
          <w:bCs/>
        </w:rPr>
        <w:t xml:space="preserve">n concret, cele </w:t>
      </w:r>
      <w:r w:rsidRPr="003147D5">
        <w:rPr>
          <w:rFonts w:asciiTheme="minorHAnsi" w:hAnsiTheme="minorHAnsi" w:cstheme="minorHAnsi"/>
          <w:bCs/>
          <w:color w:val="auto"/>
        </w:rPr>
        <w:t>provenite din Fondul European pentru Dezvoltare Regional</w:t>
      </w:r>
      <w:r w:rsidR="00CC5F79">
        <w:rPr>
          <w:rFonts w:asciiTheme="minorHAnsi" w:hAnsiTheme="minorHAnsi" w:cstheme="minorHAnsi"/>
          <w:bCs/>
          <w:color w:val="auto"/>
        </w:rPr>
        <w:t>ă</w:t>
      </w:r>
      <w:r w:rsidRPr="003147D5">
        <w:rPr>
          <w:rFonts w:asciiTheme="minorHAnsi" w:hAnsiTheme="minorHAnsi" w:cstheme="minorHAnsi"/>
          <w:bCs/>
          <w:color w:val="auto"/>
        </w:rPr>
        <w:t xml:space="preserve"> (FEDR). Programul a fost aprobat </w:t>
      </w:r>
      <w:r w:rsidR="00CA3BA9" w:rsidRPr="003147D5">
        <w:rPr>
          <w:rFonts w:asciiTheme="minorHAnsi" w:hAnsiTheme="minorHAnsi" w:cstheme="minorHAnsi"/>
          <w:bCs/>
          <w:color w:val="auto"/>
        </w:rPr>
        <w:t xml:space="preserve">prin </w:t>
      </w:r>
      <w:r w:rsidR="00123E7E" w:rsidRPr="003147D5">
        <w:rPr>
          <w:rFonts w:asciiTheme="minorHAnsi" w:hAnsiTheme="minorHAnsi" w:cstheme="minorHAnsi"/>
          <w:bCs/>
          <w:color w:val="auto"/>
        </w:rPr>
        <w:t>D</w:t>
      </w:r>
      <w:r w:rsidR="00200419" w:rsidRPr="003147D5">
        <w:rPr>
          <w:rFonts w:asciiTheme="minorHAnsi" w:hAnsiTheme="minorHAnsi" w:cstheme="minorHAnsi"/>
          <w:bCs/>
          <w:color w:val="auto"/>
        </w:rPr>
        <w:t>ecizia de punere în aplicare a Comisiei</w:t>
      </w:r>
      <w:r w:rsidR="00123E7E" w:rsidRPr="003147D5">
        <w:rPr>
          <w:rFonts w:asciiTheme="minorHAnsi" w:hAnsiTheme="minorHAnsi" w:cstheme="minorHAnsi"/>
          <w:bCs/>
          <w:color w:val="auto"/>
        </w:rPr>
        <w:t xml:space="preserve"> din 21.10.2022 de aprobare a </w:t>
      </w:r>
      <w:r w:rsidR="00174D77" w:rsidRPr="003147D5">
        <w:rPr>
          <w:rFonts w:asciiTheme="minorHAnsi" w:hAnsiTheme="minorHAnsi" w:cstheme="minorHAnsi"/>
          <w:bCs/>
          <w:color w:val="auto"/>
        </w:rPr>
        <w:t>p</w:t>
      </w:r>
      <w:r w:rsidR="00123E7E" w:rsidRPr="003147D5">
        <w:rPr>
          <w:rFonts w:asciiTheme="minorHAnsi" w:hAnsiTheme="minorHAnsi" w:cstheme="minorHAnsi"/>
          <w:bCs/>
          <w:color w:val="auto"/>
        </w:rPr>
        <w:t>rogramului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pentru sprijin din partea Fondului european de dezvoltare regională în cadrul obiectivului „Investiții pentru ocuparea forței de muncă și creștere economică” pentru regiunea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din România CCI 2021RO16RFPR003.</w:t>
      </w:r>
    </w:p>
    <w:p w14:paraId="3587BC4E" w14:textId="77777777" w:rsidR="00B07052" w:rsidRPr="003147D5" w:rsidRDefault="00B07052" w:rsidP="008E68AA">
      <w:pPr>
        <w:pStyle w:val="Default"/>
        <w:jc w:val="both"/>
        <w:rPr>
          <w:rFonts w:asciiTheme="minorHAnsi" w:hAnsiTheme="minorHAnsi" w:cstheme="minorHAnsi"/>
          <w:bCs/>
        </w:rPr>
      </w:pPr>
    </w:p>
    <w:p w14:paraId="334FD055"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Obiectivul general al PR Sud</w:t>
      </w:r>
      <w:r w:rsidR="00174D77" w:rsidRPr="003147D5">
        <w:rPr>
          <w:rFonts w:asciiTheme="minorHAnsi" w:hAnsiTheme="minorHAnsi" w:cstheme="minorHAnsi"/>
          <w:bCs/>
          <w:sz w:val="24"/>
          <w:szCs w:val="24"/>
        </w:rPr>
        <w:t>-</w:t>
      </w:r>
      <w:r w:rsidRPr="003147D5">
        <w:rPr>
          <w:rFonts w:asciiTheme="minorHAnsi" w:hAnsiTheme="minorHAnsi" w:cstheme="minorHAnsi"/>
          <w:bCs/>
          <w:sz w:val="24"/>
          <w:szCs w:val="24"/>
        </w:rPr>
        <w:t xml:space="preserve">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w:t>
      </w:r>
      <w:r w:rsidRPr="003147D5">
        <w:rPr>
          <w:rFonts w:asciiTheme="minorHAnsi" w:hAnsiTheme="minorHAnsi" w:cstheme="minorHAnsi"/>
          <w:bCs/>
          <w:sz w:val="24"/>
          <w:szCs w:val="24"/>
        </w:rPr>
        <w:lastRenderedPageBreak/>
        <w:t>dezvoltării sustenabile, prin gestionarea eficientă a resurselor, valorificarea potențialului demografic și de inovare, precum și prin asimilarea progresului tehnologic.</w:t>
      </w:r>
    </w:p>
    <w:p w14:paraId="17F8181C"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urmărește ca Regiunea de dez</w:t>
      </w:r>
      <w:r w:rsidR="00C9539A" w:rsidRPr="003147D5">
        <w:rPr>
          <w:rFonts w:asciiTheme="minorHAnsi" w:hAnsiTheme="minorHAnsi" w:cstheme="minorHAnsi"/>
          <w:bCs/>
          <w:sz w:val="24"/>
          <w:szCs w:val="24"/>
        </w:rPr>
        <w:t>v</w:t>
      </w:r>
      <w:r w:rsidRPr="003147D5">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3147D5" w:rsidRDefault="00F77B5D" w:rsidP="008E68AA">
      <w:pPr>
        <w:spacing w:before="0" w:after="0"/>
        <w:jc w:val="both"/>
        <w:rPr>
          <w:rFonts w:asciiTheme="minorHAnsi" w:hAnsiTheme="minorHAnsi" w:cstheme="minorHAnsi"/>
          <w:bCs/>
          <w:sz w:val="24"/>
          <w:szCs w:val="24"/>
        </w:rPr>
      </w:pPr>
    </w:p>
    <w:p w14:paraId="57E622AA" w14:textId="49557F11" w:rsidR="00DE10B4" w:rsidRPr="00BB0388" w:rsidRDefault="00297225" w:rsidP="00735675">
      <w:pPr>
        <w:pStyle w:val="Heading2"/>
        <w:numPr>
          <w:ilvl w:val="1"/>
          <w:numId w:val="48"/>
        </w:numPr>
      </w:pPr>
      <w:bookmarkStart w:id="28" w:name="_Toc137037243"/>
      <w:r w:rsidRPr="00BB0388">
        <w:t>Prioritatea</w:t>
      </w:r>
      <w:r w:rsidR="00BB0388" w:rsidRPr="00BB0388">
        <w:t>/</w:t>
      </w:r>
      <w:r w:rsidRPr="00BB0388">
        <w:t>Fond</w:t>
      </w:r>
      <w:r w:rsidR="00BB0388" w:rsidRPr="00BB0388">
        <w:t>/</w:t>
      </w:r>
      <w:r w:rsidR="00DE10B4" w:rsidRPr="00BB0388">
        <w:t>Obiectivul de politică</w:t>
      </w:r>
      <w:r w:rsidR="00CC5F79" w:rsidRPr="00BB0388">
        <w:t>/</w:t>
      </w:r>
      <w:r w:rsidR="00DE10B4" w:rsidRPr="00BB0388">
        <w:t>Obiectivul specific</w:t>
      </w:r>
      <w:bookmarkEnd w:id="28"/>
    </w:p>
    <w:p w14:paraId="32CCA5A8" w14:textId="77777777" w:rsidR="00B07052" w:rsidRPr="003147D5" w:rsidRDefault="00B07052" w:rsidP="008E68AA">
      <w:pPr>
        <w:spacing w:before="0" w:after="0"/>
        <w:jc w:val="both"/>
        <w:rPr>
          <w:rFonts w:asciiTheme="minorHAnsi" w:hAnsiTheme="minorHAnsi" w:cstheme="minorHAnsi"/>
          <w:b/>
          <w:sz w:val="24"/>
          <w:szCs w:val="24"/>
        </w:rPr>
      </w:pPr>
    </w:p>
    <w:p w14:paraId="0DAEEBA6" w14:textId="77777777" w:rsidR="0055592C" w:rsidRPr="0055592C" w:rsidRDefault="0055592C" w:rsidP="0055592C">
      <w:pPr>
        <w:autoSpaceDE w:val="0"/>
        <w:autoSpaceDN w:val="0"/>
        <w:adjustRightInd w:val="0"/>
        <w:spacing w:before="0" w:after="0"/>
        <w:jc w:val="both"/>
        <w:rPr>
          <w:rFonts w:asciiTheme="minorHAnsi" w:hAnsiTheme="minorHAnsi" w:cstheme="minorHAnsi"/>
          <w:color w:val="000000"/>
          <w:sz w:val="24"/>
          <w:szCs w:val="24"/>
        </w:rPr>
      </w:pPr>
      <w:r w:rsidRPr="0055592C">
        <w:rPr>
          <w:rFonts w:asciiTheme="minorHAnsi" w:hAnsiTheme="minorHAnsi" w:cstheme="minorHAnsi"/>
          <w:b/>
          <w:color w:val="000000"/>
          <w:sz w:val="24"/>
          <w:szCs w:val="24"/>
        </w:rPr>
        <w:t xml:space="preserve">Obiectiv de politică </w:t>
      </w:r>
      <w:r w:rsidRPr="0055592C">
        <w:rPr>
          <w:rFonts w:asciiTheme="minorHAnsi" w:hAnsiTheme="minorHAnsi" w:cstheme="minorHAnsi"/>
          <w:b/>
          <w:bCs/>
          <w:color w:val="000000"/>
          <w:sz w:val="24"/>
          <w:szCs w:val="24"/>
        </w:rPr>
        <w:t>4</w:t>
      </w:r>
      <w:r w:rsidRPr="0055592C">
        <w:rPr>
          <w:rFonts w:asciiTheme="minorHAnsi" w:hAnsiTheme="minorHAnsi" w:cstheme="minorHAnsi"/>
          <w:color w:val="000000"/>
          <w:sz w:val="24"/>
          <w:szCs w:val="24"/>
        </w:rPr>
        <w:t xml:space="preserve"> - O Europă mai socială și mai favorabilă incluziunii, prin implementarea Pilonului european al drepturilor sociale </w:t>
      </w:r>
    </w:p>
    <w:p w14:paraId="6FFBE5F6" w14:textId="1B2FA3E3" w:rsidR="00B07052" w:rsidRPr="003147D5" w:rsidRDefault="00B07052" w:rsidP="008E68AA">
      <w:pPr>
        <w:spacing w:before="0" w:after="0"/>
        <w:jc w:val="both"/>
        <w:rPr>
          <w:rFonts w:asciiTheme="minorHAnsi" w:hAnsiTheme="minorHAnsi" w:cstheme="minorHAnsi"/>
          <w:sz w:val="24"/>
          <w:szCs w:val="24"/>
        </w:rPr>
      </w:pPr>
    </w:p>
    <w:p w14:paraId="2DB1F698" w14:textId="3E7DDCB1" w:rsidR="00B07052" w:rsidRPr="003147D5" w:rsidRDefault="0055592C" w:rsidP="008E68AA">
      <w:pPr>
        <w:spacing w:before="0" w:after="0"/>
        <w:jc w:val="both"/>
        <w:rPr>
          <w:rFonts w:asciiTheme="minorHAnsi" w:hAnsiTheme="minorHAnsi" w:cstheme="minorHAnsi"/>
          <w:sz w:val="24"/>
          <w:szCs w:val="24"/>
        </w:rPr>
      </w:pPr>
      <w:r w:rsidRPr="0055592C">
        <w:rPr>
          <w:rFonts w:asciiTheme="minorHAnsi" w:hAnsiTheme="minorHAnsi" w:cstheme="minorHAnsi"/>
          <w:b/>
          <w:sz w:val="24"/>
          <w:szCs w:val="24"/>
        </w:rPr>
        <w:t>Prioritatea 5 - O regiune educată</w:t>
      </w:r>
    </w:p>
    <w:p w14:paraId="1F4DF22C"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Obiectiv Specific 2.1</w:t>
      </w:r>
      <w:r w:rsidRPr="003147D5">
        <w:rPr>
          <w:rFonts w:asciiTheme="minorHAnsi" w:hAnsiTheme="minorHAnsi" w:cstheme="minorHAnsi"/>
          <w:sz w:val="24"/>
          <w:szCs w:val="24"/>
        </w:rPr>
        <w:t xml:space="preserve"> - Promovarea eficienței energetice și reducerea emisiilor de gaze cu efect de seră </w:t>
      </w:r>
    </w:p>
    <w:p w14:paraId="0C504A5E" w14:textId="43FB6D0C" w:rsidR="00B07052" w:rsidRPr="003147D5" w:rsidRDefault="0055592C" w:rsidP="008E68AA">
      <w:pPr>
        <w:spacing w:before="0" w:after="0"/>
        <w:jc w:val="both"/>
        <w:rPr>
          <w:rFonts w:asciiTheme="minorHAnsi" w:hAnsiTheme="minorHAnsi" w:cstheme="minorHAnsi"/>
          <w:sz w:val="24"/>
          <w:szCs w:val="24"/>
        </w:rPr>
      </w:pPr>
      <w:r w:rsidRPr="0055592C">
        <w:rPr>
          <w:rFonts w:asciiTheme="minorHAnsi" w:hAnsiTheme="minorHAnsi" w:cstheme="minorHAnsi"/>
          <w:b/>
          <w:bCs/>
          <w:sz w:val="24"/>
          <w:szCs w:val="24"/>
        </w:rPr>
        <w:t xml:space="preserve">Obiectiv Specific RSO4.2. - </w:t>
      </w:r>
      <w:r w:rsidRPr="0055592C">
        <w:rPr>
          <w:rFonts w:asciiTheme="minorHAnsi" w:hAnsiTheme="minorHAnsi" w:cstheme="minorHAnsi"/>
          <w:bCs/>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08D526A1" w14:textId="40205A46" w:rsidR="00106872" w:rsidRPr="00106872" w:rsidRDefault="0055592C" w:rsidP="00106872">
      <w:pPr>
        <w:spacing w:before="0" w:after="0"/>
        <w:jc w:val="both"/>
        <w:rPr>
          <w:rFonts w:asciiTheme="minorHAnsi" w:eastAsiaTheme="minorHAnsi" w:hAnsiTheme="minorHAnsi" w:cstheme="minorHAnsi"/>
          <w:iCs/>
          <w:color w:val="000000" w:themeColor="text1"/>
          <w:sz w:val="24"/>
          <w:szCs w:val="24"/>
        </w:rPr>
      </w:pPr>
      <w:r w:rsidRPr="0055592C">
        <w:rPr>
          <w:rFonts w:asciiTheme="minorHAnsi" w:eastAsiaTheme="minorHAnsi" w:hAnsiTheme="minorHAnsi" w:cstheme="minorHAnsi"/>
          <w:b/>
          <w:bCs/>
          <w:iCs/>
          <w:color w:val="000000" w:themeColor="text1"/>
          <w:sz w:val="24"/>
          <w:szCs w:val="24"/>
        </w:rPr>
        <w:t xml:space="preserve">Acțiunea 5.1 - </w:t>
      </w:r>
      <w:r w:rsidRPr="0055592C">
        <w:rPr>
          <w:rFonts w:asciiTheme="minorHAnsi" w:eastAsiaTheme="minorHAnsi" w:hAnsiTheme="minorHAnsi" w:cstheme="minorHAnsi"/>
          <w:bCs/>
          <w:iCs/>
          <w:color w:val="000000" w:themeColor="text1"/>
          <w:sz w:val="24"/>
          <w:szCs w:val="24"/>
        </w:rPr>
        <w:t>Dezvoltarea infrastructurii educaționale la nivelul învățământului preșcolar</w:t>
      </w:r>
    </w:p>
    <w:p w14:paraId="16CB55D4" w14:textId="77777777" w:rsidR="00F00E47" w:rsidRPr="003147D5" w:rsidRDefault="00F00E47" w:rsidP="008E68AA">
      <w:pPr>
        <w:spacing w:before="0" w:after="0"/>
        <w:jc w:val="both"/>
        <w:rPr>
          <w:rFonts w:asciiTheme="minorHAnsi" w:eastAsia="SimSun" w:hAnsiTheme="minorHAnsi" w:cstheme="minorHAnsi"/>
          <w:sz w:val="24"/>
          <w:szCs w:val="24"/>
        </w:rPr>
      </w:pPr>
    </w:p>
    <w:p w14:paraId="1D5862BD" w14:textId="54DCBE1D" w:rsidR="00CC5F79" w:rsidRDefault="00DE10B4" w:rsidP="00735675">
      <w:pPr>
        <w:pStyle w:val="Heading2"/>
        <w:numPr>
          <w:ilvl w:val="1"/>
          <w:numId w:val="48"/>
        </w:numPr>
      </w:pPr>
      <w:bookmarkStart w:id="29" w:name="_Toc137037244"/>
      <w:r w:rsidRPr="008D04FF">
        <w:t xml:space="preserve">Reglementări europene și naționale, </w:t>
      </w:r>
      <w:r w:rsidR="00297225" w:rsidRPr="008D04FF">
        <w:t xml:space="preserve">cadru strategic, </w:t>
      </w:r>
      <w:r w:rsidRPr="008D04FF">
        <w:t>documente programatice</w:t>
      </w:r>
      <w:r w:rsidR="00A03B86" w:rsidRPr="008D04FF">
        <w:t xml:space="preserve"> </w:t>
      </w:r>
      <w:r w:rsidR="00297225" w:rsidRPr="008D04FF">
        <w:t>aplicabile</w:t>
      </w:r>
      <w:bookmarkEnd w:id="29"/>
    </w:p>
    <w:p w14:paraId="265D25FC" w14:textId="503BB33F" w:rsidR="00B560C3" w:rsidRPr="003147D5" w:rsidRDefault="00B560C3"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elaborarea cererilor de finanțare aferente acest</w:t>
      </w:r>
      <w:r w:rsidR="00E57F6F" w:rsidRPr="003147D5">
        <w:rPr>
          <w:rFonts w:asciiTheme="minorHAnsi" w:hAnsiTheme="minorHAnsi" w:cstheme="minorHAnsi"/>
          <w:sz w:val="24"/>
          <w:szCs w:val="24"/>
        </w:rPr>
        <w:t>or</w:t>
      </w:r>
      <w:r w:rsidRPr="003147D5">
        <w:rPr>
          <w:rFonts w:asciiTheme="minorHAnsi" w:hAnsiTheme="minorHAnsi" w:cstheme="minorHAnsi"/>
          <w:sz w:val="24"/>
          <w:szCs w:val="24"/>
        </w:rPr>
        <w:t xml:space="preserve"> apel</w:t>
      </w:r>
      <w:r w:rsidR="00E57F6F" w:rsidRPr="003147D5">
        <w:rPr>
          <w:rFonts w:asciiTheme="minorHAnsi" w:hAnsiTheme="minorHAnsi" w:cstheme="minorHAnsi"/>
          <w:sz w:val="24"/>
          <w:szCs w:val="24"/>
        </w:rPr>
        <w:t>uri</w:t>
      </w:r>
      <w:r w:rsidRPr="003147D5">
        <w:rPr>
          <w:rFonts w:asciiTheme="minorHAnsi" w:hAnsiTheme="minorHAnsi" w:cstheme="minorHAnsi"/>
          <w:sz w:val="24"/>
          <w:szCs w:val="24"/>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3147D5" w:rsidRDefault="00B07052" w:rsidP="008E68AA">
      <w:pPr>
        <w:spacing w:before="0" w:after="0"/>
        <w:jc w:val="both"/>
        <w:rPr>
          <w:rFonts w:asciiTheme="minorHAnsi" w:hAnsiTheme="minorHAnsi" w:cstheme="minorHAnsi"/>
          <w:sz w:val="24"/>
          <w:szCs w:val="24"/>
        </w:rPr>
      </w:pPr>
    </w:p>
    <w:p w14:paraId="7D094B9A" w14:textId="247266AA" w:rsidR="00F77B5D" w:rsidRPr="003147D5" w:rsidRDefault="00F77B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A. Regulamente/reglement</w:t>
      </w:r>
      <w:r w:rsidR="00A90FAC">
        <w:rPr>
          <w:rFonts w:asciiTheme="minorHAnsi" w:hAnsiTheme="minorHAnsi" w:cstheme="minorHAnsi"/>
          <w:b/>
          <w:bCs/>
          <w:color w:val="000000"/>
          <w:sz w:val="24"/>
          <w:szCs w:val="24"/>
          <w:lang w:eastAsia="en-GB"/>
        </w:rPr>
        <w:t>ă</w:t>
      </w:r>
      <w:r w:rsidRPr="003147D5">
        <w:rPr>
          <w:rFonts w:asciiTheme="minorHAnsi" w:hAnsiTheme="minorHAnsi" w:cstheme="minorHAnsi"/>
          <w:b/>
          <w:bCs/>
          <w:color w:val="000000"/>
          <w:sz w:val="24"/>
          <w:szCs w:val="24"/>
          <w:lang w:eastAsia="en-GB"/>
        </w:rPr>
        <w:t xml:space="preserve">ri europene: </w:t>
      </w:r>
    </w:p>
    <w:p w14:paraId="68A64369" w14:textId="49DB05C4" w:rsidR="00F77B5D" w:rsidRPr="003147D5" w:rsidRDefault="00F77B5D" w:rsidP="00792285">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w:t>
      </w:r>
      <w:r w:rsidR="00FB267A">
        <w:rPr>
          <w:rFonts w:asciiTheme="minorHAnsi" w:hAnsiTheme="minorHAnsi" w:cstheme="minorHAnsi"/>
          <w:color w:val="000000"/>
          <w:sz w:val="24"/>
          <w:szCs w:val="24"/>
          <w:lang w:eastAsia="en-GB"/>
        </w:rPr>
        <w:t xml:space="preserve">nr. </w:t>
      </w:r>
      <w:r w:rsidR="001768B1" w:rsidRPr="001768B1">
        <w:rPr>
          <w:rFonts w:asciiTheme="minorHAnsi" w:hAnsiTheme="minorHAnsi" w:cstheme="minorHAnsi"/>
          <w:sz w:val="24"/>
          <w:szCs w:val="24"/>
          <w:lang w:eastAsia="en-GB"/>
        </w:rPr>
        <w:t>2021/1060</w:t>
      </w:r>
      <w:r w:rsidRPr="001768B1">
        <w:rPr>
          <w:rFonts w:asciiTheme="minorHAnsi" w:hAnsiTheme="minorHAnsi" w:cstheme="minorHAnsi"/>
          <w:sz w:val="24"/>
          <w:szCs w:val="24"/>
          <w:lang w:eastAsia="en-GB"/>
        </w:rPr>
        <w:t xml:space="preserve"> </w:t>
      </w:r>
      <w:r w:rsidRPr="003147D5">
        <w:rPr>
          <w:rFonts w:asciiTheme="minorHAnsi" w:hAnsiTheme="minorHAnsi" w:cstheme="minorHAnsi"/>
          <w:color w:val="000000"/>
          <w:sz w:val="24"/>
          <w:szCs w:val="24"/>
          <w:lang w:eastAsia="en-GB"/>
        </w:rPr>
        <w:t>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272372">
        <w:rPr>
          <w:rFonts w:asciiTheme="minorHAnsi" w:hAnsiTheme="minorHAnsi" w:cstheme="minorHAnsi"/>
          <w:color w:val="000000"/>
          <w:sz w:val="24"/>
          <w:szCs w:val="24"/>
          <w:lang w:eastAsia="en-GB"/>
        </w:rPr>
        <w:t xml:space="preserve">, </w:t>
      </w:r>
      <w:r w:rsidR="00272372" w:rsidRPr="00272372">
        <w:rPr>
          <w:rFonts w:asciiTheme="minorHAnsi" w:hAnsiTheme="minorHAnsi" w:cstheme="minorHAnsi"/>
          <w:sz w:val="24"/>
          <w:szCs w:val="24"/>
          <w:lang w:eastAsia="en-GB"/>
        </w:rPr>
        <w:t>cu modificările și completările ulterioare;</w:t>
      </w:r>
    </w:p>
    <w:p w14:paraId="4D7505B6" w14:textId="64C3D15D" w:rsidR="00F77B5D" w:rsidRPr="003147D5" w:rsidRDefault="00F77B5D" w:rsidP="00792285">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2021/1058 al Parlamentului European și al Consiliului din 24 iunie 2021 privind Fondul european de dezvoltare regională și Fondul de coeziune</w:t>
      </w:r>
      <w:r w:rsidR="005921B1">
        <w:rPr>
          <w:rFonts w:asciiTheme="minorHAnsi" w:hAnsiTheme="minorHAnsi" w:cstheme="minorHAnsi"/>
          <w:color w:val="000000"/>
          <w:sz w:val="24"/>
          <w:szCs w:val="24"/>
          <w:lang w:eastAsia="en-GB"/>
        </w:rPr>
        <w:t xml:space="preserve">, </w:t>
      </w:r>
      <w:r w:rsidR="005921B1" w:rsidRPr="005921B1">
        <w:rPr>
          <w:rFonts w:asciiTheme="minorHAnsi" w:hAnsiTheme="minorHAnsi" w:cstheme="minorHAnsi"/>
          <w:sz w:val="24"/>
          <w:szCs w:val="24"/>
          <w:lang w:eastAsia="en-GB"/>
        </w:rPr>
        <w:t>cu modificările și completările ulterioare</w:t>
      </w:r>
      <w:r w:rsidRPr="005921B1">
        <w:rPr>
          <w:rFonts w:asciiTheme="minorHAnsi" w:hAnsiTheme="minorHAnsi" w:cstheme="minorHAnsi"/>
          <w:sz w:val="24"/>
          <w:szCs w:val="24"/>
          <w:lang w:eastAsia="en-GB"/>
        </w:rPr>
        <w:t xml:space="preserve">; </w:t>
      </w:r>
    </w:p>
    <w:p w14:paraId="1D68E68B" w14:textId="50DFAC8F" w:rsidR="00F77B5D" w:rsidRPr="003147D5" w:rsidRDefault="00F77B5D" w:rsidP="00792285">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Regulamentul Consiliului (CE, EURATOM) nr. 2988/1995 privind protecția intereselor financiare ale Comunităților Europene, cu modificările și completările ulterioare; </w:t>
      </w:r>
    </w:p>
    <w:p w14:paraId="5C612AA7" w14:textId="28FDC315" w:rsidR="00F77B5D" w:rsidRPr="003147D5" w:rsidRDefault="00F77B5D" w:rsidP="00792285">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1046/2018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0A9B8F25" w:rsidR="00F77B5D" w:rsidRPr="003147D5" w:rsidRDefault="00F77B5D" w:rsidP="00792285">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Pr>
          <w:rFonts w:asciiTheme="minorHAnsi" w:hAnsiTheme="minorHAnsi" w:cstheme="minorHAnsi"/>
          <w:color w:val="000000"/>
          <w:sz w:val="24"/>
          <w:szCs w:val="24"/>
          <w:lang w:eastAsia="en-GB"/>
        </w:rPr>
        <w:t xml:space="preserve"> cu modificările și completările ulterioare</w:t>
      </w:r>
      <w:r w:rsidRPr="003147D5">
        <w:rPr>
          <w:rFonts w:asciiTheme="minorHAnsi" w:hAnsiTheme="minorHAnsi" w:cstheme="minorHAnsi"/>
          <w:color w:val="000000"/>
          <w:sz w:val="24"/>
          <w:szCs w:val="24"/>
          <w:lang w:eastAsia="en-GB"/>
        </w:rPr>
        <w:t xml:space="preserve">; </w:t>
      </w:r>
    </w:p>
    <w:p w14:paraId="30F8CC34" w14:textId="4A845654" w:rsidR="00F77B5D" w:rsidRPr="003147D5" w:rsidRDefault="00266FAE" w:rsidP="00792285">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7430CC">
        <w:rPr>
          <w:rFonts w:asciiTheme="minorHAnsi" w:hAnsiTheme="minorHAnsi"/>
          <w:sz w:val="24"/>
          <w:szCs w:val="24"/>
        </w:rPr>
        <w:t>R</w:t>
      </w:r>
      <w:r>
        <w:rPr>
          <w:rFonts w:asciiTheme="minorHAnsi" w:hAnsiTheme="minorHAnsi"/>
          <w:sz w:val="24"/>
          <w:szCs w:val="24"/>
        </w:rPr>
        <w:t>egulamentul</w:t>
      </w:r>
      <w:r w:rsidRPr="007430CC">
        <w:rPr>
          <w:rFonts w:asciiTheme="minorHAnsi" w:hAnsiTheme="minorHAnsi"/>
          <w:sz w:val="24"/>
          <w:szCs w:val="24"/>
        </w:rPr>
        <w:t xml:space="preserve"> (UE) 2020/852 </w:t>
      </w:r>
      <w:r>
        <w:rPr>
          <w:rFonts w:asciiTheme="minorHAnsi" w:hAnsiTheme="minorHAnsi"/>
          <w:sz w:val="24"/>
          <w:szCs w:val="24"/>
        </w:rPr>
        <w:t>al Parlamentului Europeanși al Consiliului</w:t>
      </w:r>
      <w:r w:rsidRPr="007430CC">
        <w:rPr>
          <w:rFonts w:asciiTheme="minorHAnsi" w:hAnsiTheme="minorHAnsi"/>
          <w:sz w:val="24"/>
          <w:szCs w:val="24"/>
        </w:rPr>
        <w:t xml:space="preserve"> din 18 iunie 2020 privind instituirea unui cadru care să faciliteze investițiile durabile și de modificare a Regulamentului (UE) 2019/2088, </w:t>
      </w:r>
      <w:r w:rsidRPr="007430CC">
        <w:rPr>
          <w:rFonts w:asciiTheme="minorHAnsi" w:hAnsiTheme="minorHAnsi" w:cstheme="minorHAnsi"/>
          <w:color w:val="000000"/>
          <w:sz w:val="24"/>
          <w:szCs w:val="24"/>
          <w:lang w:eastAsia="en-GB"/>
        </w:rPr>
        <w:t>cu modificările și completările ulterioare</w:t>
      </w:r>
      <w:r w:rsidR="00F77B5D" w:rsidRPr="003147D5">
        <w:rPr>
          <w:rFonts w:asciiTheme="minorHAnsi" w:hAnsiTheme="minorHAnsi" w:cstheme="minorHAnsi"/>
          <w:color w:val="000000"/>
          <w:sz w:val="24"/>
          <w:szCs w:val="24"/>
          <w:lang w:eastAsia="en-GB"/>
        </w:rPr>
        <w:t xml:space="preserve">; </w:t>
      </w:r>
    </w:p>
    <w:p w14:paraId="53BEA96D" w14:textId="7F9916F6" w:rsidR="00F77B5D" w:rsidRPr="003147D5" w:rsidRDefault="00F77B5D" w:rsidP="00792285">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Comunicarea Comisiei C (2021) 1054 final din 12 februarie 2021. Orientări tehnice privind aplicarea principiului de „a nu prejudicia în mod semnificativ” în temeiul Regulamentului privind Mecanismul de redresare și reziliență</w:t>
      </w:r>
      <w:r w:rsidR="005921B1">
        <w:rPr>
          <w:rFonts w:asciiTheme="minorHAnsi" w:hAnsiTheme="minorHAnsi" w:cstheme="minorHAnsi"/>
          <w:color w:val="000000"/>
          <w:sz w:val="24"/>
          <w:szCs w:val="24"/>
          <w:lang w:eastAsia="en-GB"/>
        </w:rPr>
        <w:t xml:space="preserve">, </w:t>
      </w:r>
      <w:r w:rsidR="005921B1" w:rsidRPr="005921B1">
        <w:rPr>
          <w:rFonts w:asciiTheme="minorHAnsi" w:hAnsiTheme="minorHAnsi" w:cstheme="minorHAnsi"/>
          <w:sz w:val="24"/>
          <w:szCs w:val="24"/>
          <w:lang w:eastAsia="en-GB"/>
        </w:rPr>
        <w:t>cu modificările și completările ulterioare</w:t>
      </w:r>
      <w:r w:rsidRPr="003147D5">
        <w:rPr>
          <w:rFonts w:asciiTheme="minorHAnsi" w:hAnsiTheme="minorHAnsi" w:cstheme="minorHAnsi"/>
          <w:color w:val="000000"/>
          <w:sz w:val="24"/>
          <w:szCs w:val="24"/>
          <w:lang w:eastAsia="en-GB"/>
        </w:rPr>
        <w:t xml:space="preserve">; </w:t>
      </w:r>
    </w:p>
    <w:p w14:paraId="54769FD3" w14:textId="3A16BE6A" w:rsidR="00F77B5D" w:rsidRPr="003147D5" w:rsidRDefault="00F77B5D" w:rsidP="00792285">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Comunicarea Comisiei (2021/C 373/01) - Orientări tehnice referitoare la imunizarea infrastructurii la schimbările climatice în perioada 2021-2027</w:t>
      </w:r>
      <w:r w:rsidR="00F16ED2">
        <w:rPr>
          <w:rFonts w:asciiTheme="minorHAnsi" w:hAnsiTheme="minorHAnsi" w:cstheme="minorHAnsi"/>
          <w:color w:val="000000"/>
          <w:sz w:val="24"/>
          <w:szCs w:val="24"/>
          <w:lang w:eastAsia="en-GB"/>
        </w:rPr>
        <w:t xml:space="preserve">, </w:t>
      </w:r>
      <w:r w:rsidR="00F16ED2" w:rsidRPr="00F16ED2">
        <w:rPr>
          <w:rFonts w:asciiTheme="minorHAnsi" w:hAnsiTheme="minorHAnsi" w:cstheme="minorHAnsi"/>
          <w:sz w:val="24"/>
          <w:szCs w:val="24"/>
          <w:lang w:eastAsia="en-GB"/>
        </w:rPr>
        <w:t>cu modificările și completările ulterioare</w:t>
      </w:r>
      <w:r w:rsidRPr="003147D5">
        <w:rPr>
          <w:rFonts w:asciiTheme="minorHAnsi" w:hAnsiTheme="minorHAnsi" w:cstheme="minorHAnsi"/>
          <w:color w:val="000000"/>
          <w:sz w:val="24"/>
          <w:szCs w:val="24"/>
          <w:lang w:eastAsia="en-GB"/>
        </w:rPr>
        <w:t xml:space="preserve">; </w:t>
      </w:r>
    </w:p>
    <w:p w14:paraId="36849EAA" w14:textId="0E5331E9" w:rsidR="00F77B5D" w:rsidRPr="003147D5" w:rsidRDefault="00F77B5D" w:rsidP="00792285">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Directiva (UE) 2018/2001 a Parlamentului European și a Consiliului din 11 decembrie 2018 privind promovarea utilizării energiei din surse regenerabile</w:t>
      </w:r>
      <w:r w:rsidR="00614B9C">
        <w:rPr>
          <w:rFonts w:asciiTheme="minorHAnsi" w:hAnsiTheme="minorHAnsi" w:cstheme="minorHAnsi"/>
          <w:sz w:val="24"/>
          <w:szCs w:val="24"/>
          <w:lang w:eastAsia="en-GB"/>
        </w:rPr>
        <w:t xml:space="preserve">, </w:t>
      </w:r>
      <w:r w:rsidR="00614B9C" w:rsidRPr="00614B9C">
        <w:rPr>
          <w:rFonts w:asciiTheme="minorHAnsi" w:hAnsiTheme="minorHAnsi" w:cstheme="minorHAnsi"/>
          <w:sz w:val="24"/>
          <w:szCs w:val="24"/>
          <w:lang w:eastAsia="en-GB"/>
        </w:rPr>
        <w:t>cu modificările și completările ulterioare</w:t>
      </w:r>
      <w:r w:rsidRPr="003147D5">
        <w:rPr>
          <w:rFonts w:asciiTheme="minorHAnsi" w:hAnsiTheme="minorHAnsi" w:cstheme="minorHAnsi"/>
          <w:sz w:val="24"/>
          <w:szCs w:val="24"/>
          <w:lang w:eastAsia="en-GB"/>
        </w:rPr>
        <w:t xml:space="preserve">; </w:t>
      </w:r>
    </w:p>
    <w:p w14:paraId="668E8C86" w14:textId="77777777" w:rsidR="00F77B5D" w:rsidRPr="003147D5"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3147D5" w:rsidRDefault="00326DB4"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B. Legislaţie naţională </w:t>
      </w:r>
      <w:r w:rsidR="00F00E47">
        <w:rPr>
          <w:rFonts w:asciiTheme="minorHAnsi" w:hAnsiTheme="minorHAnsi" w:cstheme="minorHAnsi"/>
          <w:b/>
          <w:bCs/>
          <w:color w:val="000000"/>
          <w:sz w:val="24"/>
          <w:szCs w:val="24"/>
          <w:lang w:eastAsia="en-GB"/>
        </w:rPr>
        <w:t>(cu modificările și completările ulterioare)</w:t>
      </w:r>
    </w:p>
    <w:p w14:paraId="50420DB4" w14:textId="77777777" w:rsidR="002E2A10" w:rsidRPr="00070010" w:rsidRDefault="002E2A10" w:rsidP="00792285">
      <w:pPr>
        <w:pStyle w:val="ListParagraph"/>
        <w:numPr>
          <w:ilvl w:val="0"/>
          <w:numId w:val="8"/>
        </w:numPr>
        <w:jc w:val="both"/>
        <w:rPr>
          <w:rFonts w:asciiTheme="minorHAnsi" w:eastAsia="Times New Roman" w:hAnsiTheme="minorHAnsi" w:cs="Times New Roman"/>
          <w:sz w:val="24"/>
          <w:szCs w:val="24"/>
          <w:lang w:val="en-GB" w:eastAsia="en-GB"/>
        </w:rPr>
      </w:pPr>
      <w:r w:rsidRPr="00070010">
        <w:rPr>
          <w:rFonts w:asciiTheme="minorHAnsi" w:eastAsia="Times New Roman" w:hAnsiTheme="minorHAnsi" w:cs="Times New Roman"/>
          <w:sz w:val="24"/>
          <w:szCs w:val="24"/>
          <w:lang w:val="en-GB" w:eastAsia="en-GB"/>
        </w:rPr>
        <w:t>LEGEA educaţiei naţionale nr. 1 din 5 ianuarie 2011;</w:t>
      </w:r>
    </w:p>
    <w:p w14:paraId="04812E88" w14:textId="60570FB4" w:rsidR="002E2A10" w:rsidRPr="00070010" w:rsidRDefault="002E2A10" w:rsidP="00792285">
      <w:pPr>
        <w:pStyle w:val="ListParagraph"/>
        <w:numPr>
          <w:ilvl w:val="0"/>
          <w:numId w:val="8"/>
        </w:numPr>
        <w:jc w:val="both"/>
        <w:rPr>
          <w:rFonts w:asciiTheme="minorHAnsi" w:eastAsia="Times New Roman" w:hAnsiTheme="minorHAnsi" w:cs="Times New Roman"/>
          <w:sz w:val="24"/>
          <w:szCs w:val="24"/>
          <w:lang w:val="en-GB" w:eastAsia="en-GB"/>
        </w:rPr>
      </w:pPr>
      <w:r w:rsidRPr="00070010">
        <w:rPr>
          <w:rFonts w:asciiTheme="minorHAnsi" w:eastAsia="Times New Roman" w:hAnsiTheme="minorHAnsi" w:cs="Times New Roman"/>
          <w:sz w:val="24"/>
          <w:szCs w:val="24"/>
          <w:lang w:val="en-GB" w:eastAsia="en-GB"/>
        </w:rPr>
        <w:t>LEGEA nr. 248 din 28 octombrie 2015 privind stimularea participării în învăţământul preşcolar a copiilor provenind din familii defavorizate</w:t>
      </w:r>
      <w:r w:rsidR="00647BCA">
        <w:rPr>
          <w:rFonts w:asciiTheme="minorHAnsi" w:eastAsia="Times New Roman" w:hAnsiTheme="minorHAnsi" w:cs="Times New Roman"/>
          <w:sz w:val="24"/>
          <w:szCs w:val="24"/>
          <w:lang w:val="en-GB" w:eastAsia="en-GB"/>
        </w:rPr>
        <w:t>, republicata</w:t>
      </w:r>
      <w:r w:rsidRPr="00070010">
        <w:rPr>
          <w:rFonts w:asciiTheme="minorHAnsi" w:eastAsia="Times New Roman" w:hAnsiTheme="minorHAnsi" w:cs="Times New Roman"/>
          <w:sz w:val="24"/>
          <w:szCs w:val="24"/>
          <w:lang w:val="en-GB" w:eastAsia="en-GB"/>
        </w:rPr>
        <w:t>;</w:t>
      </w:r>
    </w:p>
    <w:p w14:paraId="212727E6" w14:textId="20E3C2E1" w:rsidR="002E2A10" w:rsidRPr="00070010" w:rsidRDefault="002E2A10" w:rsidP="00792285">
      <w:pPr>
        <w:numPr>
          <w:ilvl w:val="0"/>
          <w:numId w:val="8"/>
        </w:numPr>
        <w:autoSpaceDE w:val="0"/>
        <w:autoSpaceDN w:val="0"/>
        <w:adjustRightInd w:val="0"/>
        <w:spacing w:before="0" w:after="0"/>
        <w:jc w:val="both"/>
        <w:rPr>
          <w:rFonts w:asciiTheme="minorHAnsi" w:eastAsia="Times New Roman" w:hAnsiTheme="minorHAnsi" w:cs="Times New Roman"/>
          <w:sz w:val="24"/>
          <w:szCs w:val="24"/>
          <w:lang w:val="en-GB" w:eastAsia="en-GB"/>
        </w:rPr>
      </w:pPr>
      <w:r w:rsidRPr="00070010">
        <w:rPr>
          <w:rFonts w:asciiTheme="minorHAnsi" w:eastAsia="Times New Roman" w:hAnsiTheme="minorHAnsi" w:cs="Times New Roman"/>
          <w:sz w:val="24"/>
          <w:szCs w:val="24"/>
          <w:lang w:val="en-GB" w:eastAsia="en-GB"/>
        </w:rPr>
        <w:t>HOTĂRÂRE</w:t>
      </w:r>
      <w:r w:rsidR="00635D9B">
        <w:rPr>
          <w:rFonts w:asciiTheme="minorHAnsi" w:eastAsia="Times New Roman" w:hAnsiTheme="minorHAnsi" w:cs="Times New Roman"/>
          <w:sz w:val="24"/>
          <w:szCs w:val="24"/>
          <w:lang w:val="en-GB" w:eastAsia="en-GB"/>
        </w:rPr>
        <w:t>A</w:t>
      </w:r>
      <w:r w:rsidRPr="00070010">
        <w:rPr>
          <w:rFonts w:asciiTheme="minorHAnsi" w:eastAsia="Times New Roman" w:hAnsiTheme="minorHAnsi" w:cs="Times New Roman"/>
          <w:sz w:val="24"/>
          <w:szCs w:val="24"/>
          <w:lang w:val="en-GB" w:eastAsia="en-GB"/>
        </w:rPr>
        <w:t xml:space="preserve"> nr. 391 din 31 martie 2021 pentru modificarea şi completarea Normelor metodologice de aplicare a prevederilor Legii nr. 248/2015 privind stimularea participării în învăţământul preşcolar a copiilor provenind din familii defavorizate şi a procedurii de acordare a tichetelor sociale pentru grădiniţă, aprobate prin Hotărârea Guvernului nr. 15/2016;</w:t>
      </w:r>
    </w:p>
    <w:p w14:paraId="12168E00" w14:textId="5CB7F253" w:rsidR="008851AF" w:rsidRDefault="008851AF"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8851AF">
        <w:rPr>
          <w:rFonts w:asciiTheme="minorHAnsi" w:hAnsiTheme="minorHAnsi" w:cstheme="minorHAnsi"/>
          <w:color w:val="000000"/>
          <w:sz w:val="24"/>
          <w:szCs w:val="24"/>
          <w:lang w:eastAsia="en-GB"/>
        </w:rPr>
        <w:t>HOTĂRÂRE</w:t>
      </w:r>
      <w:r w:rsidR="00635D9B">
        <w:rPr>
          <w:rFonts w:asciiTheme="minorHAnsi" w:hAnsiTheme="minorHAnsi" w:cstheme="minorHAnsi"/>
          <w:color w:val="000000"/>
          <w:sz w:val="24"/>
          <w:szCs w:val="24"/>
          <w:lang w:eastAsia="en-GB"/>
        </w:rPr>
        <w:t>A</w:t>
      </w:r>
      <w:r w:rsidRPr="008851AF">
        <w:rPr>
          <w:rFonts w:asciiTheme="minorHAnsi" w:hAnsiTheme="minorHAnsi" w:cstheme="minorHAnsi"/>
          <w:color w:val="000000"/>
          <w:sz w:val="24"/>
          <w:szCs w:val="24"/>
          <w:lang w:eastAsia="en-GB"/>
        </w:rPr>
        <w:t xml:space="preserve"> nr. 15 din 19 ianuarie 2016 pentru aprobarea Normelor metodologice de aplicare a prevederilor Legii nr. 248/2015 privind stimularea participării în învăţământul </w:t>
      </w:r>
      <w:r w:rsidRPr="008851AF">
        <w:rPr>
          <w:rFonts w:asciiTheme="minorHAnsi" w:hAnsiTheme="minorHAnsi" w:cstheme="minorHAnsi"/>
          <w:color w:val="000000"/>
          <w:sz w:val="24"/>
          <w:szCs w:val="24"/>
          <w:lang w:eastAsia="en-GB"/>
        </w:rPr>
        <w:lastRenderedPageBreak/>
        <w:t>preşcolar a copiilor provenind din familii defavorizate şi a procedurii de acordare a tichetelor sociale pentru grădiniţă;</w:t>
      </w:r>
    </w:p>
    <w:p w14:paraId="0F4F8B8E" w14:textId="1B43972F" w:rsidR="00585445" w:rsidRPr="008851AF" w:rsidRDefault="00585445"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585445">
        <w:rPr>
          <w:rFonts w:asciiTheme="minorHAnsi" w:hAnsiTheme="minorHAnsi" w:cstheme="minorHAnsi"/>
          <w:color w:val="000000"/>
          <w:sz w:val="24"/>
          <w:szCs w:val="24"/>
          <w:lang w:eastAsia="en-GB"/>
        </w:rPr>
        <w:t>O</w:t>
      </w:r>
      <w:r w:rsidR="00635D9B">
        <w:rPr>
          <w:rFonts w:asciiTheme="minorHAnsi" w:hAnsiTheme="minorHAnsi" w:cstheme="minorHAnsi"/>
          <w:color w:val="000000"/>
          <w:sz w:val="24"/>
          <w:szCs w:val="24"/>
          <w:lang w:eastAsia="en-GB"/>
        </w:rPr>
        <w:t>RDINUL</w:t>
      </w:r>
      <w:r w:rsidRPr="00585445">
        <w:rPr>
          <w:rFonts w:asciiTheme="minorHAnsi" w:hAnsiTheme="minorHAnsi" w:cstheme="minorHAnsi"/>
          <w:color w:val="000000"/>
          <w:sz w:val="24"/>
          <w:szCs w:val="24"/>
          <w:lang w:eastAsia="en-GB"/>
        </w:rPr>
        <w:t xml:space="preserve"> nr. 4143 din 29 iunie 2022 pentru aprobarea Standardelor privind materialele de predare-învăţare în educaţia timpurie şi a Normativului de dotare minimală pentru serviciile de educaţie timpurie a copiilor de la naştere la 6 ani;</w:t>
      </w:r>
    </w:p>
    <w:p w14:paraId="5849D26D" w14:textId="17D84A06" w:rsidR="008851AF" w:rsidRPr="008851AF" w:rsidRDefault="008851AF"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8851AF">
        <w:rPr>
          <w:rFonts w:asciiTheme="minorHAnsi" w:hAnsiTheme="minorHAnsi" w:cstheme="minorHAnsi"/>
          <w:color w:val="000000"/>
          <w:sz w:val="24"/>
          <w:szCs w:val="24"/>
          <w:lang w:eastAsia="en-GB"/>
        </w:rPr>
        <w:t>HOTĂRÂRE</w:t>
      </w:r>
      <w:r w:rsidR="00635D9B">
        <w:rPr>
          <w:rFonts w:asciiTheme="minorHAnsi" w:hAnsiTheme="minorHAnsi" w:cstheme="minorHAnsi"/>
          <w:color w:val="000000"/>
          <w:sz w:val="24"/>
          <w:szCs w:val="24"/>
          <w:lang w:eastAsia="en-GB"/>
        </w:rPr>
        <w:t>A</w:t>
      </w:r>
      <w:r w:rsidRPr="008851AF">
        <w:rPr>
          <w:rFonts w:asciiTheme="minorHAnsi" w:hAnsiTheme="minorHAnsi" w:cstheme="minorHAnsi"/>
          <w:color w:val="000000"/>
          <w:sz w:val="24"/>
          <w:szCs w:val="24"/>
          <w:lang w:eastAsia="en-GB"/>
        </w:rPr>
        <w:t xml:space="preserve"> nr. 417 din 3 iunie 2015 pentru aprobarea Strategiei privind reducerea părăsirii timpurii a şcolii în România;</w:t>
      </w:r>
    </w:p>
    <w:p w14:paraId="2FF2649F" w14:textId="2A7BA60F" w:rsidR="008851AF" w:rsidRPr="008851AF" w:rsidRDefault="008851AF"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8851AF">
        <w:rPr>
          <w:rFonts w:asciiTheme="minorHAnsi" w:hAnsiTheme="minorHAnsi" w:cstheme="minorHAnsi"/>
          <w:color w:val="000000"/>
          <w:sz w:val="24"/>
          <w:szCs w:val="24"/>
          <w:lang w:eastAsia="en-GB"/>
        </w:rPr>
        <w:t>LEGE</w:t>
      </w:r>
      <w:r w:rsidR="00635D9B">
        <w:rPr>
          <w:rFonts w:asciiTheme="minorHAnsi" w:hAnsiTheme="minorHAnsi" w:cstheme="minorHAnsi"/>
          <w:color w:val="000000"/>
          <w:sz w:val="24"/>
          <w:szCs w:val="24"/>
          <w:lang w:eastAsia="en-GB"/>
        </w:rPr>
        <w:t>A</w:t>
      </w:r>
      <w:r w:rsidRPr="008851AF">
        <w:rPr>
          <w:rFonts w:asciiTheme="minorHAnsi" w:hAnsiTheme="minorHAnsi" w:cstheme="minorHAnsi"/>
          <w:color w:val="000000"/>
          <w:sz w:val="24"/>
          <w:szCs w:val="24"/>
          <w:lang w:eastAsia="en-GB"/>
        </w:rPr>
        <w:t xml:space="preserve"> nr. 272 din 21 iunie 2004 privind protecţia şi promovarea drepturilor copilului</w:t>
      </w:r>
      <w:r w:rsidR="00E42884">
        <w:rPr>
          <w:rFonts w:asciiTheme="minorHAnsi" w:hAnsiTheme="minorHAnsi" w:cstheme="minorHAnsi"/>
          <w:color w:val="000000"/>
          <w:sz w:val="24"/>
          <w:szCs w:val="24"/>
          <w:lang w:eastAsia="en-GB"/>
        </w:rPr>
        <w:t>, republicata</w:t>
      </w:r>
      <w:r w:rsidRPr="008851AF">
        <w:rPr>
          <w:rFonts w:asciiTheme="minorHAnsi" w:hAnsiTheme="minorHAnsi" w:cstheme="minorHAnsi"/>
          <w:color w:val="000000"/>
          <w:sz w:val="24"/>
          <w:szCs w:val="24"/>
          <w:lang w:eastAsia="en-GB"/>
        </w:rPr>
        <w:t>;</w:t>
      </w:r>
    </w:p>
    <w:p w14:paraId="3E48BE27" w14:textId="649E43FF" w:rsidR="008851AF" w:rsidRPr="00070010" w:rsidRDefault="008851AF" w:rsidP="00792285">
      <w:pPr>
        <w:numPr>
          <w:ilvl w:val="0"/>
          <w:numId w:val="8"/>
        </w:numPr>
        <w:autoSpaceDE w:val="0"/>
        <w:autoSpaceDN w:val="0"/>
        <w:adjustRightInd w:val="0"/>
        <w:spacing w:before="0" w:after="0"/>
        <w:jc w:val="both"/>
        <w:rPr>
          <w:rFonts w:asciiTheme="minorHAnsi" w:eastAsia="Times New Roman" w:hAnsiTheme="minorHAnsi" w:cs="Times New Roman"/>
          <w:sz w:val="24"/>
          <w:szCs w:val="24"/>
          <w:lang w:val="en-GB" w:eastAsia="en-GB"/>
        </w:rPr>
      </w:pPr>
      <w:r w:rsidRPr="00070010">
        <w:rPr>
          <w:rFonts w:asciiTheme="minorHAnsi" w:hAnsiTheme="minorHAnsi" w:cstheme="minorHAnsi"/>
          <w:sz w:val="24"/>
          <w:szCs w:val="24"/>
          <w:lang w:eastAsia="en-GB"/>
        </w:rPr>
        <w:t>LEGE</w:t>
      </w:r>
      <w:r w:rsidR="00635D9B">
        <w:rPr>
          <w:rFonts w:asciiTheme="minorHAnsi" w:hAnsiTheme="minorHAnsi" w:cstheme="minorHAnsi"/>
          <w:sz w:val="24"/>
          <w:szCs w:val="24"/>
          <w:lang w:eastAsia="en-GB"/>
        </w:rPr>
        <w:t>A</w:t>
      </w:r>
      <w:r w:rsidRPr="00070010">
        <w:rPr>
          <w:rFonts w:asciiTheme="minorHAnsi" w:hAnsiTheme="minorHAnsi" w:cstheme="minorHAnsi"/>
          <w:sz w:val="24"/>
          <w:szCs w:val="24"/>
          <w:lang w:eastAsia="en-GB"/>
        </w:rPr>
        <w:t xml:space="preserve"> nr. 221 din 11 noiembrie 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6957D5EC" w14:textId="168D808C" w:rsidR="008851AF" w:rsidRPr="00070010" w:rsidRDefault="008851AF" w:rsidP="00792285">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070010">
        <w:rPr>
          <w:rFonts w:asciiTheme="minorHAnsi" w:hAnsiTheme="minorHAnsi" w:cstheme="minorHAnsi"/>
          <w:sz w:val="24"/>
          <w:szCs w:val="24"/>
          <w:lang w:eastAsia="en-GB"/>
        </w:rPr>
        <w:t>LEGE</w:t>
      </w:r>
      <w:r w:rsidR="00635D9B">
        <w:rPr>
          <w:rFonts w:asciiTheme="minorHAnsi" w:hAnsiTheme="minorHAnsi" w:cstheme="minorHAnsi"/>
          <w:sz w:val="24"/>
          <w:szCs w:val="24"/>
          <w:lang w:eastAsia="en-GB"/>
        </w:rPr>
        <w:t>A</w:t>
      </w:r>
      <w:r w:rsidRPr="00070010">
        <w:rPr>
          <w:rFonts w:asciiTheme="minorHAnsi" w:hAnsiTheme="minorHAnsi" w:cstheme="minorHAnsi"/>
          <w:sz w:val="24"/>
          <w:szCs w:val="24"/>
          <w:lang w:eastAsia="en-GB"/>
        </w:rPr>
        <w:t xml:space="preserve"> nr. 48 din 16 ianuarie 2002 pentru aprobarea Ordonanţei Guvernului nr. 137/2000 privind prevenirea şi sancţionarea tuturor formelor de discriminare;</w:t>
      </w:r>
    </w:p>
    <w:p w14:paraId="16B3C55F" w14:textId="2202D395" w:rsidR="008851AF" w:rsidRPr="00070010" w:rsidRDefault="008851AF" w:rsidP="00792285">
      <w:pPr>
        <w:numPr>
          <w:ilvl w:val="0"/>
          <w:numId w:val="8"/>
        </w:numPr>
        <w:autoSpaceDE w:val="0"/>
        <w:autoSpaceDN w:val="0"/>
        <w:adjustRightInd w:val="0"/>
        <w:spacing w:before="0" w:after="0"/>
        <w:jc w:val="both"/>
        <w:rPr>
          <w:rFonts w:asciiTheme="minorHAnsi" w:eastAsia="Times New Roman" w:hAnsiTheme="minorHAnsi" w:cs="Times New Roman"/>
          <w:sz w:val="24"/>
          <w:szCs w:val="24"/>
          <w:lang w:val="en-GB" w:eastAsia="en-GB"/>
        </w:rPr>
      </w:pPr>
      <w:r w:rsidRPr="00070010">
        <w:rPr>
          <w:rFonts w:asciiTheme="minorHAnsi" w:hAnsiTheme="minorHAnsi" w:cstheme="minorHAnsi"/>
          <w:sz w:val="24"/>
          <w:szCs w:val="24"/>
          <w:lang w:eastAsia="en-GB"/>
        </w:rPr>
        <w:t>ORDONANŢ</w:t>
      </w:r>
      <w:r w:rsidR="00635D9B">
        <w:rPr>
          <w:rFonts w:asciiTheme="minorHAnsi" w:hAnsiTheme="minorHAnsi" w:cstheme="minorHAnsi"/>
          <w:sz w:val="24"/>
          <w:szCs w:val="24"/>
          <w:lang w:eastAsia="en-GB"/>
        </w:rPr>
        <w:t>A</w:t>
      </w:r>
      <w:r w:rsidRPr="00070010">
        <w:rPr>
          <w:rFonts w:asciiTheme="minorHAnsi" w:hAnsiTheme="minorHAnsi" w:cstheme="minorHAnsi"/>
          <w:sz w:val="24"/>
          <w:szCs w:val="24"/>
          <w:lang w:eastAsia="en-GB"/>
        </w:rPr>
        <w:t xml:space="preserve"> nr. 137 din 31 august 2000 privind prevenirea şi sancţionarea tuturor formelor de discriminare</w:t>
      </w:r>
      <w:r w:rsidR="00277EC6">
        <w:rPr>
          <w:rFonts w:asciiTheme="minorHAnsi" w:hAnsiTheme="minorHAnsi" w:cstheme="minorHAnsi"/>
          <w:sz w:val="24"/>
          <w:szCs w:val="24"/>
          <w:lang w:eastAsia="en-GB"/>
        </w:rPr>
        <w:t>, republicata</w:t>
      </w:r>
      <w:r w:rsidRPr="00070010">
        <w:rPr>
          <w:rFonts w:asciiTheme="minorHAnsi" w:hAnsiTheme="minorHAnsi" w:cstheme="minorHAnsi"/>
          <w:sz w:val="24"/>
          <w:szCs w:val="24"/>
          <w:lang w:eastAsia="en-GB"/>
        </w:rPr>
        <w:t>;</w:t>
      </w:r>
    </w:p>
    <w:p w14:paraId="0B4B8C51" w14:textId="5763429D" w:rsidR="008851AF" w:rsidRPr="00070010" w:rsidRDefault="008851AF" w:rsidP="00792285">
      <w:pPr>
        <w:numPr>
          <w:ilvl w:val="0"/>
          <w:numId w:val="8"/>
        </w:numPr>
        <w:autoSpaceDE w:val="0"/>
        <w:autoSpaceDN w:val="0"/>
        <w:adjustRightInd w:val="0"/>
        <w:spacing w:before="0" w:after="0"/>
        <w:jc w:val="both"/>
        <w:rPr>
          <w:rFonts w:asciiTheme="minorHAnsi" w:eastAsia="Times New Roman" w:hAnsiTheme="minorHAnsi" w:cs="Times New Roman"/>
          <w:sz w:val="24"/>
          <w:szCs w:val="24"/>
          <w:lang w:val="en-GB" w:eastAsia="en-GB"/>
        </w:rPr>
      </w:pPr>
      <w:r w:rsidRPr="00070010">
        <w:rPr>
          <w:rFonts w:asciiTheme="minorHAnsi" w:hAnsiTheme="minorHAnsi" w:cstheme="minorHAnsi"/>
          <w:sz w:val="24"/>
          <w:szCs w:val="24"/>
          <w:lang w:eastAsia="en-GB"/>
        </w:rPr>
        <w:t>ORDIN</w:t>
      </w:r>
      <w:r w:rsidR="00635D9B">
        <w:rPr>
          <w:rFonts w:asciiTheme="minorHAnsi" w:hAnsiTheme="minorHAnsi" w:cstheme="minorHAnsi"/>
          <w:sz w:val="24"/>
          <w:szCs w:val="24"/>
          <w:lang w:eastAsia="en-GB"/>
        </w:rPr>
        <w:t>UL</w:t>
      </w:r>
      <w:r w:rsidRPr="00070010">
        <w:rPr>
          <w:rFonts w:asciiTheme="minorHAnsi" w:hAnsiTheme="minorHAnsi" w:cstheme="minorHAnsi"/>
          <w:sz w:val="24"/>
          <w:szCs w:val="24"/>
          <w:lang w:eastAsia="en-GB"/>
        </w:rPr>
        <w:t xml:space="preserve"> nr. 5.574 din 7 octombrie 2011 pentru aprobarea Metodologiei privind organizarea serviciilor de sprijin educaţional pentru copiii, elevii şi tinerii cu cerinţe educaţionale speciale integraţi în învăţământul de masă;</w:t>
      </w:r>
    </w:p>
    <w:p w14:paraId="49AC22A5" w14:textId="15FF540F" w:rsidR="008851AF" w:rsidRPr="008851AF" w:rsidRDefault="008851AF"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8851AF">
        <w:rPr>
          <w:rFonts w:asciiTheme="minorHAnsi" w:hAnsiTheme="minorHAnsi" w:cstheme="minorHAnsi"/>
          <w:color w:val="000000"/>
          <w:sz w:val="24"/>
          <w:szCs w:val="24"/>
          <w:lang w:eastAsia="en-GB"/>
        </w:rPr>
        <w:t>HOTĂRÂRE</w:t>
      </w:r>
      <w:r w:rsidR="00635D9B">
        <w:rPr>
          <w:rFonts w:asciiTheme="minorHAnsi" w:hAnsiTheme="minorHAnsi" w:cstheme="minorHAnsi"/>
          <w:color w:val="000000"/>
          <w:sz w:val="24"/>
          <w:szCs w:val="24"/>
          <w:lang w:eastAsia="en-GB"/>
        </w:rPr>
        <w:t>A</w:t>
      </w:r>
      <w:r w:rsidRPr="008851AF">
        <w:rPr>
          <w:rFonts w:asciiTheme="minorHAnsi" w:hAnsiTheme="minorHAnsi" w:cstheme="minorHAnsi"/>
          <w:color w:val="000000"/>
          <w:sz w:val="24"/>
          <w:szCs w:val="24"/>
          <w:lang w:eastAsia="en-GB"/>
        </w:rPr>
        <w:t xml:space="preserve"> nr. 994 din 18 noiembrie 2020 privind aprobarea standardelor de autorizare de funcţionare provizorie şi a standardelor de acreditare şi de evaluare externă periodică în învăţământul preuniversitar;</w:t>
      </w:r>
    </w:p>
    <w:p w14:paraId="429339C8" w14:textId="7F4880D0" w:rsidR="008851AF" w:rsidRPr="008851AF" w:rsidRDefault="008851AF"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8851AF">
        <w:rPr>
          <w:rFonts w:asciiTheme="minorHAnsi" w:hAnsiTheme="minorHAnsi" w:cstheme="minorHAnsi"/>
          <w:color w:val="000000"/>
          <w:sz w:val="24"/>
          <w:szCs w:val="24"/>
          <w:lang w:eastAsia="en-GB"/>
        </w:rPr>
        <w:t>HOTĂRÂRE</w:t>
      </w:r>
      <w:r w:rsidR="00635D9B">
        <w:rPr>
          <w:rFonts w:asciiTheme="minorHAnsi" w:hAnsiTheme="minorHAnsi" w:cstheme="minorHAnsi"/>
          <w:color w:val="000000"/>
          <w:sz w:val="24"/>
          <w:szCs w:val="24"/>
          <w:lang w:eastAsia="en-GB"/>
        </w:rPr>
        <w:t>A</w:t>
      </w:r>
      <w:r w:rsidRPr="008851AF">
        <w:rPr>
          <w:rFonts w:asciiTheme="minorHAnsi" w:hAnsiTheme="minorHAnsi" w:cstheme="minorHAnsi"/>
          <w:color w:val="000000"/>
          <w:sz w:val="24"/>
          <w:szCs w:val="24"/>
          <w:lang w:eastAsia="en-GB"/>
        </w:rPr>
        <w:t xml:space="preserve"> nr. 631 din 11 mai 2022 pentru modificarea anexei la Hotărârea Guvernului nr. 994/2020 privind aprobarea standardelor de autorizare de funcţionare provizorie şi a standardelor de acreditare şi de evaluare externă periodică în învăţământul preuniversitar;</w:t>
      </w:r>
    </w:p>
    <w:p w14:paraId="2BF22DF6" w14:textId="05F2A1D4" w:rsidR="008851AF" w:rsidRPr="00070010" w:rsidRDefault="008851AF" w:rsidP="00792285">
      <w:pPr>
        <w:numPr>
          <w:ilvl w:val="0"/>
          <w:numId w:val="8"/>
        </w:numPr>
        <w:autoSpaceDE w:val="0"/>
        <w:autoSpaceDN w:val="0"/>
        <w:adjustRightInd w:val="0"/>
        <w:spacing w:before="0" w:after="0"/>
        <w:jc w:val="both"/>
        <w:rPr>
          <w:rFonts w:asciiTheme="minorHAnsi" w:hAnsiTheme="minorHAnsi" w:cstheme="minorHAnsi"/>
          <w:sz w:val="24"/>
          <w:szCs w:val="24"/>
          <w:lang w:eastAsia="en-GB"/>
        </w:rPr>
      </w:pPr>
      <w:r w:rsidRPr="00070010">
        <w:rPr>
          <w:rFonts w:asciiTheme="minorHAnsi" w:hAnsiTheme="minorHAnsi" w:cstheme="minorHAnsi"/>
          <w:sz w:val="24"/>
          <w:szCs w:val="24"/>
          <w:lang w:eastAsia="en-GB"/>
        </w:rPr>
        <w:t>ORDIN</w:t>
      </w:r>
      <w:r w:rsidR="00635D9B">
        <w:rPr>
          <w:rFonts w:asciiTheme="minorHAnsi" w:hAnsiTheme="minorHAnsi" w:cstheme="minorHAnsi"/>
          <w:sz w:val="24"/>
          <w:szCs w:val="24"/>
          <w:lang w:eastAsia="en-GB"/>
        </w:rPr>
        <w:t>UL</w:t>
      </w:r>
      <w:r w:rsidRPr="00070010">
        <w:rPr>
          <w:rFonts w:asciiTheme="minorHAnsi" w:hAnsiTheme="minorHAnsi" w:cstheme="minorHAnsi"/>
          <w:sz w:val="24"/>
          <w:szCs w:val="24"/>
          <w:lang w:eastAsia="en-GB"/>
        </w:rPr>
        <w:t xml:space="preserve"> nr. 2.487 din 20 septembrie 2022 pentru aprobarea reglementării tehnice "Normativ privind cerinţe de calitate specifice construcţiilor pentru grădiniţe de copii, indicativ NP 011-2022";</w:t>
      </w:r>
    </w:p>
    <w:p w14:paraId="542555E4" w14:textId="3A1753F2" w:rsidR="008851AF" w:rsidRPr="0012249C" w:rsidRDefault="008851AF" w:rsidP="00792285">
      <w:pPr>
        <w:numPr>
          <w:ilvl w:val="0"/>
          <w:numId w:val="8"/>
        </w:numPr>
        <w:autoSpaceDE w:val="0"/>
        <w:autoSpaceDN w:val="0"/>
        <w:adjustRightInd w:val="0"/>
        <w:spacing w:before="0" w:after="0"/>
        <w:jc w:val="both"/>
        <w:rPr>
          <w:rFonts w:asciiTheme="minorHAnsi" w:eastAsia="Times New Roman" w:hAnsiTheme="minorHAnsi" w:cs="Times New Roman"/>
          <w:sz w:val="24"/>
          <w:szCs w:val="24"/>
          <w:lang w:val="en-GB" w:eastAsia="en-GB"/>
        </w:rPr>
      </w:pPr>
      <w:r w:rsidRPr="00070010">
        <w:rPr>
          <w:rFonts w:asciiTheme="minorHAnsi" w:hAnsiTheme="minorHAnsi" w:cstheme="minorHAnsi"/>
          <w:sz w:val="24"/>
          <w:szCs w:val="24"/>
          <w:lang w:eastAsia="en-GB"/>
        </w:rPr>
        <w:t>Rezoluția Consiliului Uniunii Europene privind un cadru strategic pentru cooperarea europeană în domeniul educației și formării în perspectiva realizării și dezvoltării în continuare a spațiului european al educației (2021-2030)</w:t>
      </w:r>
      <w:r w:rsidR="009F3AD6">
        <w:rPr>
          <w:rFonts w:asciiTheme="minorHAnsi" w:hAnsiTheme="minorHAnsi" w:cstheme="minorHAnsi"/>
          <w:sz w:val="24"/>
          <w:szCs w:val="24"/>
          <w:lang w:eastAsia="en-GB"/>
        </w:rPr>
        <w:t xml:space="preserve"> </w:t>
      </w:r>
      <w:r w:rsidR="009F3AD6" w:rsidRPr="009F3AD6">
        <w:rPr>
          <w:rFonts w:asciiTheme="minorHAnsi" w:hAnsiTheme="minorHAnsi" w:cstheme="minorHAnsi"/>
          <w:sz w:val="24"/>
          <w:szCs w:val="24"/>
          <w:lang w:eastAsia="en-GB"/>
        </w:rPr>
        <w:t>2021/C 66/01</w:t>
      </w:r>
      <w:r w:rsidRPr="00070010">
        <w:rPr>
          <w:rFonts w:asciiTheme="minorHAnsi" w:hAnsiTheme="minorHAnsi" w:cstheme="minorHAnsi"/>
          <w:sz w:val="24"/>
          <w:szCs w:val="24"/>
          <w:lang w:eastAsia="en-GB"/>
        </w:rPr>
        <w:t>;</w:t>
      </w:r>
    </w:p>
    <w:p w14:paraId="78B09DB9" w14:textId="77777777" w:rsidR="0012249C" w:rsidRPr="0012249C" w:rsidRDefault="0012249C" w:rsidP="00792285">
      <w:pPr>
        <w:numPr>
          <w:ilvl w:val="0"/>
          <w:numId w:val="8"/>
        </w:numPr>
        <w:autoSpaceDE w:val="0"/>
        <w:autoSpaceDN w:val="0"/>
        <w:adjustRightInd w:val="0"/>
        <w:spacing w:before="0" w:after="0"/>
        <w:jc w:val="both"/>
        <w:rPr>
          <w:rFonts w:asciiTheme="minorHAnsi" w:eastAsia="Times New Roman" w:hAnsiTheme="minorHAnsi" w:cs="Times New Roman"/>
          <w:sz w:val="24"/>
          <w:szCs w:val="24"/>
          <w:lang w:val="en-GB" w:eastAsia="en-GB"/>
        </w:rPr>
      </w:pPr>
      <w:r w:rsidRPr="0012249C">
        <w:rPr>
          <w:rFonts w:asciiTheme="minorHAnsi" w:eastAsia="Times New Roman" w:hAnsiTheme="minorHAnsi" w:cs="Times New Roman"/>
          <w:sz w:val="24"/>
          <w:szCs w:val="24"/>
          <w:lang w:val="en-GB" w:eastAsia="en-GB"/>
        </w:rPr>
        <w:t>Metodologia din 28 decembrie 2022 de organizare şi funcţionare a serviciilor de educaţie timpurie complementare;</w:t>
      </w:r>
    </w:p>
    <w:p w14:paraId="2BFC46DA" w14:textId="124D7B33" w:rsidR="0012249C" w:rsidRPr="00070010" w:rsidRDefault="00635D9B" w:rsidP="00792285">
      <w:pPr>
        <w:numPr>
          <w:ilvl w:val="0"/>
          <w:numId w:val="8"/>
        </w:numPr>
        <w:autoSpaceDE w:val="0"/>
        <w:autoSpaceDN w:val="0"/>
        <w:adjustRightInd w:val="0"/>
        <w:spacing w:before="0" w:after="0"/>
        <w:jc w:val="both"/>
        <w:rPr>
          <w:rFonts w:asciiTheme="minorHAnsi" w:eastAsia="Times New Roman" w:hAnsiTheme="minorHAnsi" w:cs="Times New Roman"/>
          <w:sz w:val="24"/>
          <w:szCs w:val="24"/>
          <w:lang w:val="en-GB" w:eastAsia="en-GB"/>
        </w:rPr>
      </w:pPr>
      <w:r w:rsidRPr="008851AF">
        <w:rPr>
          <w:rFonts w:asciiTheme="minorHAnsi" w:hAnsiTheme="minorHAnsi" w:cstheme="minorHAnsi"/>
          <w:color w:val="000000"/>
          <w:sz w:val="24"/>
          <w:szCs w:val="24"/>
          <w:lang w:eastAsia="en-GB"/>
        </w:rPr>
        <w:t>HOTĂRÂRE</w:t>
      </w:r>
      <w:r>
        <w:rPr>
          <w:rFonts w:asciiTheme="minorHAnsi" w:hAnsiTheme="minorHAnsi" w:cstheme="minorHAnsi"/>
          <w:color w:val="000000"/>
          <w:sz w:val="24"/>
          <w:szCs w:val="24"/>
          <w:lang w:eastAsia="en-GB"/>
        </w:rPr>
        <w:t>A</w:t>
      </w:r>
      <w:r w:rsidR="0012249C" w:rsidRPr="0012249C">
        <w:rPr>
          <w:rFonts w:asciiTheme="minorHAnsi" w:eastAsia="Times New Roman" w:hAnsiTheme="minorHAnsi" w:cs="Times New Roman"/>
          <w:sz w:val="24"/>
          <w:szCs w:val="24"/>
          <w:lang w:val="en-GB" w:eastAsia="en-GB"/>
        </w:rPr>
        <w:t xml:space="preserve"> nr. 1.604 din 28 decembrie 2022 pentru aprobarea Metodologiei de organizare şi funcţionare a serviciilor de educaţie timpurie complementare şi modificarea anexei nr. 4 la Hotărârea Guvernului nr. 369/2021 privind organizarea şi funcţionarea Ministerului Educaţiei;</w:t>
      </w:r>
    </w:p>
    <w:p w14:paraId="696774CB" w14:textId="1BF5C6F6" w:rsidR="008851AF" w:rsidRPr="008851AF" w:rsidRDefault="008851AF"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8851AF">
        <w:rPr>
          <w:rFonts w:asciiTheme="minorHAnsi" w:hAnsiTheme="minorHAnsi" w:cstheme="minorHAnsi"/>
          <w:color w:val="000000"/>
          <w:sz w:val="24"/>
          <w:szCs w:val="24"/>
          <w:lang w:eastAsia="en-GB"/>
        </w:rPr>
        <w:lastRenderedPageBreak/>
        <w:t>L</w:t>
      </w:r>
      <w:r w:rsidR="00635D9B">
        <w:rPr>
          <w:rFonts w:asciiTheme="minorHAnsi" w:hAnsiTheme="minorHAnsi" w:cstheme="minorHAnsi"/>
          <w:color w:val="000000"/>
          <w:sz w:val="24"/>
          <w:szCs w:val="24"/>
          <w:lang w:eastAsia="en-GB"/>
        </w:rPr>
        <w:t>EGEA</w:t>
      </w:r>
      <w:r w:rsidRPr="008851AF">
        <w:rPr>
          <w:rFonts w:asciiTheme="minorHAnsi" w:hAnsiTheme="minorHAnsi" w:cstheme="minorHAnsi"/>
          <w:color w:val="000000"/>
          <w:sz w:val="24"/>
          <w:szCs w:val="24"/>
          <w:lang w:eastAsia="en-GB"/>
        </w:rPr>
        <w:t xml:space="preserve"> nr. 448 din </w:t>
      </w:r>
      <w:r w:rsidR="00812CAA" w:rsidRPr="00812CAA">
        <w:rPr>
          <w:rFonts w:asciiTheme="minorHAnsi" w:hAnsiTheme="minorHAnsi" w:cstheme="minorHAnsi"/>
          <w:color w:val="000000"/>
          <w:sz w:val="24"/>
          <w:szCs w:val="24"/>
          <w:lang w:eastAsia="en-GB"/>
        </w:rPr>
        <w:t xml:space="preserve">6 decembrie </w:t>
      </w:r>
      <w:r w:rsidRPr="008851AF">
        <w:rPr>
          <w:rFonts w:asciiTheme="minorHAnsi" w:hAnsiTheme="minorHAnsi" w:cstheme="minorHAnsi"/>
          <w:color w:val="000000"/>
          <w:sz w:val="24"/>
          <w:szCs w:val="24"/>
          <w:lang w:eastAsia="en-GB"/>
        </w:rPr>
        <w:t xml:space="preserve">2006 privind protecţia şi promovarea drepturilor persoanelor cu </w:t>
      </w:r>
      <w:r w:rsidR="00812CAA">
        <w:rPr>
          <w:rFonts w:asciiTheme="minorHAnsi" w:hAnsiTheme="minorHAnsi" w:cstheme="minorHAnsi"/>
          <w:color w:val="000000"/>
          <w:sz w:val="24"/>
          <w:szCs w:val="24"/>
          <w:lang w:eastAsia="en-GB"/>
        </w:rPr>
        <w:t>handicap</w:t>
      </w:r>
      <w:r w:rsidRPr="008851AF">
        <w:rPr>
          <w:rFonts w:asciiTheme="minorHAnsi" w:hAnsiTheme="minorHAnsi" w:cstheme="minorHAnsi"/>
          <w:color w:val="000000"/>
          <w:sz w:val="24"/>
          <w:szCs w:val="24"/>
          <w:lang w:eastAsia="en-GB"/>
        </w:rPr>
        <w:t xml:space="preserve">, republicată, cu modificările și completările ulterioare (a se vedea capitolul IV Accesibilitate); </w:t>
      </w:r>
    </w:p>
    <w:p w14:paraId="40F86E61" w14:textId="77777777" w:rsidR="008851AF" w:rsidRPr="008851AF" w:rsidRDefault="008851AF"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8851AF">
        <w:rPr>
          <w:rFonts w:asciiTheme="minorHAnsi" w:hAnsiTheme="minorHAnsi" w:cstheme="minorHAnsi"/>
          <w:color w:val="000000"/>
          <w:sz w:val="24"/>
          <w:szCs w:val="24"/>
          <w:lang w:eastAsia="en-GB"/>
        </w:rPr>
        <w:t xml:space="preserve">OUG nr. 122/2020, privind unele măsuri pentru asigurarea eficientizării procesului decizional al fondurilor externe nerambursabile destinate dezvoltării regionale în România; </w:t>
      </w:r>
    </w:p>
    <w:p w14:paraId="05FB39D2" w14:textId="0E8B993F" w:rsidR="008851AF" w:rsidRPr="008851AF" w:rsidRDefault="00635D9B"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8851AF">
        <w:rPr>
          <w:rFonts w:asciiTheme="minorHAnsi" w:hAnsiTheme="minorHAnsi" w:cstheme="minorHAnsi"/>
          <w:color w:val="000000"/>
          <w:sz w:val="24"/>
          <w:szCs w:val="24"/>
          <w:lang w:eastAsia="en-GB"/>
        </w:rPr>
        <w:t>HOTĂRÂRE</w:t>
      </w:r>
      <w:r>
        <w:rPr>
          <w:rFonts w:asciiTheme="minorHAnsi" w:hAnsiTheme="minorHAnsi" w:cstheme="minorHAnsi"/>
          <w:color w:val="000000"/>
          <w:sz w:val="24"/>
          <w:szCs w:val="24"/>
          <w:lang w:eastAsia="en-GB"/>
        </w:rPr>
        <w:t>A nr.</w:t>
      </w:r>
      <w:r w:rsidR="008851AF" w:rsidRPr="008851AF">
        <w:rPr>
          <w:rFonts w:asciiTheme="minorHAnsi" w:hAnsiTheme="minorHAnsi" w:cstheme="minorHAnsi"/>
          <w:color w:val="000000"/>
          <w:sz w:val="24"/>
          <w:szCs w:val="24"/>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11E5DC33" w14:textId="77777777" w:rsidR="008851AF" w:rsidRPr="008851AF" w:rsidRDefault="008851AF"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8851AF">
        <w:rPr>
          <w:rFonts w:asciiTheme="minorHAnsi" w:hAnsiTheme="minorHAnsi" w:cstheme="minorHAnsi"/>
          <w:color w:val="000000"/>
          <w:sz w:val="24"/>
          <w:szCs w:val="24"/>
          <w:lang w:eastAsia="en-GB"/>
        </w:rPr>
        <w:t xml:space="preserve">OUG 66/2011, privind prevenirea, constatarea și sancționarea neregulilor apărute în obținerea și utilizarea fondurilor europene și/sau a fondurilor publice naționale aferente acestora; </w:t>
      </w:r>
    </w:p>
    <w:p w14:paraId="3A3D38C4" w14:textId="2F2F902A" w:rsidR="008851AF" w:rsidRPr="008851AF" w:rsidRDefault="00635D9B"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8851AF">
        <w:rPr>
          <w:rFonts w:asciiTheme="minorHAnsi" w:hAnsiTheme="minorHAnsi" w:cstheme="minorHAnsi"/>
          <w:color w:val="000000"/>
          <w:sz w:val="24"/>
          <w:szCs w:val="24"/>
          <w:lang w:eastAsia="en-GB"/>
        </w:rPr>
        <w:t>HOTĂRÂRE</w:t>
      </w:r>
      <w:r>
        <w:rPr>
          <w:rFonts w:asciiTheme="minorHAnsi" w:hAnsiTheme="minorHAnsi" w:cstheme="minorHAnsi"/>
          <w:color w:val="000000"/>
          <w:sz w:val="24"/>
          <w:szCs w:val="24"/>
          <w:lang w:eastAsia="en-GB"/>
        </w:rPr>
        <w:t>A</w:t>
      </w:r>
      <w:r w:rsidRPr="008851AF">
        <w:rPr>
          <w:rFonts w:asciiTheme="minorHAnsi" w:hAnsiTheme="minorHAnsi" w:cstheme="minorHAnsi"/>
          <w:color w:val="000000"/>
          <w:sz w:val="24"/>
          <w:szCs w:val="24"/>
          <w:lang w:eastAsia="en-GB"/>
        </w:rPr>
        <w:t xml:space="preserve"> </w:t>
      </w:r>
      <w:r w:rsidR="008851AF" w:rsidRPr="008851AF">
        <w:rPr>
          <w:rFonts w:asciiTheme="minorHAnsi" w:hAnsiTheme="minorHAnsi" w:cstheme="minorHAnsi"/>
          <w:color w:val="000000"/>
          <w:sz w:val="24"/>
          <w:szCs w:val="24"/>
          <w:lang w:eastAsia="en-GB"/>
        </w:rPr>
        <w:t xml:space="preserve">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 </w:t>
      </w:r>
    </w:p>
    <w:p w14:paraId="77E5EAD9" w14:textId="77777777" w:rsidR="008851AF" w:rsidRPr="008851AF" w:rsidRDefault="008851AF"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8851AF">
        <w:rPr>
          <w:rFonts w:asciiTheme="minorHAnsi" w:hAnsiTheme="minorHAnsi" w:cstheme="minorHAnsi"/>
          <w:color w:val="000000"/>
          <w:sz w:val="24"/>
          <w:szCs w:val="24"/>
          <w:lang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4A6F78B9" w14:textId="08451EC7" w:rsidR="008851AF" w:rsidRPr="008851AF" w:rsidRDefault="00635D9B"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8851AF">
        <w:rPr>
          <w:rFonts w:asciiTheme="minorHAnsi" w:hAnsiTheme="minorHAnsi" w:cstheme="minorHAnsi"/>
          <w:color w:val="000000"/>
          <w:sz w:val="24"/>
          <w:szCs w:val="24"/>
          <w:lang w:eastAsia="en-GB"/>
        </w:rPr>
        <w:t>HOTĂRÂRE</w:t>
      </w:r>
      <w:r>
        <w:rPr>
          <w:rFonts w:asciiTheme="minorHAnsi" w:hAnsiTheme="minorHAnsi" w:cstheme="minorHAnsi"/>
          <w:color w:val="000000"/>
          <w:sz w:val="24"/>
          <w:szCs w:val="24"/>
          <w:lang w:eastAsia="en-GB"/>
        </w:rPr>
        <w:t>A</w:t>
      </w:r>
      <w:r w:rsidRPr="008851AF">
        <w:rPr>
          <w:rFonts w:asciiTheme="minorHAnsi" w:hAnsiTheme="minorHAnsi" w:cstheme="minorHAnsi"/>
          <w:color w:val="000000"/>
          <w:sz w:val="24"/>
          <w:szCs w:val="24"/>
          <w:lang w:eastAsia="en-GB"/>
        </w:rPr>
        <w:t xml:space="preserve"> </w:t>
      </w:r>
      <w:r w:rsidR="008851AF" w:rsidRPr="008851AF">
        <w:rPr>
          <w:rFonts w:asciiTheme="minorHAnsi" w:hAnsiTheme="minorHAnsi" w:cstheme="minorHAnsi"/>
          <w:color w:val="000000"/>
          <w:sz w:val="24"/>
          <w:szCs w:val="24"/>
          <w:lang w:eastAsia="en-GB"/>
        </w:rPr>
        <w:t xml:space="preserve">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3D35B65" w14:textId="0B5A19B5" w:rsidR="008851AF" w:rsidRPr="008851AF" w:rsidRDefault="008851AF"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8851AF">
        <w:rPr>
          <w:rFonts w:asciiTheme="minorHAnsi" w:hAnsiTheme="minorHAnsi" w:cstheme="minorHAnsi"/>
          <w:color w:val="000000"/>
          <w:sz w:val="24"/>
          <w:szCs w:val="24"/>
          <w:lang w:eastAsia="en-GB"/>
        </w:rPr>
        <w:t>O</w:t>
      </w:r>
      <w:r w:rsidR="00635D9B">
        <w:rPr>
          <w:rFonts w:asciiTheme="minorHAnsi" w:hAnsiTheme="minorHAnsi" w:cstheme="minorHAnsi"/>
          <w:color w:val="000000"/>
          <w:sz w:val="24"/>
          <w:szCs w:val="24"/>
          <w:lang w:eastAsia="en-GB"/>
        </w:rPr>
        <w:t>RDINUL</w:t>
      </w:r>
      <w:r w:rsidRPr="008851AF">
        <w:rPr>
          <w:rFonts w:asciiTheme="minorHAnsi" w:hAnsiTheme="minorHAnsi" w:cstheme="minorHAnsi"/>
          <w:color w:val="000000"/>
          <w:sz w:val="24"/>
          <w:szCs w:val="24"/>
          <w:lang w:eastAsia="en-GB"/>
        </w:rPr>
        <w:t xml:space="preserve"> nr. 189 din 2013 pentru aprobarea reglementării tehnice "Normativ privind adaptarea clădirilor civile şi spaţiului urban la nevoile individuale ale persoanelor cu handicap, indicativ NP 051-2012 - Revizuire NP 051/2000"; </w:t>
      </w:r>
    </w:p>
    <w:p w14:paraId="6BEAA45D" w14:textId="28486F38" w:rsidR="008851AF" w:rsidRPr="008851AF" w:rsidRDefault="00B6382C"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OUG</w:t>
      </w:r>
      <w:r w:rsidR="008851AF" w:rsidRPr="008851AF">
        <w:rPr>
          <w:rFonts w:asciiTheme="minorHAnsi" w:hAnsiTheme="minorHAnsi" w:cstheme="minorHAnsi"/>
          <w:color w:val="000000"/>
          <w:sz w:val="24"/>
          <w:szCs w:val="24"/>
          <w:lang w:eastAsia="en-GB"/>
        </w:rPr>
        <w:t xml:space="preserve"> nr. 57 din 2019 privind Codul </w:t>
      </w:r>
      <w:r w:rsidR="00483E78">
        <w:rPr>
          <w:rFonts w:asciiTheme="minorHAnsi" w:hAnsiTheme="minorHAnsi" w:cstheme="minorHAnsi"/>
          <w:color w:val="000000"/>
          <w:sz w:val="24"/>
          <w:szCs w:val="24"/>
          <w:lang w:eastAsia="en-GB"/>
        </w:rPr>
        <w:t>Administrativ</w:t>
      </w:r>
      <w:r w:rsidR="008851AF" w:rsidRPr="008851AF">
        <w:rPr>
          <w:rFonts w:asciiTheme="minorHAnsi" w:hAnsiTheme="minorHAnsi" w:cstheme="minorHAnsi"/>
          <w:color w:val="000000"/>
          <w:sz w:val="24"/>
          <w:szCs w:val="24"/>
          <w:lang w:eastAsia="en-GB"/>
        </w:rPr>
        <w:t>;</w:t>
      </w:r>
    </w:p>
    <w:p w14:paraId="10557C92" w14:textId="0ABE9A79" w:rsidR="008851AF" w:rsidRPr="008851AF" w:rsidRDefault="00635D9B"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OUG</w:t>
      </w:r>
      <w:r w:rsidR="008851AF" w:rsidRPr="008851AF">
        <w:rPr>
          <w:rFonts w:asciiTheme="minorHAnsi" w:hAnsiTheme="minorHAnsi" w:cstheme="minorHAnsi"/>
          <w:color w:val="000000"/>
          <w:sz w:val="24"/>
          <w:szCs w:val="24"/>
          <w:lang w:eastAsia="en-GB"/>
        </w:rPr>
        <w:t xml:space="preserve"> nr. 171 din 2022 pentru accelerarea implementării proiectelor de infrastructură finanţate din fonduri externe nerambursabile, precum şi pentru modificarea şi completarea unor acte normative</w:t>
      </w:r>
      <w:r w:rsidR="00072D4D">
        <w:rPr>
          <w:rFonts w:asciiTheme="minorHAnsi" w:hAnsiTheme="minorHAnsi" w:cstheme="minorHAnsi"/>
          <w:color w:val="000000"/>
          <w:sz w:val="24"/>
          <w:szCs w:val="24"/>
          <w:lang w:eastAsia="en-GB"/>
        </w:rPr>
        <w:t>;</w:t>
      </w:r>
    </w:p>
    <w:p w14:paraId="34F92922" w14:textId="2F342473" w:rsidR="00BB0388" w:rsidRPr="00377879" w:rsidRDefault="00BB0388" w:rsidP="00792285">
      <w:pPr>
        <w:numPr>
          <w:ilvl w:val="0"/>
          <w:numId w:val="8"/>
        </w:numPr>
        <w:autoSpaceDE w:val="0"/>
        <w:autoSpaceDN w:val="0"/>
        <w:adjustRightInd w:val="0"/>
        <w:spacing w:before="0" w:after="0"/>
        <w:jc w:val="both"/>
        <w:rPr>
          <w:rFonts w:asciiTheme="minorHAnsi" w:eastAsia="Times New Roman" w:hAnsiTheme="minorHAnsi" w:cs="Times New Roman"/>
          <w:sz w:val="24"/>
          <w:szCs w:val="24"/>
          <w:lang w:val="en-GB" w:eastAsia="en-GB"/>
        </w:rPr>
      </w:pPr>
      <w:r w:rsidRPr="00377879">
        <w:rPr>
          <w:rFonts w:asciiTheme="minorHAnsi" w:eastAsia="Times New Roman" w:hAnsiTheme="minorHAnsi" w:cs="Times New Roman"/>
          <w:sz w:val="24"/>
          <w:szCs w:val="24"/>
          <w:lang w:val="en-GB" w:eastAsia="en-GB"/>
        </w:rPr>
        <w:t xml:space="preserve">OUG </w:t>
      </w:r>
      <w:r w:rsidR="009B676A">
        <w:rPr>
          <w:rFonts w:asciiTheme="minorHAnsi" w:eastAsia="Times New Roman" w:hAnsiTheme="minorHAnsi" w:cs="Times New Roman"/>
          <w:sz w:val="24"/>
          <w:szCs w:val="24"/>
          <w:lang w:val="en-GB" w:eastAsia="en-GB"/>
        </w:rPr>
        <w:t xml:space="preserve">nr. </w:t>
      </w:r>
      <w:r w:rsidRPr="00377879">
        <w:rPr>
          <w:rFonts w:asciiTheme="minorHAnsi" w:eastAsia="Times New Roman" w:hAnsiTheme="minorHAnsi" w:cs="Times New Roman"/>
          <w:sz w:val="24"/>
          <w:szCs w:val="24"/>
          <w:lang w:val="en-GB" w:eastAsia="en-GB"/>
        </w:rPr>
        <w:t>23/2023, privind instituirea unor m</w:t>
      </w:r>
      <w:r w:rsidRPr="00377879">
        <w:rPr>
          <w:rFonts w:asciiTheme="minorHAnsi" w:eastAsia="Times New Roman" w:hAnsiTheme="minorHAnsi" w:cs="Times New Roman"/>
          <w:sz w:val="24"/>
          <w:szCs w:val="24"/>
          <w:lang w:eastAsia="en-GB"/>
        </w:rPr>
        <w:t xml:space="preserve">ăsuri de simplificare și digitalizare pentru gestionarea fondurilor europene aferente Politicii de Coeziune 2021 </w:t>
      </w:r>
      <w:r w:rsidR="008D04FF" w:rsidRPr="00377879">
        <w:rPr>
          <w:rFonts w:asciiTheme="minorHAnsi" w:eastAsia="Times New Roman" w:hAnsiTheme="minorHAnsi" w:cs="Times New Roman"/>
          <w:sz w:val="24"/>
          <w:szCs w:val="24"/>
          <w:lang w:eastAsia="en-GB"/>
        </w:rPr>
        <w:t>–</w:t>
      </w:r>
      <w:r w:rsidRPr="00377879">
        <w:rPr>
          <w:rFonts w:asciiTheme="minorHAnsi" w:eastAsia="Times New Roman" w:hAnsiTheme="minorHAnsi" w:cs="Times New Roman"/>
          <w:sz w:val="24"/>
          <w:szCs w:val="24"/>
          <w:lang w:eastAsia="en-GB"/>
        </w:rPr>
        <w:t xml:space="preserve"> 2027</w:t>
      </w:r>
      <w:r w:rsidR="008D04FF" w:rsidRPr="00377879">
        <w:rPr>
          <w:rFonts w:asciiTheme="minorHAnsi" w:eastAsia="Times New Roman" w:hAnsiTheme="minorHAnsi" w:cs="Times New Roman"/>
          <w:sz w:val="24"/>
          <w:szCs w:val="24"/>
          <w:lang w:eastAsia="en-GB"/>
        </w:rPr>
        <w:t>;</w:t>
      </w:r>
    </w:p>
    <w:p w14:paraId="1191B2EF" w14:textId="1600E139" w:rsidR="008D04FF" w:rsidRPr="00377879" w:rsidRDefault="008D04FF" w:rsidP="00792285">
      <w:pPr>
        <w:numPr>
          <w:ilvl w:val="0"/>
          <w:numId w:val="8"/>
        </w:numPr>
        <w:autoSpaceDE w:val="0"/>
        <w:autoSpaceDN w:val="0"/>
        <w:adjustRightInd w:val="0"/>
        <w:spacing w:before="0" w:after="0"/>
        <w:jc w:val="both"/>
        <w:rPr>
          <w:rFonts w:asciiTheme="minorHAnsi" w:eastAsia="Times New Roman" w:hAnsiTheme="minorHAnsi" w:cs="Times New Roman"/>
          <w:sz w:val="24"/>
          <w:szCs w:val="24"/>
          <w:lang w:val="en-GB" w:eastAsia="en-GB"/>
        </w:rPr>
      </w:pPr>
      <w:r w:rsidRPr="00377879">
        <w:rPr>
          <w:rFonts w:asciiTheme="minorHAnsi" w:hAnsiTheme="minorHAnsi"/>
          <w:sz w:val="24"/>
          <w:szCs w:val="24"/>
        </w:rPr>
        <w:t>O</w:t>
      </w:r>
      <w:r w:rsidR="00635D9B">
        <w:rPr>
          <w:rFonts w:asciiTheme="minorHAnsi" w:hAnsiTheme="minorHAnsi"/>
          <w:sz w:val="24"/>
          <w:szCs w:val="24"/>
        </w:rPr>
        <w:t>RDINUL</w:t>
      </w:r>
      <w:r w:rsidRPr="00377879">
        <w:rPr>
          <w:rFonts w:asciiTheme="minorHAnsi" w:hAnsiTheme="minorHAnsi"/>
          <w:sz w:val="24"/>
          <w:szCs w:val="24"/>
        </w:rPr>
        <w:t xml:space="preserve"> nr. 1.777/2023 privind aprobarea conținutului/modelului/formatului/</w:t>
      </w:r>
    </w:p>
    <w:p w14:paraId="5A969208" w14:textId="28253121" w:rsidR="008D04FF" w:rsidRPr="00377879" w:rsidRDefault="008D04FF" w:rsidP="008D04FF">
      <w:pPr>
        <w:autoSpaceDE w:val="0"/>
        <w:autoSpaceDN w:val="0"/>
        <w:adjustRightInd w:val="0"/>
        <w:spacing w:before="0" w:after="0"/>
        <w:ind w:left="720"/>
        <w:jc w:val="both"/>
        <w:rPr>
          <w:rFonts w:asciiTheme="minorHAnsi" w:hAnsiTheme="minorHAnsi"/>
          <w:sz w:val="24"/>
          <w:szCs w:val="24"/>
        </w:rPr>
      </w:pPr>
      <w:r w:rsidRPr="00377879">
        <w:rPr>
          <w:rFonts w:asciiTheme="minorHAnsi" w:hAnsiTheme="minorHAnsi"/>
          <w:sz w:val="24"/>
          <w:szCs w:val="24"/>
        </w:rPr>
        <w:t xml:space="preserve">structurii-cadru pentru documentele prevăzute la art. 4 alin. (1) teza întâi, art. 6 alin. (1) și (3), art. 7 alin. (1) și art. 17 alin. (2) din Ordonanța de urgență a Guvernului nr. 23/2023 </w:t>
      </w:r>
      <w:r w:rsidRPr="00377879">
        <w:rPr>
          <w:rFonts w:asciiTheme="minorHAnsi" w:hAnsiTheme="minorHAnsi"/>
          <w:sz w:val="24"/>
          <w:szCs w:val="24"/>
        </w:rPr>
        <w:lastRenderedPageBreak/>
        <w:t>privind instituirea unor măsuri de simplificare și digitalizare pentru gestionarea fondurilor europene aferente Politicii de coeziune 2021—2027</w:t>
      </w:r>
      <w:r w:rsidR="00CC5F79" w:rsidRPr="00377879">
        <w:rPr>
          <w:rFonts w:asciiTheme="minorHAnsi" w:hAnsiTheme="minorHAnsi"/>
          <w:sz w:val="24"/>
          <w:szCs w:val="24"/>
        </w:rPr>
        <w:t>;</w:t>
      </w:r>
    </w:p>
    <w:p w14:paraId="1150CC1E" w14:textId="77777777" w:rsidR="008851AF" w:rsidRPr="008851AF" w:rsidRDefault="008851AF" w:rsidP="00792285">
      <w:pPr>
        <w:numPr>
          <w:ilvl w:val="0"/>
          <w:numId w:val="8"/>
        </w:numPr>
        <w:autoSpaceDE w:val="0"/>
        <w:autoSpaceDN w:val="0"/>
        <w:adjustRightInd w:val="0"/>
        <w:spacing w:before="0" w:after="0"/>
        <w:jc w:val="both"/>
        <w:rPr>
          <w:rFonts w:asciiTheme="minorHAnsi" w:hAnsiTheme="minorHAnsi" w:cstheme="minorHAnsi"/>
          <w:color w:val="000000"/>
          <w:sz w:val="24"/>
          <w:szCs w:val="24"/>
          <w:lang w:eastAsia="en-GB"/>
        </w:rPr>
      </w:pPr>
      <w:r w:rsidRPr="008851AF">
        <w:rPr>
          <w:rFonts w:asciiTheme="minorHAnsi" w:hAnsiTheme="minorHAnsi" w:cstheme="minorHAnsi"/>
          <w:color w:val="000000"/>
          <w:sz w:val="24"/>
          <w:szCs w:val="24"/>
          <w:lang w:eastAsia="en-GB"/>
        </w:rPr>
        <w:t xml:space="preserve">Alte normative și reglementări tehnice în domeniu, în vigoare la momentul întocmirii documentaţiilor tehnico-economice/evaluării cererilor de finanţare. </w:t>
      </w:r>
    </w:p>
    <w:p w14:paraId="506CD9FB" w14:textId="77777777" w:rsidR="00062A18" w:rsidRPr="00062A18" w:rsidRDefault="00062A18" w:rsidP="00062A18">
      <w:pPr>
        <w:spacing w:before="0" w:after="0"/>
        <w:jc w:val="both"/>
        <w:rPr>
          <w:rFonts w:asciiTheme="minorHAnsi" w:eastAsiaTheme="minorHAnsi" w:hAnsiTheme="minorHAnsi" w:cstheme="minorHAnsi"/>
          <w:b/>
          <w:sz w:val="24"/>
          <w:szCs w:val="24"/>
        </w:rPr>
      </w:pPr>
    </w:p>
    <w:p w14:paraId="7AF34713" w14:textId="77777777" w:rsidR="00062A18" w:rsidRPr="00062A18" w:rsidRDefault="00062A18" w:rsidP="00062A18">
      <w:pPr>
        <w:spacing w:before="0" w:after="0"/>
        <w:jc w:val="both"/>
        <w:rPr>
          <w:rFonts w:ascii="Calibri" w:hAnsi="Calibri"/>
          <w:b/>
          <w:bCs/>
          <w:sz w:val="24"/>
          <w:szCs w:val="24"/>
        </w:rPr>
      </w:pPr>
      <w:r w:rsidRPr="00062A18">
        <w:rPr>
          <w:rFonts w:ascii="Calibri" w:hAnsi="Calibri"/>
          <w:b/>
          <w:bCs/>
          <w:sz w:val="24"/>
          <w:szCs w:val="24"/>
        </w:rPr>
        <w:t>C. Documente programatice (Programe, Strategii, Planuri):</w:t>
      </w:r>
    </w:p>
    <w:p w14:paraId="43DF8438" w14:textId="77777777" w:rsidR="009A4440" w:rsidRPr="009A4440" w:rsidRDefault="009A4440" w:rsidP="00792285">
      <w:pPr>
        <w:numPr>
          <w:ilvl w:val="0"/>
          <w:numId w:val="5"/>
        </w:numPr>
        <w:spacing w:before="0" w:after="0"/>
        <w:ind w:left="284" w:hanging="284"/>
        <w:contextualSpacing/>
        <w:jc w:val="both"/>
        <w:rPr>
          <w:rFonts w:asciiTheme="minorHAnsi" w:hAnsiTheme="minorHAnsi" w:cstheme="minorHAnsi"/>
          <w:sz w:val="24"/>
          <w:szCs w:val="24"/>
        </w:rPr>
      </w:pPr>
      <w:r w:rsidRPr="009A4440">
        <w:rPr>
          <w:rFonts w:asciiTheme="minorHAnsi" w:hAnsiTheme="minorHAnsi" w:cstheme="minorHAnsi"/>
          <w:sz w:val="24"/>
          <w:szCs w:val="24"/>
        </w:rPr>
        <w:t>Programul Regional Sud-Est  2021-2027;</w:t>
      </w:r>
    </w:p>
    <w:p w14:paraId="70E02837" w14:textId="77777777" w:rsidR="009A4440" w:rsidRPr="009A4440" w:rsidRDefault="009A4440" w:rsidP="00792285">
      <w:pPr>
        <w:numPr>
          <w:ilvl w:val="0"/>
          <w:numId w:val="5"/>
        </w:numPr>
        <w:spacing w:before="0" w:after="0"/>
        <w:ind w:left="284" w:hanging="284"/>
        <w:contextualSpacing/>
        <w:jc w:val="both"/>
        <w:rPr>
          <w:rFonts w:asciiTheme="minorHAnsi" w:hAnsiTheme="minorHAnsi" w:cstheme="minorHAnsi"/>
          <w:sz w:val="24"/>
          <w:szCs w:val="24"/>
        </w:rPr>
      </w:pPr>
      <w:r w:rsidRPr="009A4440">
        <w:rPr>
          <w:rFonts w:asciiTheme="minorHAnsi" w:hAnsiTheme="minorHAnsi" w:cstheme="minorHAnsi"/>
          <w:sz w:val="24"/>
          <w:szCs w:val="24"/>
        </w:rPr>
        <w:t>Planul de Dezvoltare Regională Sud-Est  2021-2027;</w:t>
      </w:r>
    </w:p>
    <w:p w14:paraId="6273B7F2" w14:textId="77777777" w:rsidR="009A4440" w:rsidRPr="009A4440" w:rsidRDefault="009A4440" w:rsidP="00792285">
      <w:pPr>
        <w:numPr>
          <w:ilvl w:val="0"/>
          <w:numId w:val="5"/>
        </w:numPr>
        <w:spacing w:before="0" w:after="0"/>
        <w:ind w:left="284" w:hanging="284"/>
        <w:contextualSpacing/>
        <w:jc w:val="both"/>
        <w:rPr>
          <w:rFonts w:asciiTheme="minorHAnsi" w:hAnsiTheme="minorHAnsi" w:cstheme="minorHAnsi"/>
          <w:sz w:val="24"/>
          <w:szCs w:val="24"/>
        </w:rPr>
      </w:pPr>
      <w:r w:rsidRPr="009A4440">
        <w:rPr>
          <w:rFonts w:asciiTheme="minorHAnsi" w:hAnsiTheme="minorHAnsi" w:cstheme="minorHAnsi"/>
          <w:color w:val="000000"/>
          <w:sz w:val="24"/>
          <w:szCs w:val="24"/>
          <w:lang w:eastAsia="en-GB"/>
        </w:rPr>
        <w:t>Strategia Națională pentru Infrastructura de Educație;</w:t>
      </w:r>
    </w:p>
    <w:p w14:paraId="0C64A365" w14:textId="77777777" w:rsidR="009A4440" w:rsidRPr="009A4440" w:rsidRDefault="009A4440" w:rsidP="00792285">
      <w:pPr>
        <w:numPr>
          <w:ilvl w:val="0"/>
          <w:numId w:val="5"/>
        </w:numPr>
        <w:spacing w:before="0" w:after="0"/>
        <w:ind w:left="284" w:hanging="284"/>
        <w:contextualSpacing/>
        <w:jc w:val="both"/>
        <w:rPr>
          <w:rFonts w:asciiTheme="minorHAnsi" w:hAnsiTheme="minorHAnsi" w:cstheme="minorHAnsi"/>
          <w:sz w:val="24"/>
          <w:szCs w:val="24"/>
        </w:rPr>
      </w:pPr>
      <w:r w:rsidRPr="009A4440">
        <w:rPr>
          <w:rFonts w:asciiTheme="minorHAnsi" w:hAnsiTheme="minorHAnsi" w:cstheme="minorHAnsi"/>
          <w:color w:val="000000"/>
          <w:sz w:val="24"/>
          <w:szCs w:val="24"/>
          <w:lang w:eastAsia="en-GB"/>
        </w:rPr>
        <w:t>Strategia Națională privind Reducerea Părăsirii Timpurii a Școlii;</w:t>
      </w:r>
    </w:p>
    <w:p w14:paraId="0BDD236D" w14:textId="77777777" w:rsidR="009A4440" w:rsidRPr="009A4440" w:rsidRDefault="009A4440" w:rsidP="00792285">
      <w:pPr>
        <w:numPr>
          <w:ilvl w:val="0"/>
          <w:numId w:val="5"/>
        </w:numPr>
        <w:spacing w:before="0" w:after="0"/>
        <w:ind w:left="284" w:hanging="284"/>
        <w:contextualSpacing/>
        <w:jc w:val="both"/>
        <w:rPr>
          <w:rFonts w:asciiTheme="minorHAnsi" w:hAnsiTheme="minorHAnsi" w:cstheme="minorHAnsi"/>
          <w:sz w:val="24"/>
          <w:szCs w:val="24"/>
        </w:rPr>
      </w:pPr>
      <w:r w:rsidRPr="009A4440">
        <w:rPr>
          <w:rFonts w:asciiTheme="minorHAnsi" w:hAnsiTheme="minorHAnsi" w:cstheme="minorHAnsi"/>
          <w:color w:val="000000"/>
          <w:sz w:val="24"/>
          <w:szCs w:val="24"/>
          <w:lang w:eastAsia="en-GB"/>
        </w:rPr>
        <w:t>Strategia națională privind învățarea pe tot parcursul vieții;</w:t>
      </w:r>
    </w:p>
    <w:p w14:paraId="3DA4B5E2" w14:textId="77777777" w:rsidR="009A4440" w:rsidRPr="009A4440" w:rsidRDefault="009A4440" w:rsidP="00792285">
      <w:pPr>
        <w:numPr>
          <w:ilvl w:val="0"/>
          <w:numId w:val="5"/>
        </w:numPr>
        <w:spacing w:before="0" w:after="0"/>
        <w:ind w:left="284" w:hanging="284"/>
        <w:contextualSpacing/>
        <w:jc w:val="both"/>
        <w:rPr>
          <w:rFonts w:asciiTheme="minorHAnsi" w:hAnsiTheme="minorHAnsi" w:cstheme="minorHAnsi"/>
          <w:sz w:val="24"/>
          <w:szCs w:val="24"/>
        </w:rPr>
      </w:pPr>
      <w:r w:rsidRPr="009A4440">
        <w:rPr>
          <w:rFonts w:asciiTheme="minorHAnsi" w:hAnsiTheme="minorHAnsi" w:cstheme="minorHAnsi"/>
          <w:color w:val="000000"/>
          <w:sz w:val="24"/>
          <w:szCs w:val="24"/>
          <w:lang w:eastAsia="en-GB"/>
        </w:rPr>
        <w:t>Strategia Naţională pentru Promovarea Incluziunii Sociale și Combaterea Sărăciei;</w:t>
      </w:r>
    </w:p>
    <w:p w14:paraId="72E27C29" w14:textId="77777777" w:rsidR="009A4440" w:rsidRPr="009A4440" w:rsidRDefault="009A4440" w:rsidP="00792285">
      <w:pPr>
        <w:numPr>
          <w:ilvl w:val="0"/>
          <w:numId w:val="5"/>
        </w:numPr>
        <w:spacing w:before="0" w:after="0"/>
        <w:ind w:left="284" w:hanging="284"/>
        <w:contextualSpacing/>
        <w:jc w:val="both"/>
        <w:rPr>
          <w:rFonts w:asciiTheme="minorHAnsi" w:hAnsiTheme="minorHAnsi" w:cstheme="minorHAnsi"/>
          <w:sz w:val="24"/>
          <w:szCs w:val="24"/>
        </w:rPr>
      </w:pPr>
      <w:r w:rsidRPr="009A4440">
        <w:rPr>
          <w:rFonts w:asciiTheme="minorHAnsi" w:hAnsiTheme="minorHAnsi" w:cstheme="minorHAnsi"/>
          <w:color w:val="000000"/>
          <w:sz w:val="24"/>
          <w:szCs w:val="24"/>
          <w:lang w:eastAsia="en-GB"/>
        </w:rPr>
        <w:t>Strategia privind incluziunea cetățenilor români aparținând minorității romilor;</w:t>
      </w:r>
    </w:p>
    <w:p w14:paraId="75C221A9" w14:textId="77777777" w:rsidR="009A4440" w:rsidRPr="009A4440" w:rsidRDefault="009A4440" w:rsidP="00792285">
      <w:pPr>
        <w:numPr>
          <w:ilvl w:val="0"/>
          <w:numId w:val="5"/>
        </w:numPr>
        <w:spacing w:before="0" w:after="0"/>
        <w:ind w:left="284" w:hanging="284"/>
        <w:contextualSpacing/>
        <w:jc w:val="both"/>
        <w:rPr>
          <w:rFonts w:asciiTheme="minorHAnsi" w:hAnsiTheme="minorHAnsi" w:cstheme="minorHAnsi"/>
          <w:sz w:val="24"/>
          <w:szCs w:val="24"/>
        </w:rPr>
      </w:pPr>
      <w:r w:rsidRPr="009A4440">
        <w:rPr>
          <w:rFonts w:asciiTheme="minorHAnsi" w:hAnsiTheme="minorHAnsi" w:cstheme="minorHAnsi"/>
          <w:color w:val="000000"/>
          <w:sz w:val="24"/>
          <w:szCs w:val="24"/>
          <w:lang w:eastAsia="en-GB"/>
        </w:rPr>
        <w:t>Strategia Națională de Incluziune a Romilor 2021-2027;</w:t>
      </w:r>
    </w:p>
    <w:p w14:paraId="0964DF31" w14:textId="77777777" w:rsidR="009A4440" w:rsidRPr="009A4440" w:rsidRDefault="009A4440" w:rsidP="00792285">
      <w:pPr>
        <w:numPr>
          <w:ilvl w:val="0"/>
          <w:numId w:val="5"/>
        </w:numPr>
        <w:spacing w:before="0" w:after="0"/>
        <w:ind w:left="284" w:hanging="284"/>
        <w:contextualSpacing/>
        <w:jc w:val="both"/>
        <w:rPr>
          <w:rFonts w:asciiTheme="minorHAnsi" w:hAnsiTheme="minorHAnsi" w:cstheme="minorHAnsi"/>
          <w:sz w:val="24"/>
          <w:szCs w:val="24"/>
        </w:rPr>
      </w:pPr>
      <w:r w:rsidRPr="009A4440">
        <w:rPr>
          <w:rFonts w:asciiTheme="minorHAnsi" w:hAnsiTheme="minorHAnsi" w:cstheme="minorHAnsi"/>
          <w:color w:val="000000"/>
          <w:sz w:val="24"/>
          <w:szCs w:val="24"/>
          <w:lang w:eastAsia="en-GB"/>
        </w:rPr>
        <w:t xml:space="preserve">Strategia națională privind promovarea egalității de șanse și de tratament între femei și bărbați și prevenirea și combaterea violenței domestice pentru perioada 2021-2027; </w:t>
      </w:r>
    </w:p>
    <w:p w14:paraId="7DD315FE" w14:textId="77777777" w:rsidR="009A4440" w:rsidRPr="009A4440" w:rsidRDefault="009A4440" w:rsidP="00792285">
      <w:pPr>
        <w:numPr>
          <w:ilvl w:val="0"/>
          <w:numId w:val="5"/>
        </w:numPr>
        <w:spacing w:before="0" w:after="0"/>
        <w:ind w:left="284" w:hanging="284"/>
        <w:contextualSpacing/>
        <w:jc w:val="both"/>
        <w:rPr>
          <w:rFonts w:asciiTheme="minorHAnsi" w:hAnsiTheme="minorHAnsi" w:cstheme="minorHAnsi"/>
          <w:sz w:val="24"/>
          <w:szCs w:val="24"/>
        </w:rPr>
      </w:pPr>
      <w:r w:rsidRPr="009A4440">
        <w:rPr>
          <w:rFonts w:asciiTheme="minorHAnsi" w:hAnsiTheme="minorHAnsi" w:cstheme="minorHAnsi"/>
          <w:color w:val="000000"/>
          <w:sz w:val="24"/>
          <w:szCs w:val="24"/>
          <w:lang w:eastAsia="en-GB"/>
        </w:rPr>
        <w:t>Convenția ONU privind drepturile persoanelor cu dizabilități;</w:t>
      </w:r>
    </w:p>
    <w:p w14:paraId="25FF9E25" w14:textId="7A93F135" w:rsidR="009A4440" w:rsidRPr="009A4440" w:rsidRDefault="009A4440" w:rsidP="00792285">
      <w:pPr>
        <w:numPr>
          <w:ilvl w:val="0"/>
          <w:numId w:val="5"/>
        </w:numPr>
        <w:spacing w:before="0" w:after="0"/>
        <w:ind w:left="284" w:hanging="284"/>
        <w:contextualSpacing/>
        <w:jc w:val="both"/>
        <w:rPr>
          <w:rFonts w:asciiTheme="minorHAnsi" w:hAnsiTheme="minorHAnsi" w:cstheme="minorHAnsi"/>
          <w:sz w:val="24"/>
          <w:szCs w:val="24"/>
        </w:rPr>
      </w:pPr>
      <w:r w:rsidRPr="009A4440">
        <w:rPr>
          <w:rFonts w:asciiTheme="minorHAnsi" w:hAnsiTheme="minorHAnsi" w:cstheme="minorHAnsi"/>
          <w:color w:val="000000"/>
          <w:sz w:val="24"/>
          <w:szCs w:val="24"/>
          <w:lang w:eastAsia="en-GB"/>
        </w:rPr>
        <w:t xml:space="preserve">Carta drepturilor fundamentale a Uniunii Europene </w:t>
      </w:r>
      <w:r w:rsidR="00AA1FC6" w:rsidRPr="00AA1FC6">
        <w:rPr>
          <w:rFonts w:asciiTheme="minorHAnsi" w:hAnsiTheme="minorHAnsi" w:cstheme="minorHAnsi"/>
          <w:color w:val="000000"/>
          <w:sz w:val="24"/>
          <w:szCs w:val="24"/>
          <w:lang w:eastAsia="en-GB"/>
        </w:rPr>
        <w:t>2012/C 326/02</w:t>
      </w:r>
    </w:p>
    <w:p w14:paraId="5A62C86F" w14:textId="77777777" w:rsidR="009A4440" w:rsidRPr="009A4440" w:rsidRDefault="009A4440" w:rsidP="00792285">
      <w:pPr>
        <w:numPr>
          <w:ilvl w:val="0"/>
          <w:numId w:val="5"/>
        </w:numPr>
        <w:spacing w:before="0" w:after="0"/>
        <w:ind w:left="284" w:hanging="284"/>
        <w:contextualSpacing/>
        <w:jc w:val="both"/>
        <w:rPr>
          <w:rFonts w:asciiTheme="minorHAnsi" w:hAnsiTheme="minorHAnsi" w:cstheme="minorHAnsi"/>
          <w:sz w:val="24"/>
          <w:szCs w:val="24"/>
        </w:rPr>
      </w:pPr>
      <w:r w:rsidRPr="009A4440">
        <w:rPr>
          <w:rFonts w:asciiTheme="minorHAnsi" w:hAnsiTheme="minorHAnsi" w:cstheme="minorHAnsi"/>
          <w:sz w:val="24"/>
          <w:szCs w:val="24"/>
        </w:rPr>
        <w:t xml:space="preserve">Strategia Uniunii Europene privind egalitatea de gen 2020-2025: O Uniune a egalității; </w:t>
      </w:r>
    </w:p>
    <w:p w14:paraId="1AB01FBF" w14:textId="2782E1E8" w:rsidR="009A4440" w:rsidRPr="009A4440" w:rsidRDefault="009A4440" w:rsidP="00792285">
      <w:pPr>
        <w:numPr>
          <w:ilvl w:val="0"/>
          <w:numId w:val="5"/>
        </w:numPr>
        <w:spacing w:before="0" w:after="0"/>
        <w:ind w:left="284" w:hanging="284"/>
        <w:contextualSpacing/>
        <w:jc w:val="both"/>
        <w:rPr>
          <w:rFonts w:asciiTheme="minorHAnsi" w:hAnsiTheme="minorHAnsi" w:cstheme="minorHAnsi"/>
          <w:sz w:val="24"/>
          <w:szCs w:val="24"/>
        </w:rPr>
      </w:pPr>
      <w:r w:rsidRPr="009A4440">
        <w:rPr>
          <w:rFonts w:asciiTheme="minorHAnsi" w:hAnsiTheme="minorHAnsi" w:cstheme="minorHAnsi"/>
          <w:sz w:val="24"/>
          <w:szCs w:val="24"/>
        </w:rPr>
        <w:t xml:space="preserve">Strategia Uniunii Europene privind drepturile persoanelor cu </w:t>
      </w:r>
      <w:r w:rsidR="00AA1FC6" w:rsidRPr="00AA1FC6">
        <w:rPr>
          <w:rFonts w:asciiTheme="minorHAnsi" w:hAnsiTheme="minorHAnsi" w:cstheme="minorHAnsi"/>
          <w:sz w:val="24"/>
          <w:szCs w:val="24"/>
        </w:rPr>
        <w:t>handicap</w:t>
      </w:r>
      <w:r w:rsidRPr="009A4440">
        <w:rPr>
          <w:rFonts w:asciiTheme="minorHAnsi" w:hAnsiTheme="minorHAnsi" w:cstheme="minorHAnsi"/>
          <w:sz w:val="24"/>
          <w:szCs w:val="24"/>
        </w:rPr>
        <w:t xml:space="preserve"> 2021-2030: O Uniune a egalității;</w:t>
      </w:r>
    </w:p>
    <w:p w14:paraId="71BE988F" w14:textId="77777777" w:rsidR="009A4440" w:rsidRPr="009A4440" w:rsidRDefault="009A4440" w:rsidP="00792285">
      <w:pPr>
        <w:numPr>
          <w:ilvl w:val="0"/>
          <w:numId w:val="5"/>
        </w:numPr>
        <w:spacing w:before="0" w:after="0"/>
        <w:ind w:left="284" w:hanging="284"/>
        <w:contextualSpacing/>
        <w:jc w:val="both"/>
        <w:rPr>
          <w:rFonts w:asciiTheme="minorHAnsi" w:hAnsiTheme="minorHAnsi" w:cstheme="minorHAnsi"/>
          <w:sz w:val="24"/>
          <w:szCs w:val="24"/>
        </w:rPr>
      </w:pPr>
      <w:r w:rsidRPr="009A4440">
        <w:rPr>
          <w:rFonts w:asciiTheme="minorHAnsi" w:hAnsiTheme="minorHAnsi" w:cstheme="minorHAnsi"/>
          <w:sz w:val="24"/>
          <w:szCs w:val="24"/>
        </w:rPr>
        <w:t>Strategia națională pentru dezvoltarea durabilă a României 2030.</w:t>
      </w:r>
    </w:p>
    <w:p w14:paraId="1FBC36E4" w14:textId="77777777" w:rsidR="00062A18" w:rsidRPr="00062A18" w:rsidRDefault="00062A18" w:rsidP="00062A18">
      <w:pPr>
        <w:spacing w:before="0" w:after="0"/>
        <w:jc w:val="both"/>
        <w:rPr>
          <w:rFonts w:ascii="Calibri" w:hAnsi="Calibri"/>
          <w:b/>
          <w:sz w:val="24"/>
          <w:szCs w:val="24"/>
        </w:rPr>
      </w:pPr>
    </w:p>
    <w:p w14:paraId="6F08FB61" w14:textId="0FA791C4" w:rsidR="00297225" w:rsidRPr="002059E9" w:rsidRDefault="00062A18" w:rsidP="008E68AA">
      <w:pPr>
        <w:spacing w:before="0" w:after="0"/>
        <w:jc w:val="both"/>
        <w:rPr>
          <w:rFonts w:ascii="Calibri" w:hAnsi="Calibri"/>
          <w:sz w:val="24"/>
          <w:szCs w:val="24"/>
        </w:rPr>
      </w:pPr>
      <w:r w:rsidRPr="00062A18">
        <w:rPr>
          <w:rFonts w:ascii="Calibri" w:hAnsi="Calibri"/>
          <w:b/>
          <w:sz w:val="24"/>
          <w:szCs w:val="24"/>
        </w:rPr>
        <w:t>Notă!</w:t>
      </w:r>
      <w:r w:rsidRPr="00062A18">
        <w:rPr>
          <w:rFonts w:ascii="Calibri" w:hAnsi="Calibri"/>
          <w:sz w:val="24"/>
          <w:szCs w:val="24"/>
        </w:rPr>
        <w:t xml:space="preserve"> Pe parcursul derulării etapelor de verificare inclusiv contractare se vor avea în vedere actualizările legislative naționate/europene specifice domeniului eficienței energetice, aceste actualizări pot conduce la modificări/actualizări ale prezentului ghid, în cazul în care acestea influențează condițiile/criteriile stabilite în prezent. </w:t>
      </w:r>
    </w:p>
    <w:p w14:paraId="1B38C22F" w14:textId="15169C2F" w:rsidR="00297225" w:rsidRDefault="00297225" w:rsidP="00B43CD9">
      <w:pPr>
        <w:pStyle w:val="Heading1"/>
        <w:numPr>
          <w:ilvl w:val="0"/>
          <w:numId w:val="48"/>
        </w:numPr>
      </w:pPr>
      <w:bookmarkStart w:id="30" w:name="_Toc137037245"/>
      <w:r>
        <w:t>ASPECTE SPECIFICE APELULUI DE PROIECTE</w:t>
      </w:r>
      <w:bookmarkEnd w:id="30"/>
    </w:p>
    <w:p w14:paraId="2A84ADFC" w14:textId="77777777" w:rsidR="009D7C9A" w:rsidRPr="009D7C9A" w:rsidRDefault="009D7C9A" w:rsidP="009D7C9A">
      <w:pPr>
        <w:rPr>
          <w:lang w:eastAsia="ja-JP"/>
        </w:rPr>
      </w:pPr>
    </w:p>
    <w:p w14:paraId="6B7E4D74" w14:textId="351D6F6B" w:rsidR="00297225" w:rsidRDefault="009D7C9A" w:rsidP="00735675">
      <w:pPr>
        <w:pStyle w:val="Heading2"/>
        <w:numPr>
          <w:ilvl w:val="0"/>
          <w:numId w:val="0"/>
        </w:numPr>
        <w:ind w:left="576"/>
      </w:pPr>
      <w:bookmarkStart w:id="31" w:name="_Toc137037246"/>
      <w:r>
        <w:t xml:space="preserve">3.1 </w:t>
      </w:r>
      <w:r w:rsidR="00297225">
        <w:t>Tipul de ap</w:t>
      </w:r>
      <w:r>
        <w:t>el</w:t>
      </w:r>
      <w:bookmarkEnd w:id="31"/>
    </w:p>
    <w:p w14:paraId="0A630DC7" w14:textId="77777777" w:rsidR="00F62512" w:rsidRDefault="00F62512" w:rsidP="00CE72A5">
      <w:pPr>
        <w:spacing w:before="0" w:after="0"/>
        <w:jc w:val="both"/>
        <w:rPr>
          <w:rFonts w:asciiTheme="minorHAnsi" w:eastAsia="SimSun" w:hAnsiTheme="minorHAnsi" w:cstheme="minorHAnsi"/>
          <w:bCs/>
          <w:sz w:val="24"/>
          <w:szCs w:val="24"/>
        </w:rPr>
      </w:pPr>
    </w:p>
    <w:p w14:paraId="58500076" w14:textId="0431ED23" w:rsidR="00CE72A5" w:rsidRPr="00CE72A5" w:rsidRDefault="00CE72A5" w:rsidP="00CE72A5">
      <w:pPr>
        <w:spacing w:before="0" w:after="0"/>
        <w:jc w:val="both"/>
        <w:rPr>
          <w:rFonts w:asciiTheme="minorHAnsi" w:eastAsia="SimSun" w:hAnsiTheme="minorHAnsi" w:cstheme="minorHAnsi"/>
          <w:bCs/>
          <w:sz w:val="24"/>
          <w:szCs w:val="24"/>
        </w:rPr>
      </w:pPr>
      <w:r w:rsidRPr="00CE72A5">
        <w:rPr>
          <w:rFonts w:asciiTheme="minorHAnsi" w:eastAsia="SimSun" w:hAnsiTheme="minorHAnsi" w:cstheme="minorHAnsi"/>
          <w:bCs/>
          <w:sz w:val="24"/>
          <w:szCs w:val="24"/>
        </w:rPr>
        <w:t>Prin prezentul Ghid se lansează apelu</w:t>
      </w:r>
      <w:r w:rsidR="002059E9">
        <w:rPr>
          <w:rFonts w:asciiTheme="minorHAnsi" w:eastAsia="SimSun" w:hAnsiTheme="minorHAnsi" w:cstheme="minorHAnsi"/>
          <w:bCs/>
          <w:sz w:val="24"/>
          <w:szCs w:val="24"/>
        </w:rPr>
        <w:t>l</w:t>
      </w:r>
      <w:r w:rsidRPr="00CE72A5">
        <w:rPr>
          <w:rFonts w:asciiTheme="minorHAnsi" w:eastAsia="SimSun" w:hAnsiTheme="minorHAnsi" w:cstheme="minorHAnsi"/>
          <w:bCs/>
          <w:sz w:val="24"/>
          <w:szCs w:val="24"/>
        </w:rPr>
        <w:t xml:space="preserve"> de </w:t>
      </w:r>
      <w:r w:rsidRPr="002059E9">
        <w:rPr>
          <w:rFonts w:asciiTheme="minorHAnsi" w:eastAsia="SimSun" w:hAnsiTheme="minorHAnsi" w:cstheme="minorHAnsi"/>
          <w:b/>
          <w:sz w:val="24"/>
          <w:szCs w:val="24"/>
        </w:rPr>
        <w:t>tip competitiv cu depunere la termen</w:t>
      </w:r>
      <w:r w:rsidRPr="00CE72A5">
        <w:rPr>
          <w:rFonts w:asciiTheme="minorHAnsi" w:eastAsia="SimSun" w:hAnsiTheme="minorHAnsi" w:cstheme="minorHAnsi"/>
          <w:bCs/>
          <w:sz w:val="24"/>
          <w:szCs w:val="24"/>
        </w:rPr>
        <w:t>, a cererilor de finanțare având</w:t>
      </w:r>
      <w:r w:rsidR="00F62512">
        <w:rPr>
          <w:rFonts w:asciiTheme="minorHAnsi" w:eastAsia="SimSun" w:hAnsiTheme="minorHAnsi" w:cstheme="minorHAnsi"/>
          <w:bCs/>
          <w:sz w:val="24"/>
          <w:szCs w:val="24"/>
        </w:rPr>
        <w:t xml:space="preserve"> </w:t>
      </w:r>
      <w:r w:rsidRPr="00CE72A5">
        <w:rPr>
          <w:rFonts w:asciiTheme="minorHAnsi" w:eastAsia="SimSun" w:hAnsiTheme="minorHAnsi" w:cstheme="minorHAnsi"/>
          <w:bCs/>
          <w:sz w:val="24"/>
          <w:szCs w:val="24"/>
        </w:rPr>
        <w:t>cod</w:t>
      </w:r>
      <w:r w:rsidR="00F62512">
        <w:rPr>
          <w:rFonts w:asciiTheme="minorHAnsi" w:eastAsia="SimSun" w:hAnsiTheme="minorHAnsi" w:cstheme="minorHAnsi"/>
          <w:bCs/>
          <w:sz w:val="24"/>
          <w:szCs w:val="24"/>
        </w:rPr>
        <w:t>ul</w:t>
      </w:r>
      <w:r w:rsidR="002059E9">
        <w:rPr>
          <w:rFonts w:asciiTheme="minorHAnsi" w:eastAsia="SimSun" w:hAnsiTheme="minorHAnsi" w:cstheme="minorHAnsi"/>
          <w:bCs/>
          <w:sz w:val="24"/>
          <w:szCs w:val="24"/>
        </w:rPr>
        <w:t xml:space="preserve"> </w:t>
      </w:r>
      <w:r w:rsidRPr="00CE72A5">
        <w:rPr>
          <w:rFonts w:asciiTheme="minorHAnsi" w:eastAsia="SimSun" w:hAnsiTheme="minorHAnsi" w:cstheme="minorHAnsi"/>
          <w:bCs/>
          <w:sz w:val="24"/>
          <w:szCs w:val="24"/>
        </w:rPr>
        <w:t xml:space="preserve">PRSE/5.1/1/2023. </w:t>
      </w:r>
    </w:p>
    <w:p w14:paraId="5D2D47BC" w14:textId="64B5FF86" w:rsidR="00024E5B" w:rsidRPr="003147D5" w:rsidRDefault="00CE72A5" w:rsidP="00CE72A5">
      <w:pPr>
        <w:spacing w:before="0" w:after="0"/>
        <w:jc w:val="both"/>
        <w:rPr>
          <w:rFonts w:asciiTheme="minorHAnsi" w:hAnsiTheme="minorHAnsi" w:cstheme="minorHAnsi"/>
          <w:sz w:val="24"/>
          <w:szCs w:val="24"/>
        </w:rPr>
      </w:pPr>
      <w:r w:rsidRPr="00CE72A5">
        <w:rPr>
          <w:rFonts w:asciiTheme="minorHAnsi" w:eastAsia="SimSun" w:hAnsiTheme="minorHAnsi" w:cstheme="minorHAnsi"/>
          <w:bCs/>
          <w:sz w:val="24"/>
          <w:szCs w:val="24"/>
        </w:rPr>
        <w:t>AM PR Sud-Est lansează apeluri de proiecte numai în sistemul informatic MySMIS2021/SMIS2021+.</w:t>
      </w:r>
    </w:p>
    <w:p w14:paraId="2D25D87B" w14:textId="3C50D557" w:rsidR="00024E5B" w:rsidRDefault="00024E5B" w:rsidP="00024E5B">
      <w:pPr>
        <w:spacing w:before="0" w:after="0"/>
        <w:jc w:val="both"/>
        <w:rPr>
          <w:rFonts w:asciiTheme="minorHAnsi" w:eastAsia="Times New Roman" w:hAnsiTheme="minorHAnsi" w:cstheme="minorHAnsi"/>
          <w:b/>
          <w:iCs/>
          <w:sz w:val="24"/>
          <w:szCs w:val="24"/>
        </w:rPr>
      </w:pPr>
      <w:bookmarkStart w:id="32" w:name="_Hlk118196303"/>
    </w:p>
    <w:p w14:paraId="3C129C11" w14:textId="442C1A17" w:rsidR="002059E9" w:rsidRDefault="002059E9" w:rsidP="002059E9">
      <w:pPr>
        <w:spacing w:before="0" w:after="0"/>
        <w:jc w:val="both"/>
        <w:rPr>
          <w:rFonts w:asciiTheme="minorHAnsi" w:eastAsia="SimSun" w:hAnsiTheme="minorHAnsi" w:cstheme="minorHAnsi"/>
          <w:bCs/>
          <w:sz w:val="24"/>
          <w:szCs w:val="24"/>
        </w:rPr>
      </w:pPr>
      <w:r w:rsidRPr="003147D5">
        <w:rPr>
          <w:rFonts w:asciiTheme="minorHAnsi" w:eastAsia="Times New Roman" w:hAnsiTheme="minorHAnsi" w:cstheme="minorHAnsi"/>
          <w:iCs/>
          <w:sz w:val="24"/>
          <w:szCs w:val="24"/>
        </w:rPr>
        <w:t>Cererile de finanțare</w:t>
      </w:r>
      <w:r w:rsidRPr="003147D5">
        <w:rPr>
          <w:rFonts w:asciiTheme="minorHAnsi" w:hAnsiTheme="minorHAnsi" w:cstheme="minorHAnsi"/>
          <w:iCs/>
          <w:sz w:val="24"/>
          <w:szCs w:val="24"/>
        </w:rPr>
        <w:t xml:space="preserve"> pot fi depuse doar în perioada menționată în cadrul secțiunii </w:t>
      </w:r>
      <w:r w:rsidR="00AD5BBA">
        <w:rPr>
          <w:rFonts w:asciiTheme="minorHAnsi" w:hAnsiTheme="minorHAnsi" w:cstheme="minorHAnsi"/>
          <w:iCs/>
          <w:sz w:val="24"/>
          <w:szCs w:val="24"/>
        </w:rPr>
        <w:t>4.3</w:t>
      </w:r>
      <w:r w:rsidRPr="003147D5">
        <w:rPr>
          <w:rFonts w:asciiTheme="minorHAnsi" w:hAnsiTheme="minorHAnsi" w:cstheme="minorHAnsi"/>
          <w:iCs/>
          <w:sz w:val="24"/>
          <w:szCs w:val="24"/>
        </w:rPr>
        <w:t xml:space="preserve"> a prezentului ghid, iar evaluarea acestora va avea la bază principiul competitivității.</w:t>
      </w:r>
      <w:r>
        <w:rPr>
          <w:rFonts w:asciiTheme="minorHAnsi" w:hAnsiTheme="minorHAnsi" w:cstheme="minorHAnsi"/>
          <w:iCs/>
          <w:sz w:val="24"/>
          <w:szCs w:val="24"/>
        </w:rPr>
        <w:t xml:space="preserve"> </w:t>
      </w:r>
    </w:p>
    <w:p w14:paraId="30F9FA44" w14:textId="77777777" w:rsidR="002059E9" w:rsidRPr="003147D5" w:rsidRDefault="002059E9" w:rsidP="002059E9">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 potenţial beneficiar poate depune mai multe cereri de finanţare.</w:t>
      </w:r>
    </w:p>
    <w:p w14:paraId="04153157" w14:textId="77777777" w:rsidR="002059E9" w:rsidRDefault="002059E9" w:rsidP="00024E5B">
      <w:pPr>
        <w:spacing w:before="0" w:after="0"/>
        <w:jc w:val="both"/>
        <w:rPr>
          <w:rFonts w:asciiTheme="minorHAnsi" w:eastAsia="Times New Roman" w:hAnsiTheme="minorHAnsi" w:cstheme="minorHAnsi"/>
          <w:b/>
          <w:iCs/>
          <w:sz w:val="24"/>
          <w:szCs w:val="24"/>
        </w:rPr>
      </w:pPr>
    </w:p>
    <w:p w14:paraId="1166D67A" w14:textId="77777777" w:rsidR="002059E9" w:rsidRPr="00761471" w:rsidRDefault="002059E9" w:rsidP="002059E9">
      <w:pPr>
        <w:spacing w:before="0" w:after="0"/>
        <w:jc w:val="both"/>
        <w:rPr>
          <w:rFonts w:asciiTheme="minorHAnsi" w:eastAsia="SimSun" w:hAnsiTheme="minorHAnsi" w:cstheme="minorHAnsi"/>
          <w:bCs/>
          <w:sz w:val="24"/>
          <w:szCs w:val="24"/>
        </w:rPr>
      </w:pPr>
      <w:r w:rsidRPr="00761471">
        <w:rPr>
          <w:rFonts w:asciiTheme="minorHAnsi" w:eastAsia="SimSun" w:hAnsiTheme="minorHAnsi" w:cstheme="minorHAnsi"/>
          <w:b/>
          <w:sz w:val="24"/>
          <w:szCs w:val="24"/>
        </w:rPr>
        <w:t>Notă!</w:t>
      </w:r>
      <w:r w:rsidRPr="00761471">
        <w:rPr>
          <w:rFonts w:asciiTheme="minorHAnsi" w:eastAsia="SimSun" w:hAnsiTheme="minorHAnsi" w:cstheme="minorHAns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761471">
        <w:rPr>
          <w:rFonts w:asciiTheme="minorHAnsi" w:hAnsiTheme="minorHAnsi" w:cstheme="minorHAnsi"/>
          <w:sz w:val="24"/>
          <w:szCs w:val="24"/>
        </w:rPr>
        <w:t>AM PR Sud - Est</w:t>
      </w:r>
      <w:r w:rsidRPr="00761471">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p>
    <w:p w14:paraId="41505EB7" w14:textId="22F34558" w:rsidR="002059E9" w:rsidRPr="00005EF3" w:rsidRDefault="002059E9" w:rsidP="00024E5B">
      <w:pPr>
        <w:spacing w:before="0" w:after="0"/>
        <w:jc w:val="both"/>
        <w:rPr>
          <w:rFonts w:asciiTheme="minorHAnsi" w:hAnsiTheme="minorHAnsi" w:cstheme="minorHAnsi"/>
          <w:sz w:val="24"/>
          <w:szCs w:val="24"/>
        </w:rPr>
      </w:pPr>
      <w:r w:rsidRPr="00761471">
        <w:rPr>
          <w:rFonts w:asciiTheme="minorHAnsi" w:hAnsiTheme="minorHAnsi" w:cstheme="minorHAnsi"/>
          <w:sz w:val="24"/>
          <w:szCs w:val="24"/>
        </w:rPr>
        <w:t xml:space="preserve">Pentru informarea corectă a potențialilor solicitanți, AM PR Sud - Est va publica lunar pe site-ul programului situația proiectelor, depuse precum și gradul de acoperire al alocării financiare disponibile. </w:t>
      </w:r>
    </w:p>
    <w:p w14:paraId="09AD411A" w14:textId="77777777" w:rsidR="00024E5B" w:rsidRPr="003147D5" w:rsidRDefault="00024E5B" w:rsidP="00024E5B">
      <w:pPr>
        <w:spacing w:before="0" w:after="0"/>
        <w:jc w:val="both"/>
        <w:rPr>
          <w:rFonts w:asciiTheme="minorHAnsi" w:eastAsia="SimSun" w:hAnsiTheme="minorHAnsi" w:cstheme="minorHAnsi"/>
          <w:bCs/>
          <w:sz w:val="24"/>
          <w:szCs w:val="24"/>
        </w:rPr>
      </w:pPr>
      <w:bookmarkStart w:id="33" w:name="_Hlk92984687"/>
      <w:bookmarkEnd w:id="32"/>
    </w:p>
    <w:p w14:paraId="70C08C3B" w14:textId="7D4DD209" w:rsidR="00297225" w:rsidRDefault="009D7C9A" w:rsidP="00735675">
      <w:pPr>
        <w:pStyle w:val="Heading2"/>
        <w:numPr>
          <w:ilvl w:val="0"/>
          <w:numId w:val="0"/>
        </w:numPr>
        <w:ind w:left="576"/>
      </w:pPr>
      <w:bookmarkStart w:id="34" w:name="_Toc137037247"/>
      <w:bookmarkEnd w:id="33"/>
      <w:r>
        <w:t xml:space="preserve">3.2 </w:t>
      </w:r>
      <w:r w:rsidR="00297225">
        <w:t>Forma de sprijin ( granturi; instrumente financiare; premii)</w:t>
      </w:r>
      <w:bookmarkEnd w:id="34"/>
    </w:p>
    <w:p w14:paraId="7310DDED" w14:textId="35D777F1" w:rsidR="00584DEB" w:rsidRPr="00584DEB" w:rsidRDefault="00584DEB" w:rsidP="00584DEB">
      <w:pPr>
        <w:jc w:val="both"/>
        <w:rPr>
          <w:rFonts w:asciiTheme="minorHAnsi" w:hAnsiTheme="minorHAnsi" w:cstheme="minorHAnsi"/>
          <w:sz w:val="24"/>
          <w:szCs w:val="24"/>
        </w:rPr>
      </w:pPr>
      <w:r w:rsidRPr="00584DEB">
        <w:rPr>
          <w:rFonts w:asciiTheme="minorHAnsi" w:hAnsiTheme="minorHAnsi" w:cstheme="minorHAnsi"/>
          <w:sz w:val="24"/>
          <w:szCs w:val="24"/>
        </w:rPr>
        <w:t>Forma de sprijin nerambursabil acordat în cadrul prezentului apel de proiecte este de grant individual.</w:t>
      </w:r>
    </w:p>
    <w:p w14:paraId="1BBE5F92" w14:textId="30713398" w:rsidR="00A86515" w:rsidRDefault="009D7C9A" w:rsidP="00735675">
      <w:pPr>
        <w:pStyle w:val="Heading2"/>
        <w:numPr>
          <w:ilvl w:val="0"/>
          <w:numId w:val="0"/>
        </w:numPr>
        <w:ind w:left="576"/>
      </w:pPr>
      <w:bookmarkStart w:id="35" w:name="_Toc137037248"/>
      <w:r>
        <w:t xml:space="preserve">3.3 </w:t>
      </w:r>
      <w:r w:rsidR="00297225">
        <w:t>Bugetul alocat apelului de proiecte</w:t>
      </w:r>
      <w:bookmarkEnd w:id="35"/>
    </w:p>
    <w:p w14:paraId="1E32AE0A" w14:textId="01A72137" w:rsidR="009D7C9A" w:rsidRPr="004D495D" w:rsidRDefault="000B3615" w:rsidP="004D495D">
      <w:pPr>
        <w:spacing w:before="0" w:after="0"/>
        <w:jc w:val="both"/>
        <w:rPr>
          <w:rFonts w:asciiTheme="minorHAnsi" w:eastAsia="SimSun" w:hAnsiTheme="minorHAnsi" w:cstheme="minorHAnsi"/>
          <w:sz w:val="24"/>
          <w:szCs w:val="24"/>
        </w:rPr>
      </w:pPr>
      <w:bookmarkStart w:id="36" w:name="_Hlk110934592"/>
      <w:bookmarkStart w:id="37" w:name="_Hlk129864255"/>
      <w:r w:rsidRPr="004D495D">
        <w:rPr>
          <w:rFonts w:asciiTheme="minorHAnsi" w:eastAsia="SimSun" w:hAnsiTheme="minorHAnsi" w:cstheme="minorHAnsi"/>
          <w:sz w:val="24"/>
          <w:szCs w:val="24"/>
        </w:rPr>
        <w:t xml:space="preserve">Alocarea apelului de proiecte </w:t>
      </w:r>
      <w:r w:rsidRPr="004D495D">
        <w:rPr>
          <w:rFonts w:asciiTheme="minorHAnsi" w:hAnsiTheme="minorHAnsi"/>
          <w:sz w:val="24"/>
          <w:szCs w:val="24"/>
        </w:rPr>
        <w:t>PRSE/5.1/1/2023 este</w:t>
      </w:r>
      <w:r w:rsidRPr="004D495D">
        <w:rPr>
          <w:rFonts w:asciiTheme="minorHAnsi" w:eastAsia="SimSun" w:hAnsiTheme="minorHAnsi" w:cstheme="minorHAnsi"/>
          <w:sz w:val="24"/>
          <w:szCs w:val="24"/>
        </w:rPr>
        <w:t xml:space="preserve"> </w:t>
      </w:r>
      <w:r w:rsidR="008804B6" w:rsidRPr="004D495D">
        <w:rPr>
          <w:rFonts w:asciiTheme="minorHAnsi" w:eastAsia="SimSun" w:hAnsiTheme="minorHAnsi" w:cstheme="minorHAnsi"/>
          <w:sz w:val="24"/>
          <w:szCs w:val="24"/>
        </w:rPr>
        <w:t>de 10.</w:t>
      </w:r>
      <w:r w:rsidR="008804B6" w:rsidRPr="004D495D">
        <w:rPr>
          <w:rFonts w:asciiTheme="minorHAnsi" w:hAnsiTheme="minorHAnsi" w:cstheme="minorHAnsi"/>
          <w:sz w:val="24"/>
          <w:szCs w:val="24"/>
        </w:rPr>
        <w:t xml:space="preserve"> </w:t>
      </w:r>
      <w:r w:rsidR="008804B6" w:rsidRPr="004D495D">
        <w:rPr>
          <w:rFonts w:asciiTheme="minorHAnsi" w:eastAsia="SimSun" w:hAnsiTheme="minorHAnsi" w:cstheme="minorHAnsi"/>
          <w:sz w:val="24"/>
          <w:szCs w:val="24"/>
        </w:rPr>
        <w:t xml:space="preserve">588.234 euro (FEDR+ </w:t>
      </w:r>
      <w:r w:rsidR="008804B6" w:rsidRPr="004D495D">
        <w:rPr>
          <w:rFonts w:asciiTheme="minorHAnsi" w:hAnsiTheme="minorHAnsi" w:cstheme="minorHAnsi"/>
          <w:sz w:val="24"/>
          <w:szCs w:val="24"/>
        </w:rPr>
        <w:t>contribuție națională)</w:t>
      </w:r>
      <w:r w:rsidR="008804B6" w:rsidRPr="004D495D">
        <w:rPr>
          <w:rFonts w:asciiTheme="minorHAnsi" w:eastAsia="SimSun" w:hAnsiTheme="minorHAnsi" w:cstheme="minorHAnsi"/>
          <w:sz w:val="24"/>
          <w:szCs w:val="24"/>
        </w:rPr>
        <w:t xml:space="preserve">, din care 5.823.529 euro (FEDR) și  4.764.705 euro </w:t>
      </w:r>
      <w:r w:rsidR="008804B6" w:rsidRPr="004D495D">
        <w:rPr>
          <w:rFonts w:asciiTheme="minorHAnsi" w:hAnsiTheme="minorHAnsi" w:cstheme="minorHAnsi"/>
          <w:sz w:val="24"/>
          <w:szCs w:val="24"/>
        </w:rPr>
        <w:t>contribuție națională (alcătuită din cofinanțarea de la bugetul de stat și cofinanțarea beneficiarului)</w:t>
      </w:r>
      <w:r w:rsidR="008804B6" w:rsidRPr="004D495D">
        <w:rPr>
          <w:rFonts w:asciiTheme="minorHAnsi" w:eastAsia="SimSun" w:hAnsiTheme="minorHAnsi" w:cstheme="minorHAnsi"/>
          <w:sz w:val="24"/>
          <w:szCs w:val="24"/>
        </w:rPr>
        <w:t>.</w:t>
      </w:r>
      <w:bookmarkEnd w:id="36"/>
      <w:bookmarkEnd w:id="37"/>
    </w:p>
    <w:p w14:paraId="600B590F" w14:textId="4408F165" w:rsidR="00CB3C94" w:rsidRPr="00F20222" w:rsidRDefault="00CB3C94" w:rsidP="00CB3C94">
      <w:pPr>
        <w:pStyle w:val="NormalWeb"/>
        <w:jc w:val="both"/>
        <w:rPr>
          <w:rFonts w:asciiTheme="minorHAnsi" w:hAnsiTheme="minorHAnsi" w:cstheme="minorHAnsi"/>
          <w:lang w:val="en-GB" w:eastAsia="en-GB"/>
        </w:rPr>
      </w:pPr>
      <w:bookmarkStart w:id="38" w:name="_Hlk136615101"/>
      <w:r w:rsidRPr="00F20222">
        <w:rPr>
          <w:rFonts w:asciiTheme="minorHAnsi" w:hAnsiTheme="minorHAnsi" w:cstheme="minorHAnsi"/>
        </w:rPr>
        <w:t xml:space="preserve">AM PR SE </w:t>
      </w:r>
      <w:r w:rsidRPr="00F20222">
        <w:rPr>
          <w:rFonts w:asciiTheme="minorHAnsi" w:hAnsiTheme="minorHAnsi" w:cstheme="minorHAnsi"/>
          <w:lang w:val="en-GB" w:eastAsia="en-GB"/>
        </w:rPr>
        <w:t>poate să încheie contracte de finanţare a căror valoare poate depăşi</w:t>
      </w:r>
      <w:r w:rsidR="00D26F7B" w:rsidRPr="00F20222">
        <w:rPr>
          <w:rFonts w:asciiTheme="minorHAnsi" w:hAnsiTheme="minorHAnsi" w:cstheme="minorHAnsi"/>
          <w:lang w:val="en-GB" w:eastAsia="en-GB"/>
        </w:rPr>
        <w:t xml:space="preserve"> </w:t>
      </w:r>
      <w:r w:rsidRPr="00F20222">
        <w:rPr>
          <w:rFonts w:asciiTheme="minorHAnsi" w:hAnsiTheme="minorHAnsi" w:cstheme="minorHAnsi"/>
          <w:lang w:val="en-GB" w:eastAsia="en-GB"/>
        </w:rPr>
        <w:t>sumel</w:t>
      </w:r>
      <w:r w:rsidR="00D26F7B" w:rsidRPr="00F20222">
        <w:rPr>
          <w:rFonts w:asciiTheme="minorHAnsi" w:hAnsiTheme="minorHAnsi" w:cstheme="minorHAnsi"/>
          <w:lang w:val="en-GB" w:eastAsia="en-GB"/>
        </w:rPr>
        <w:t>e</w:t>
      </w:r>
      <w:r w:rsidRPr="00F20222">
        <w:rPr>
          <w:rFonts w:asciiTheme="minorHAnsi" w:hAnsiTheme="minorHAnsi" w:cstheme="minorHAnsi"/>
          <w:lang w:val="en-GB" w:eastAsia="en-GB"/>
        </w:rPr>
        <w:t xml:space="preserve"> alocate în euro, la nivel de program din Fondul european de dezvoltare regional şi cofinanţare de la bugetul de stat, în conformitate cu prevederile OUG 133/2021 privind gestionarea financiară a fondurilor europene pentru perioada de programare 2021-2027 alocate României din Fondul european de dezvoltare regională, Fondul de coeziune, Fondul social european Plus, Fondul pentru o tranziţie justă</w:t>
      </w:r>
      <w:r w:rsidR="00D26F7B" w:rsidRPr="00F20222">
        <w:rPr>
          <w:rFonts w:asciiTheme="minorHAnsi" w:hAnsiTheme="minorHAnsi" w:cstheme="minorHAnsi"/>
          <w:lang w:val="en-GB" w:eastAsia="en-GB"/>
        </w:rPr>
        <w:t>, cu încadrare în creditele de angajament aprobate anual cu această destinaţie prin legile bugetare anuale.</w:t>
      </w:r>
    </w:p>
    <w:p w14:paraId="2280BD10" w14:textId="31B0B59C" w:rsidR="00297225" w:rsidRPr="008D04FF" w:rsidRDefault="00297225" w:rsidP="00735675">
      <w:pPr>
        <w:pStyle w:val="Heading2"/>
        <w:numPr>
          <w:ilvl w:val="1"/>
          <w:numId w:val="46"/>
        </w:numPr>
      </w:pPr>
      <w:bookmarkStart w:id="39" w:name="_Toc137037249"/>
      <w:bookmarkEnd w:id="38"/>
      <w:r w:rsidRPr="008D04FF">
        <w:t>Rata de cofinanţare</w:t>
      </w:r>
      <w:bookmarkEnd w:id="39"/>
    </w:p>
    <w:p w14:paraId="3E24512E" w14:textId="77777777" w:rsidR="00C10DF0" w:rsidRDefault="000B03F9" w:rsidP="000B03F9">
      <w:pPr>
        <w:spacing w:before="0" w:after="0"/>
        <w:ind w:left="360"/>
        <w:jc w:val="both"/>
        <w:rPr>
          <w:rFonts w:asciiTheme="minorHAnsi" w:eastAsia="Times New Roman" w:hAnsiTheme="minorHAnsi" w:cstheme="minorHAnsi"/>
          <w:sz w:val="24"/>
          <w:szCs w:val="24"/>
        </w:rPr>
      </w:pPr>
      <w:r w:rsidRPr="000B03F9">
        <w:rPr>
          <w:rFonts w:asciiTheme="minorHAnsi" w:eastAsia="Times New Roman" w:hAnsiTheme="minorHAnsi" w:cstheme="minorHAnsi"/>
          <w:sz w:val="24"/>
          <w:szCs w:val="24"/>
        </w:rPr>
        <w:t>În cadrul prezentului apel de proiecte, pentru întocmirea bugetului cererii de finanțare, se va lua în calcul</w:t>
      </w:r>
      <w:r w:rsidR="00C10DF0">
        <w:rPr>
          <w:rFonts w:asciiTheme="minorHAnsi" w:eastAsia="Times New Roman" w:hAnsiTheme="minorHAnsi" w:cstheme="minorHAnsi"/>
          <w:sz w:val="24"/>
          <w:szCs w:val="24"/>
        </w:rPr>
        <w:t>:</w:t>
      </w:r>
      <w:r w:rsidRPr="000B03F9">
        <w:rPr>
          <w:rFonts w:asciiTheme="minorHAnsi" w:eastAsia="Times New Roman" w:hAnsiTheme="minorHAnsi" w:cstheme="minorHAnsi"/>
          <w:sz w:val="24"/>
          <w:szCs w:val="24"/>
        </w:rPr>
        <w:t xml:space="preserve"> </w:t>
      </w:r>
    </w:p>
    <w:p w14:paraId="3A0A4BFE" w14:textId="77777777" w:rsidR="00C10DF0" w:rsidRDefault="000B03F9" w:rsidP="00792285">
      <w:pPr>
        <w:pStyle w:val="ListParagraph"/>
        <w:numPr>
          <w:ilvl w:val="0"/>
          <w:numId w:val="44"/>
        </w:numPr>
        <w:spacing w:before="0" w:after="0"/>
        <w:jc w:val="both"/>
        <w:rPr>
          <w:rFonts w:asciiTheme="minorHAnsi" w:eastAsia="Times New Roman" w:hAnsiTheme="minorHAnsi" w:cstheme="minorHAnsi"/>
          <w:sz w:val="24"/>
          <w:szCs w:val="24"/>
        </w:rPr>
      </w:pPr>
      <w:r w:rsidRPr="00C10DF0">
        <w:rPr>
          <w:rFonts w:asciiTheme="minorHAnsi" w:eastAsia="Times New Roman" w:hAnsiTheme="minorHAnsi" w:cstheme="minorHAnsi"/>
          <w:sz w:val="24"/>
          <w:szCs w:val="24"/>
        </w:rPr>
        <w:t xml:space="preserve">rata de cofinanțare acordată </w:t>
      </w:r>
      <w:r w:rsidR="00C10DF0">
        <w:rPr>
          <w:rFonts w:asciiTheme="minorHAnsi" w:eastAsia="Times New Roman" w:hAnsiTheme="minorHAnsi" w:cstheme="minorHAnsi"/>
          <w:sz w:val="24"/>
          <w:szCs w:val="24"/>
        </w:rPr>
        <w:t xml:space="preserve">din partea Uniunii Europene este de maxim </w:t>
      </w:r>
      <w:r w:rsidRPr="00C10DF0">
        <w:rPr>
          <w:rFonts w:asciiTheme="minorHAnsi" w:eastAsia="Times New Roman" w:hAnsiTheme="minorHAnsi" w:cstheme="minorHAnsi"/>
          <w:sz w:val="24"/>
          <w:szCs w:val="24"/>
        </w:rPr>
        <w:t>55% din valoarea cheltuielilor eligibile ale proiectului</w:t>
      </w:r>
      <w:r w:rsidR="00C10DF0">
        <w:rPr>
          <w:rFonts w:asciiTheme="minorHAnsi" w:eastAsia="Times New Roman" w:hAnsiTheme="minorHAnsi" w:cstheme="minorHAnsi"/>
          <w:sz w:val="24"/>
          <w:szCs w:val="24"/>
        </w:rPr>
        <w:t xml:space="preserve"> prin Fondul European de Dezvoltare Regionala (FEDR)</w:t>
      </w:r>
      <w:r w:rsidRPr="00C10DF0">
        <w:rPr>
          <w:rFonts w:asciiTheme="minorHAnsi" w:eastAsia="Times New Roman" w:hAnsiTheme="minorHAnsi" w:cstheme="minorHAnsi"/>
          <w:sz w:val="24"/>
          <w:szCs w:val="24"/>
        </w:rPr>
        <w:t xml:space="preserve">, </w:t>
      </w:r>
    </w:p>
    <w:p w14:paraId="1D5D843B" w14:textId="77777777" w:rsidR="00C10DF0" w:rsidRDefault="00C10DF0" w:rsidP="00792285">
      <w:pPr>
        <w:pStyle w:val="ListParagraph"/>
        <w:numPr>
          <w:ilvl w:val="0"/>
          <w:numId w:val="44"/>
        </w:numPr>
        <w:spacing w:before="0" w:after="0"/>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maxim</w:t>
      </w:r>
      <w:r w:rsidR="000B03F9" w:rsidRPr="00C10DF0">
        <w:rPr>
          <w:rFonts w:asciiTheme="minorHAnsi" w:eastAsia="Times New Roman" w:hAnsiTheme="minorHAnsi" w:cstheme="minorHAnsi"/>
          <w:sz w:val="24"/>
          <w:szCs w:val="24"/>
        </w:rPr>
        <w:t xml:space="preserve"> 43% din valoarea cheltuielilor eligibile ale proiectului reprezintă rata de cofinanțare din bugetul de stat (BS).</w:t>
      </w:r>
    </w:p>
    <w:p w14:paraId="1042488E" w14:textId="00C2D1E5" w:rsidR="000B03F9" w:rsidRPr="00C10DF0" w:rsidRDefault="000B03F9" w:rsidP="00792285">
      <w:pPr>
        <w:pStyle w:val="ListParagraph"/>
        <w:numPr>
          <w:ilvl w:val="0"/>
          <w:numId w:val="44"/>
        </w:numPr>
        <w:spacing w:before="0" w:after="0"/>
        <w:jc w:val="both"/>
        <w:rPr>
          <w:rFonts w:asciiTheme="minorHAnsi" w:eastAsia="Times New Roman" w:hAnsiTheme="minorHAnsi" w:cstheme="minorHAnsi"/>
          <w:sz w:val="24"/>
          <w:szCs w:val="24"/>
        </w:rPr>
      </w:pPr>
      <w:r w:rsidRPr="00C10DF0">
        <w:rPr>
          <w:rFonts w:asciiTheme="minorHAnsi" w:eastAsia="Times New Roman" w:hAnsiTheme="minorHAnsi" w:cstheme="minorHAnsi"/>
          <w:sz w:val="24"/>
          <w:szCs w:val="24"/>
        </w:rPr>
        <w:t>minim 2 % din valoarea cheltuielilor eligibile</w:t>
      </w:r>
      <w:r w:rsidR="00C10DF0">
        <w:rPr>
          <w:rFonts w:asciiTheme="minorHAnsi" w:eastAsia="Times New Roman" w:hAnsiTheme="minorHAnsi" w:cstheme="minorHAnsi"/>
          <w:sz w:val="24"/>
          <w:szCs w:val="24"/>
        </w:rPr>
        <w:t xml:space="preserve"> reprezinta contributia solicitantului.</w:t>
      </w:r>
    </w:p>
    <w:p w14:paraId="59E62BE7" w14:textId="77777777" w:rsidR="000B03F9" w:rsidRPr="000B03F9" w:rsidRDefault="000B03F9" w:rsidP="00B81B8E">
      <w:pPr>
        <w:spacing w:before="0" w:after="0"/>
        <w:jc w:val="both"/>
        <w:rPr>
          <w:rFonts w:asciiTheme="minorHAnsi" w:eastAsia="Times New Roman" w:hAnsiTheme="minorHAnsi" w:cstheme="minorHAnsi"/>
          <w:sz w:val="24"/>
          <w:szCs w:val="24"/>
        </w:rPr>
      </w:pPr>
      <w:r w:rsidRPr="000B03F9">
        <w:rPr>
          <w:rFonts w:asciiTheme="minorHAnsi" w:eastAsia="Times New Roman" w:hAnsiTheme="minorHAnsi" w:cstheme="minorHAnsi"/>
          <w:sz w:val="24"/>
          <w:szCs w:val="24"/>
        </w:rPr>
        <w:t>Valoarea eligibilă a investiției reprezintă suma cheltuielilor eligibile incluse în proiect.</w:t>
      </w:r>
    </w:p>
    <w:p w14:paraId="550CA0E7" w14:textId="19886DCF" w:rsidR="00A220C4" w:rsidRDefault="000B03F9" w:rsidP="009D7C9A">
      <w:pPr>
        <w:spacing w:before="0" w:after="0"/>
        <w:jc w:val="both"/>
        <w:rPr>
          <w:rFonts w:asciiTheme="minorHAnsi" w:eastAsia="Times New Roman" w:hAnsiTheme="minorHAnsi" w:cstheme="minorHAnsi"/>
          <w:sz w:val="24"/>
          <w:szCs w:val="24"/>
        </w:rPr>
      </w:pPr>
      <w:r w:rsidRPr="000B03F9">
        <w:rPr>
          <w:rFonts w:asciiTheme="minorHAnsi" w:eastAsia="Times New Roman" w:hAnsiTheme="minorHAnsi" w:cstheme="minorHAnsi"/>
          <w:sz w:val="24"/>
          <w:szCs w:val="24"/>
        </w:rPr>
        <w:lastRenderedPageBreak/>
        <w:t>Solicitantul va asigura contribuția proprie la valoarea cheltuielilor eligibile, acoperirea cheltuielilor neeligibile ale proiectului, precum şi asigurarea altor sume necesare implementării proiectului.</w:t>
      </w:r>
    </w:p>
    <w:p w14:paraId="21E95234" w14:textId="77777777" w:rsidR="009D7C9A" w:rsidRPr="009D7C9A" w:rsidRDefault="009D7C9A" w:rsidP="009D7C9A">
      <w:pPr>
        <w:spacing w:before="0" w:after="0"/>
        <w:jc w:val="both"/>
        <w:rPr>
          <w:rFonts w:asciiTheme="minorHAnsi" w:eastAsia="Times New Roman" w:hAnsiTheme="minorHAnsi" w:cstheme="minorHAnsi"/>
          <w:sz w:val="24"/>
          <w:szCs w:val="24"/>
        </w:rPr>
      </w:pPr>
    </w:p>
    <w:p w14:paraId="7E5F26CF" w14:textId="2508DAF8" w:rsidR="00297225" w:rsidRDefault="009D7C9A" w:rsidP="00735675">
      <w:pPr>
        <w:pStyle w:val="Heading2"/>
        <w:numPr>
          <w:ilvl w:val="0"/>
          <w:numId w:val="0"/>
        </w:numPr>
        <w:ind w:left="576"/>
        <w:rPr>
          <w:lang w:val="en-US"/>
        </w:rPr>
      </w:pPr>
      <w:bookmarkStart w:id="40" w:name="_Toc137037250"/>
      <w:r>
        <w:t xml:space="preserve">3.5 </w:t>
      </w:r>
      <w:r w:rsidR="00297225">
        <w:t xml:space="preserve">Zona </w:t>
      </w:r>
      <w:r w:rsidR="008A0A29">
        <w:rPr>
          <w:lang w:val="en-US"/>
        </w:rPr>
        <w:t xml:space="preserve">/ zonele geografică(e) vizată(e) de apelul de </w:t>
      </w:r>
      <w:r w:rsidR="00391176">
        <w:rPr>
          <w:lang w:val="en-US"/>
        </w:rPr>
        <w:t>Proiecte</w:t>
      </w:r>
      <w:bookmarkEnd w:id="40"/>
    </w:p>
    <w:p w14:paraId="46DEA9C6" w14:textId="79624C60" w:rsidR="00391176" w:rsidRPr="009D7C9A" w:rsidRDefault="00391176" w:rsidP="00391176">
      <w:pPr>
        <w:rPr>
          <w:rFonts w:ascii="Calibri" w:hAnsi="Calibri"/>
          <w:sz w:val="24"/>
          <w:szCs w:val="24"/>
          <w:lang w:val="en-US"/>
        </w:rPr>
      </w:pPr>
      <w:r w:rsidRPr="00F2194E">
        <w:rPr>
          <w:rFonts w:ascii="Calibri" w:hAnsi="Calibri"/>
          <w:sz w:val="24"/>
          <w:szCs w:val="24"/>
          <w:lang w:val="en-US"/>
        </w:rPr>
        <w:t xml:space="preserve">Zona vizată de acest apel de Proiecte este Regiunea Sud Est, mai puțin arealul aferent zonei ITI Delta Dunării. </w:t>
      </w:r>
    </w:p>
    <w:p w14:paraId="7CB57229" w14:textId="638CA199" w:rsidR="000972F7" w:rsidRPr="005F40DF" w:rsidRDefault="009D7C9A" w:rsidP="00735675">
      <w:pPr>
        <w:pStyle w:val="Heading2"/>
        <w:numPr>
          <w:ilvl w:val="0"/>
          <w:numId w:val="0"/>
        </w:numPr>
        <w:ind w:left="576"/>
      </w:pPr>
      <w:bookmarkStart w:id="41" w:name="_Hlk109895956"/>
      <w:bookmarkStart w:id="42" w:name="_Toc137037251"/>
      <w:r>
        <w:t xml:space="preserve">3.6 </w:t>
      </w:r>
      <w:r w:rsidR="00DE10B4" w:rsidRPr="003147D5">
        <w:t>Acțiuni sprijinite în cadrul apelului</w:t>
      </w:r>
      <w:bookmarkEnd w:id="42"/>
      <w:r w:rsidR="00DE10B4" w:rsidRPr="003147D5">
        <w:t xml:space="preserve"> </w:t>
      </w:r>
    </w:p>
    <w:p w14:paraId="30699B62" w14:textId="00B99E6D"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w:t>
      </w:r>
      <w:r w:rsidR="00433FF6">
        <w:rPr>
          <w:rFonts w:asciiTheme="minorHAnsi" w:hAnsiTheme="minorHAnsi" w:cstheme="minorHAnsi"/>
          <w:bCs/>
          <w:sz w:val="24"/>
          <w:szCs w:val="24"/>
        </w:rPr>
        <w:t xml:space="preserve">rogramul </w:t>
      </w:r>
      <w:r w:rsidRPr="003147D5">
        <w:rPr>
          <w:rFonts w:asciiTheme="minorHAnsi" w:hAnsiTheme="minorHAnsi" w:cstheme="minorHAnsi"/>
          <w:bCs/>
          <w:sz w:val="24"/>
          <w:szCs w:val="24"/>
        </w:rPr>
        <w:t>R</w:t>
      </w:r>
      <w:r w:rsidR="00433FF6">
        <w:rPr>
          <w:rFonts w:asciiTheme="minorHAnsi" w:hAnsiTheme="minorHAnsi" w:cstheme="minorHAnsi"/>
          <w:bCs/>
          <w:sz w:val="24"/>
          <w:szCs w:val="24"/>
        </w:rPr>
        <w:t xml:space="preserve">egional </w:t>
      </w:r>
      <w:r w:rsidRPr="003147D5">
        <w:rPr>
          <w:rFonts w:asciiTheme="minorHAnsi" w:hAnsiTheme="minorHAnsi" w:cstheme="minorHAnsi"/>
          <w:bCs/>
          <w:sz w:val="24"/>
          <w:szCs w:val="24"/>
        </w:rPr>
        <w:t xml:space="preserve">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de la început considerentele legate de mediu prin aplicarea integrată a principiului DNSH. </w:t>
      </w:r>
    </w:p>
    <w:bookmarkEnd w:id="41"/>
    <w:p w14:paraId="682EA653" w14:textId="6B60F11A" w:rsidR="00B07052" w:rsidRDefault="00B07052" w:rsidP="008E68AA">
      <w:pPr>
        <w:spacing w:before="0" w:after="0"/>
        <w:jc w:val="both"/>
        <w:rPr>
          <w:rFonts w:asciiTheme="minorHAnsi" w:hAnsiTheme="minorHAnsi" w:cstheme="minorHAnsi"/>
          <w:bCs/>
          <w:sz w:val="24"/>
          <w:szCs w:val="24"/>
        </w:rPr>
      </w:pPr>
    </w:p>
    <w:p w14:paraId="6B36BF53" w14:textId="77777777" w:rsidR="002B17D5" w:rsidRPr="001D08D6" w:rsidRDefault="002B17D5" w:rsidP="002B17D5">
      <w:pPr>
        <w:spacing w:before="0" w:after="0"/>
        <w:jc w:val="both"/>
        <w:rPr>
          <w:rFonts w:asciiTheme="minorHAnsi" w:hAnsiTheme="minorHAnsi" w:cstheme="minorHAnsi"/>
          <w:sz w:val="24"/>
          <w:szCs w:val="24"/>
        </w:rPr>
      </w:pPr>
      <w:r w:rsidRPr="001D08D6">
        <w:rPr>
          <w:rFonts w:asciiTheme="minorHAnsi" w:hAnsiTheme="minorHAnsi" w:cstheme="minorHAnsi"/>
          <w:b/>
          <w:bCs/>
          <w:sz w:val="24"/>
          <w:szCs w:val="24"/>
        </w:rPr>
        <w:t>Tipurile de intervenții</w:t>
      </w:r>
      <w:r w:rsidRPr="001D08D6">
        <w:rPr>
          <w:rFonts w:asciiTheme="minorHAnsi" w:hAnsiTheme="minorHAnsi" w:cstheme="minorHAnsi"/>
          <w:sz w:val="24"/>
          <w:szCs w:val="24"/>
        </w:rPr>
        <w:t xml:space="preserve"> previzionate în cadrul acestei acțiuni pentru </w:t>
      </w:r>
      <w:r w:rsidRPr="001D08D6">
        <w:rPr>
          <w:rFonts w:asciiTheme="minorHAnsi" w:eastAsia="Times New Roman" w:hAnsiTheme="minorHAnsi" w:cstheme="minorHAnsi"/>
          <w:iCs/>
          <w:sz w:val="24"/>
          <w:szCs w:val="24"/>
          <w:lang w:val="en-GB" w:eastAsia="en-GB"/>
        </w:rPr>
        <w:t>învățământul preșcolar</w:t>
      </w:r>
      <w:r w:rsidRPr="001D08D6">
        <w:rPr>
          <w:rFonts w:asciiTheme="minorHAnsi" w:hAnsiTheme="minorHAnsi" w:cstheme="minorHAnsi"/>
          <w:sz w:val="24"/>
          <w:szCs w:val="24"/>
        </w:rPr>
        <w:t xml:space="preserve"> se referă la:</w:t>
      </w:r>
    </w:p>
    <w:p w14:paraId="2E56CFD6" w14:textId="77777777" w:rsidR="002B17D5" w:rsidRPr="002B17D5" w:rsidRDefault="002B17D5" w:rsidP="002B17D5">
      <w:pPr>
        <w:spacing w:before="0" w:after="0"/>
        <w:jc w:val="both"/>
        <w:rPr>
          <w:rFonts w:asciiTheme="minorHAnsi" w:hAnsiTheme="minorHAnsi" w:cstheme="minorHAnsi"/>
          <w:sz w:val="24"/>
          <w:szCs w:val="24"/>
        </w:rPr>
      </w:pPr>
    </w:p>
    <w:p w14:paraId="537001CF" w14:textId="77777777" w:rsidR="002B17D5" w:rsidRPr="002B17D5" w:rsidRDefault="002B17D5" w:rsidP="002B17D5">
      <w:pPr>
        <w:spacing w:before="0" w:after="0"/>
        <w:jc w:val="both"/>
        <w:rPr>
          <w:rFonts w:asciiTheme="minorHAnsi" w:hAnsiTheme="minorHAnsi" w:cstheme="minorHAnsi"/>
          <w:sz w:val="24"/>
          <w:szCs w:val="24"/>
        </w:rPr>
      </w:pPr>
      <w:r w:rsidRPr="002B17D5">
        <w:rPr>
          <w:rFonts w:asciiTheme="minorHAnsi" w:hAnsiTheme="minorHAnsi" w:cstheme="minorHAnsi"/>
          <w:b/>
          <w:bCs/>
          <w:i/>
          <w:iCs/>
          <w:sz w:val="24"/>
          <w:szCs w:val="24"/>
          <w:u w:val="single"/>
        </w:rPr>
        <w:t>Activități de tip FEDR:</w:t>
      </w:r>
    </w:p>
    <w:p w14:paraId="0B023D77" w14:textId="77777777" w:rsidR="002B17D5" w:rsidRPr="002B17D5" w:rsidRDefault="002B17D5" w:rsidP="00792285">
      <w:pPr>
        <w:numPr>
          <w:ilvl w:val="0"/>
          <w:numId w:val="27"/>
        </w:numPr>
        <w:tabs>
          <w:tab w:val="left" w:pos="180"/>
          <w:tab w:val="left" w:pos="720"/>
        </w:tabs>
        <w:spacing w:before="0" w:after="0"/>
        <w:contextualSpacing/>
        <w:jc w:val="both"/>
        <w:rPr>
          <w:rFonts w:asciiTheme="minorHAnsi" w:eastAsia="Times New Roman" w:hAnsiTheme="minorHAnsi" w:cstheme="minorHAnsi"/>
          <w:i/>
          <w:sz w:val="24"/>
          <w:szCs w:val="24"/>
        </w:rPr>
      </w:pPr>
      <w:r w:rsidRPr="002B17D5">
        <w:rPr>
          <w:rFonts w:asciiTheme="minorHAnsi" w:hAnsiTheme="minorHAnsi" w:cstheme="minorHAnsi"/>
          <w:i/>
          <w:iCs/>
          <w:sz w:val="24"/>
          <w:szCs w:val="24"/>
          <w:lang w:eastAsia="ro-RO"/>
        </w:rPr>
        <w:t>construirea, extinderea, modernizarea și dotarea infrastructurii educaționale pentru nivelul preșcolar, din mediul urban și rural</w:t>
      </w:r>
      <w:r w:rsidRPr="002B17D5">
        <w:rPr>
          <w:rFonts w:asciiTheme="minorHAnsi" w:eastAsia="Times New Roman" w:hAnsiTheme="minorHAnsi" w:cstheme="minorHAnsi"/>
          <w:i/>
          <w:sz w:val="24"/>
          <w:szCs w:val="24"/>
        </w:rPr>
        <w:t>.</w:t>
      </w:r>
    </w:p>
    <w:p w14:paraId="6FFCBAD8" w14:textId="77777777" w:rsidR="002B17D5" w:rsidRPr="002B17D5" w:rsidRDefault="002B17D5" w:rsidP="002B17D5">
      <w:pPr>
        <w:spacing w:before="0" w:after="0"/>
        <w:ind w:left="720"/>
        <w:jc w:val="both"/>
        <w:rPr>
          <w:rFonts w:asciiTheme="minorHAnsi" w:hAnsiTheme="minorHAnsi" w:cstheme="minorHAnsi"/>
          <w:i/>
          <w:iCs/>
          <w:sz w:val="24"/>
          <w:szCs w:val="24"/>
        </w:rPr>
      </w:pPr>
    </w:p>
    <w:p w14:paraId="4D98EEA6" w14:textId="77777777" w:rsidR="002B17D5" w:rsidRPr="002B17D5" w:rsidRDefault="002B17D5" w:rsidP="002B17D5">
      <w:pPr>
        <w:tabs>
          <w:tab w:val="left" w:pos="284"/>
        </w:tabs>
        <w:spacing w:before="0" w:after="0"/>
        <w:jc w:val="both"/>
        <w:rPr>
          <w:rFonts w:asciiTheme="minorHAnsi" w:hAnsiTheme="minorHAnsi" w:cstheme="minorHAnsi"/>
          <w:i/>
          <w:iCs/>
          <w:sz w:val="24"/>
          <w:szCs w:val="24"/>
        </w:rPr>
      </w:pPr>
      <w:r w:rsidRPr="002B17D5">
        <w:rPr>
          <w:rFonts w:asciiTheme="minorHAnsi" w:eastAsia="Times New Roman" w:hAnsiTheme="minorHAnsi" w:cstheme="minorHAnsi"/>
          <w:sz w:val="24"/>
          <w:szCs w:val="24"/>
        </w:rPr>
        <w:t>Adaptarea infrastructurii educaționale pentru persoanele cu mobilitate redusă/dizabilități, se va face respectând legisla</w:t>
      </w:r>
      <w:r w:rsidRPr="002B17D5">
        <w:rPr>
          <w:rFonts w:ascii="Times New Roman" w:eastAsia="Times New Roman" w:hAnsi="Times New Roman" w:cs="Times New Roman"/>
          <w:sz w:val="24"/>
          <w:szCs w:val="24"/>
        </w:rPr>
        <w:t>ţ</w:t>
      </w:r>
      <w:r w:rsidRPr="002B17D5">
        <w:rPr>
          <w:rFonts w:asciiTheme="minorHAnsi" w:eastAsia="Times New Roman" w:hAnsiTheme="minorHAnsi" w:cstheme="minorHAnsi"/>
          <w:sz w:val="24"/>
          <w:szCs w:val="24"/>
        </w:rPr>
        <w:t>ia in domeniu, prin: asigurarea de rampe de acces, marcarea traseelor de acces, adaptarea spațiului de învățare pentru a facilita nu doar accesul, dar și funcționalitatea pentru persoanele cu dizabilități, asigurarea accesului, a circulației orizontale și verticale, a accesului la grupuri sanitare, la sălile de clasă etc.</w:t>
      </w:r>
    </w:p>
    <w:p w14:paraId="7F082BA5" w14:textId="77777777" w:rsidR="002B17D5" w:rsidRPr="002B17D5" w:rsidRDefault="002B17D5" w:rsidP="002B17D5">
      <w:pPr>
        <w:spacing w:before="0" w:after="0"/>
        <w:jc w:val="both"/>
        <w:rPr>
          <w:rFonts w:asciiTheme="minorHAnsi" w:hAnsiTheme="minorHAnsi" w:cstheme="minorHAnsi"/>
          <w:b/>
          <w:bCs/>
          <w:i/>
          <w:iCs/>
          <w:sz w:val="24"/>
          <w:szCs w:val="24"/>
          <w:u w:val="single"/>
        </w:rPr>
      </w:pPr>
    </w:p>
    <w:p w14:paraId="777F54DF" w14:textId="77777777" w:rsidR="002B17D5" w:rsidRPr="002B17D5" w:rsidRDefault="002B17D5" w:rsidP="002B17D5">
      <w:pPr>
        <w:spacing w:before="0" w:after="0"/>
        <w:jc w:val="both"/>
        <w:rPr>
          <w:rFonts w:asciiTheme="minorHAnsi" w:hAnsiTheme="minorHAnsi" w:cstheme="minorHAnsi"/>
          <w:b/>
          <w:bCs/>
          <w:i/>
          <w:iCs/>
          <w:sz w:val="24"/>
          <w:szCs w:val="24"/>
          <w:u w:val="single"/>
        </w:rPr>
      </w:pPr>
      <w:r w:rsidRPr="002B17D5">
        <w:rPr>
          <w:rFonts w:asciiTheme="minorHAnsi" w:hAnsiTheme="minorHAnsi" w:cstheme="minorHAnsi"/>
          <w:b/>
          <w:bCs/>
          <w:i/>
          <w:iCs/>
          <w:sz w:val="24"/>
          <w:szCs w:val="24"/>
          <w:u w:val="single"/>
        </w:rPr>
        <w:t>Activități de tip FSE:</w:t>
      </w:r>
    </w:p>
    <w:p w14:paraId="6AE7D9A2" w14:textId="77777777" w:rsidR="002B17D5" w:rsidRPr="001D08D6" w:rsidRDefault="002B17D5" w:rsidP="002B17D5">
      <w:pPr>
        <w:spacing w:before="0" w:after="0"/>
        <w:jc w:val="both"/>
        <w:rPr>
          <w:rFonts w:asciiTheme="minorHAnsi" w:hAnsiTheme="minorHAnsi" w:cstheme="minorHAnsi"/>
          <w:i/>
          <w:sz w:val="24"/>
          <w:szCs w:val="24"/>
        </w:rPr>
      </w:pPr>
      <w:r w:rsidRPr="001D08D6">
        <w:rPr>
          <w:rFonts w:asciiTheme="minorHAnsi" w:hAnsiTheme="minorHAnsi" w:cstheme="minorHAnsi"/>
          <w:sz w:val="24"/>
          <w:szCs w:val="24"/>
        </w:rPr>
        <w:t xml:space="preserve">- </w:t>
      </w:r>
      <w:r w:rsidRPr="001D08D6">
        <w:rPr>
          <w:rFonts w:asciiTheme="minorHAnsi" w:hAnsiTheme="minorHAnsi" w:cstheme="minorHAnsi"/>
          <w:i/>
          <w:sz w:val="24"/>
          <w:szCs w:val="24"/>
        </w:rPr>
        <w:t>asigurarea serviciilor de mediere școlară/consiliere pentru comunitățile defavorizate;</w:t>
      </w:r>
    </w:p>
    <w:p w14:paraId="5B9507F9" w14:textId="77777777" w:rsidR="002B17D5" w:rsidRPr="001D08D6" w:rsidRDefault="002B17D5" w:rsidP="002B17D5">
      <w:pPr>
        <w:spacing w:before="0" w:after="0"/>
        <w:jc w:val="both"/>
        <w:rPr>
          <w:rFonts w:asciiTheme="minorHAnsi" w:hAnsiTheme="minorHAnsi" w:cstheme="minorHAnsi"/>
          <w:i/>
          <w:sz w:val="24"/>
          <w:szCs w:val="24"/>
        </w:rPr>
      </w:pPr>
      <w:r w:rsidRPr="001D08D6">
        <w:rPr>
          <w:rFonts w:asciiTheme="minorHAnsi" w:hAnsiTheme="minorHAnsi" w:cstheme="minorHAnsi"/>
          <w:i/>
          <w:sz w:val="24"/>
          <w:szCs w:val="24"/>
        </w:rPr>
        <w:t>- asigurarea accesului elevilor cu CES la serviciile de consiliere și asistență psihopedagogică și de terapie a tulburărilor de limbaj;</w:t>
      </w:r>
    </w:p>
    <w:p w14:paraId="7F5FB97D" w14:textId="77777777" w:rsidR="002B17D5" w:rsidRPr="001D08D6" w:rsidRDefault="002B17D5" w:rsidP="002B17D5">
      <w:pPr>
        <w:spacing w:before="0" w:after="0"/>
        <w:jc w:val="both"/>
        <w:rPr>
          <w:rFonts w:asciiTheme="minorHAnsi" w:hAnsiTheme="minorHAnsi" w:cstheme="minorHAnsi"/>
          <w:i/>
          <w:sz w:val="24"/>
          <w:szCs w:val="24"/>
        </w:rPr>
      </w:pPr>
      <w:r w:rsidRPr="001D08D6">
        <w:rPr>
          <w:rFonts w:asciiTheme="minorHAnsi" w:hAnsiTheme="minorHAnsi" w:cstheme="minorHAnsi"/>
          <w:i/>
          <w:sz w:val="24"/>
          <w:szCs w:val="24"/>
        </w:rPr>
        <w:t>- consilierea/informarea și sprijinirea părinților copiilor defavorizați;</w:t>
      </w:r>
    </w:p>
    <w:p w14:paraId="165BEF0B" w14:textId="77777777" w:rsidR="002B17D5" w:rsidRPr="001D08D6" w:rsidRDefault="002B17D5" w:rsidP="002B17D5">
      <w:pPr>
        <w:spacing w:before="0" w:after="0"/>
        <w:jc w:val="both"/>
        <w:rPr>
          <w:rFonts w:asciiTheme="minorHAnsi" w:hAnsiTheme="minorHAnsi" w:cstheme="minorHAnsi"/>
          <w:i/>
          <w:sz w:val="24"/>
          <w:szCs w:val="24"/>
        </w:rPr>
      </w:pPr>
      <w:r w:rsidRPr="001D08D6">
        <w:rPr>
          <w:rFonts w:asciiTheme="minorHAnsi" w:eastAsia="Times New Roman" w:hAnsiTheme="minorHAnsi" w:cstheme="minorHAnsi"/>
          <w:i/>
          <w:sz w:val="24"/>
          <w:szCs w:val="24"/>
          <w:lang w:eastAsia="en-GB"/>
        </w:rPr>
        <w:t>-  asigurarea / dezvoltarea și utilizarea de noi servicii şi materiale de învăţare pentru copiii din învățământul preșcolar, în special pentru copiii aparținând minorității roma și copiii cu dizabilități</w:t>
      </w:r>
      <w:r w:rsidRPr="001D08D6">
        <w:rPr>
          <w:rFonts w:asciiTheme="minorHAnsi" w:hAnsiTheme="minorHAnsi" w:cstheme="minorHAnsi"/>
          <w:i/>
          <w:sz w:val="24"/>
          <w:szCs w:val="24"/>
        </w:rPr>
        <w:t>;</w:t>
      </w:r>
    </w:p>
    <w:p w14:paraId="5FEE2B92" w14:textId="77777777" w:rsidR="002B17D5" w:rsidRPr="001D08D6" w:rsidRDefault="002B17D5" w:rsidP="002B17D5">
      <w:pPr>
        <w:spacing w:before="0" w:after="0"/>
        <w:jc w:val="both"/>
        <w:rPr>
          <w:rFonts w:asciiTheme="minorHAnsi" w:hAnsiTheme="minorHAnsi" w:cstheme="minorHAnsi"/>
          <w:i/>
          <w:sz w:val="24"/>
          <w:szCs w:val="24"/>
        </w:rPr>
      </w:pPr>
      <w:r w:rsidRPr="001D08D6">
        <w:rPr>
          <w:rFonts w:asciiTheme="minorHAnsi" w:eastAsia="Times New Roman" w:hAnsiTheme="minorHAnsi" w:cstheme="minorHAnsi"/>
          <w:i/>
          <w:sz w:val="24"/>
          <w:szCs w:val="24"/>
          <w:lang w:val="en-GB" w:eastAsia="en-GB"/>
        </w:rPr>
        <w:t xml:space="preserve">- promovarea de bune practici în aria facilitării accesului la </w:t>
      </w:r>
      <w:bookmarkStart w:id="43" w:name="_Hlk128481423"/>
      <w:r w:rsidRPr="001D08D6">
        <w:rPr>
          <w:rFonts w:asciiTheme="minorHAnsi" w:eastAsia="Times New Roman" w:hAnsiTheme="minorHAnsi" w:cstheme="minorHAnsi"/>
          <w:i/>
          <w:sz w:val="24"/>
          <w:szCs w:val="24"/>
          <w:lang w:val="en-GB" w:eastAsia="en-GB"/>
        </w:rPr>
        <w:t>învățământul preșcolar</w:t>
      </w:r>
      <w:bookmarkEnd w:id="43"/>
      <w:r w:rsidRPr="001D08D6">
        <w:rPr>
          <w:rFonts w:asciiTheme="minorHAnsi" w:eastAsia="Times New Roman" w:hAnsiTheme="minorHAnsi" w:cstheme="minorHAnsi"/>
          <w:i/>
          <w:sz w:val="24"/>
          <w:szCs w:val="24"/>
          <w:lang w:val="en-GB" w:eastAsia="en-GB"/>
        </w:rPr>
        <w:t>, valorificând rezultatele unor proiecte/programe inițiate sau dezvoltate în parteneriat, inclusiv la nivel transna</w:t>
      </w:r>
      <w:r w:rsidRPr="001D08D6">
        <w:rPr>
          <w:rFonts w:ascii="Times New Roman" w:eastAsia="Times New Roman" w:hAnsi="Times New Roman" w:cs="Times New Roman"/>
          <w:i/>
          <w:sz w:val="24"/>
          <w:szCs w:val="24"/>
          <w:lang w:val="en-GB" w:eastAsia="en-GB"/>
        </w:rPr>
        <w:t>ţ</w:t>
      </w:r>
      <w:r w:rsidRPr="001D08D6">
        <w:rPr>
          <w:rFonts w:asciiTheme="minorHAnsi" w:eastAsia="Times New Roman" w:hAnsiTheme="minorHAnsi" w:cstheme="minorHAnsi"/>
          <w:i/>
          <w:sz w:val="24"/>
          <w:szCs w:val="24"/>
          <w:lang w:val="en-GB" w:eastAsia="en-GB"/>
        </w:rPr>
        <w:t>ional;</w:t>
      </w:r>
    </w:p>
    <w:p w14:paraId="4F0A712E" w14:textId="77777777" w:rsidR="002B17D5" w:rsidRPr="001D08D6" w:rsidRDefault="002B17D5" w:rsidP="002B17D5">
      <w:pPr>
        <w:spacing w:before="0" w:after="0"/>
        <w:jc w:val="both"/>
        <w:rPr>
          <w:rFonts w:asciiTheme="minorHAnsi" w:eastAsia="Times New Roman" w:hAnsiTheme="minorHAnsi" w:cstheme="minorHAnsi"/>
          <w:i/>
          <w:sz w:val="24"/>
          <w:szCs w:val="24"/>
          <w:lang w:val="en-GB" w:eastAsia="en-GB"/>
        </w:rPr>
      </w:pPr>
      <w:r w:rsidRPr="001D08D6">
        <w:rPr>
          <w:rFonts w:asciiTheme="minorHAnsi" w:eastAsia="Times New Roman" w:hAnsiTheme="minorHAnsi" w:cstheme="minorHAnsi"/>
          <w:i/>
          <w:sz w:val="24"/>
          <w:szCs w:val="24"/>
          <w:lang w:val="en-GB" w:eastAsia="en-GB"/>
        </w:rPr>
        <w:lastRenderedPageBreak/>
        <w:t>- alte măsuri care vin în sprijinul îndeplinirii obiectivelor specifice stabilite în cadrul priorității (ex. activități de formare care promovează incluziunea, activități de formare pentru echipele manageriale în aria monitorizării impactului măsurilor privind creșterea accesului la educație etc).</w:t>
      </w:r>
    </w:p>
    <w:p w14:paraId="5EA4D630" w14:textId="77777777" w:rsidR="002B17D5" w:rsidRPr="002B17D5" w:rsidRDefault="002B17D5" w:rsidP="002B17D5">
      <w:pPr>
        <w:spacing w:before="0"/>
        <w:jc w:val="both"/>
        <w:rPr>
          <w:rFonts w:asciiTheme="minorHAnsi" w:hAnsiTheme="minorHAnsi" w:cstheme="minorHAnsi"/>
          <w:sz w:val="24"/>
          <w:szCs w:val="24"/>
        </w:rPr>
      </w:pPr>
      <w:r w:rsidRPr="002B17D5">
        <w:rPr>
          <w:rFonts w:asciiTheme="minorHAnsi" w:hAnsiTheme="minorHAnsi" w:cstheme="minorHAnsi"/>
          <w:sz w:val="24"/>
          <w:szCs w:val="24"/>
        </w:rPr>
        <w:t>Pentru a fi eligibil proiectul trebuie să vizeze exclusiv domeniile de activitate eligibile, nefiind eligibile proiecte care nu se încadrează în activit</w:t>
      </w:r>
      <w:bookmarkStart w:id="44" w:name="_Hlk128484141"/>
      <w:r w:rsidRPr="002B17D5">
        <w:rPr>
          <w:rFonts w:asciiTheme="minorHAnsi" w:hAnsiTheme="minorHAnsi" w:cstheme="minorHAnsi"/>
          <w:sz w:val="24"/>
          <w:szCs w:val="24"/>
        </w:rPr>
        <w:t>ă</w:t>
      </w:r>
      <w:bookmarkEnd w:id="44"/>
      <w:r w:rsidRPr="002B17D5">
        <w:rPr>
          <w:rFonts w:asciiTheme="minorHAnsi" w:hAnsiTheme="minorHAnsi" w:cstheme="minorHAnsi"/>
          <w:sz w:val="24"/>
          <w:szCs w:val="24"/>
        </w:rPr>
        <w:t xml:space="preserve">țile specifice propuse a fi finanțate prin PR  Sud-Est 2021 – 2027. </w:t>
      </w:r>
    </w:p>
    <w:p w14:paraId="74B9DF87" w14:textId="77777777" w:rsidR="002B17D5" w:rsidRPr="002B17D5" w:rsidRDefault="002B17D5" w:rsidP="002B17D5">
      <w:pPr>
        <w:spacing w:before="0"/>
        <w:jc w:val="both"/>
        <w:rPr>
          <w:rFonts w:asciiTheme="minorHAnsi" w:hAnsiTheme="minorHAnsi" w:cstheme="minorHAnsi"/>
          <w:i/>
          <w:iCs/>
          <w:sz w:val="24"/>
          <w:szCs w:val="24"/>
        </w:rPr>
      </w:pPr>
      <w:r w:rsidRPr="002B17D5">
        <w:rPr>
          <w:rFonts w:asciiTheme="minorHAnsi" w:hAnsiTheme="minorHAnsi" w:cstheme="minorHAnsi"/>
          <w:b/>
          <w:bCs/>
          <w:i/>
          <w:iCs/>
          <w:sz w:val="24"/>
          <w:szCs w:val="24"/>
        </w:rPr>
        <w:t>Notă!</w:t>
      </w:r>
      <w:r w:rsidRPr="002B17D5">
        <w:rPr>
          <w:rFonts w:asciiTheme="minorHAnsi" w:hAnsiTheme="minorHAnsi" w:cstheme="minorHAnsi"/>
          <w:i/>
          <w:iCs/>
          <w:sz w:val="24"/>
          <w:szCs w:val="24"/>
        </w:rPr>
        <w:t xml:space="preserve"> Prioritate la finanțare vor avea unitățile școlare din învățământul preșcolar din mediul urban și rural, care vor viza reducerea supraaglomerării, creșterea accesului la educație al copiilor aparținând unor grupuri dezavantajate, reducerea decalajelor între rural și urban privind accesul la educație de calitate și evoluția demografică a populației școlare, școli din zone marginalizate, pentru a asigura sustenabilitatea și eficiența investițiilor pe termen mediu și lung, în conformitate și cu Recomandările Specifice de Țară 2020.</w:t>
      </w:r>
    </w:p>
    <w:p w14:paraId="4F0E6D9F" w14:textId="06FEE3A4" w:rsidR="00B81B8E" w:rsidRPr="002B17D5" w:rsidRDefault="002B17D5" w:rsidP="002B17D5">
      <w:pPr>
        <w:spacing w:before="0" w:after="0"/>
        <w:jc w:val="both"/>
        <w:rPr>
          <w:rFonts w:asciiTheme="minorHAnsi" w:hAnsiTheme="minorHAnsi" w:cstheme="minorHAnsi"/>
          <w:sz w:val="24"/>
          <w:szCs w:val="24"/>
        </w:rPr>
      </w:pPr>
      <w:r w:rsidRPr="002B17D5">
        <w:rPr>
          <w:rFonts w:asciiTheme="minorHAnsi" w:hAnsiTheme="minorHAnsi" w:cstheme="minorHAnsi"/>
          <w:sz w:val="24"/>
          <w:szCs w:val="24"/>
        </w:rPr>
        <w:t xml:space="preserve">Prioritizarea proiectelor prin ghidurile solicitantului se va face în baza unor criterii care să adreseze presiunea demografică/capacitatea unității de învățământ (raport între nr. de locuri și nr. de copii înscriși în grădiniță), </w:t>
      </w:r>
      <w:r w:rsidRPr="002B17D5">
        <w:rPr>
          <w:rFonts w:asciiTheme="minorHAnsi" w:eastAsia="Times New Roman" w:hAnsiTheme="minorHAnsi" w:cstheme="minorHAnsi"/>
          <w:sz w:val="24"/>
          <w:szCs w:val="24"/>
        </w:rPr>
        <w:t>scăderea nr. de grupe/clase segregate/creșterea nr. de grupe/clase cu distribuție echilibrată a copiilor/elevilor din grupuri sau medii dezavantajate,</w:t>
      </w:r>
      <w:r w:rsidRPr="002B17D5">
        <w:rPr>
          <w:rFonts w:asciiTheme="minorHAnsi" w:hAnsiTheme="minorHAnsi" w:cstheme="minorHAnsi"/>
          <w:sz w:val="24"/>
          <w:szCs w:val="24"/>
        </w:rPr>
        <w:t xml:space="preserve"> creșterea ratei de participare a grupurilor subreprezentate, condiții sanitare și de securitate necesare, activitățile conexe de tip FSE+, în limita a 15% din valoarea eligibilă a proiectului, menite în principal să prevină segregarea școlară, asigurarea serviciilor de mediere școlară/consiliere pentru comunitățile defavorizate, asigurarea copiilor cu CES la serviciile de consiliere și asistență psihopedagogică și de terapie a tulburărilor de limbaj, consilierea/informarea și sprijinirea părinților acestor copii. </w:t>
      </w:r>
    </w:p>
    <w:p w14:paraId="23F6DA39" w14:textId="7790598E" w:rsidR="002B17D5" w:rsidRDefault="002B17D5" w:rsidP="002B17D5">
      <w:pPr>
        <w:spacing w:before="0" w:after="0"/>
        <w:jc w:val="both"/>
        <w:rPr>
          <w:rFonts w:asciiTheme="minorHAnsi" w:hAnsiTheme="minorHAnsi" w:cstheme="minorHAnsi"/>
          <w:sz w:val="24"/>
          <w:szCs w:val="24"/>
        </w:rPr>
      </w:pPr>
      <w:r w:rsidRPr="002B17D5">
        <w:rPr>
          <w:rFonts w:asciiTheme="minorHAnsi" w:hAnsiTheme="minorHAnsi" w:cstheme="minorHAnsi"/>
          <w:sz w:val="24"/>
          <w:szCs w:val="24"/>
        </w:rPr>
        <w:t xml:space="preserve">Implementarea investițiilor va fi condiționată de realizarea unei autoevaluări privind segregarea școlară la nivelul unității de învățământ, însoțită, după caz, de plan de acțiuni, și măsuri de adresare propuse a fi finanțate de proiect în limita de flexibilitate. Autoevaluarea unității de învățământ va fi analizată de AM în procesul de evaluare și selecție. </w:t>
      </w:r>
    </w:p>
    <w:p w14:paraId="77C892E5" w14:textId="77777777" w:rsidR="00B81B8E" w:rsidRPr="002B17D5" w:rsidRDefault="00B81B8E" w:rsidP="002B17D5">
      <w:pPr>
        <w:spacing w:before="0" w:after="0"/>
        <w:jc w:val="both"/>
        <w:rPr>
          <w:rFonts w:asciiTheme="minorHAnsi" w:hAnsiTheme="minorHAnsi" w:cstheme="minorHAnsi"/>
          <w:sz w:val="24"/>
          <w:szCs w:val="24"/>
        </w:rPr>
      </w:pPr>
    </w:p>
    <w:p w14:paraId="501E8E14" w14:textId="77777777" w:rsidR="002B17D5" w:rsidRPr="002B17D5" w:rsidRDefault="002B17D5" w:rsidP="002B17D5">
      <w:pPr>
        <w:spacing w:before="0" w:after="0"/>
        <w:jc w:val="both"/>
        <w:rPr>
          <w:rFonts w:asciiTheme="minorHAnsi" w:hAnsiTheme="minorHAnsi" w:cstheme="minorHAnsi"/>
          <w:sz w:val="24"/>
          <w:szCs w:val="24"/>
        </w:rPr>
      </w:pPr>
      <w:r w:rsidRPr="002B17D5">
        <w:rPr>
          <w:rFonts w:asciiTheme="minorHAnsi" w:hAnsiTheme="minorHAnsi" w:cstheme="minorHAnsi"/>
          <w:sz w:val="24"/>
          <w:szCs w:val="24"/>
        </w:rPr>
        <w:t>Investițiile vor lua în calcul rezultatele proiectul TSI, Consolidarea managementului sistemului de învățământ românesc, prin dezvoltarea și implementarea unui model eficient de guvernanță locală și regională în sistemul de învățământ preuniversitar și sporirea echității sistemului de învățământ din România, atunci când acestea vor fi disponibile. Proiectul va dezvolta capacitatea sistemului de învățământ de prevenire, combatere și monitorizare a segregării, în vederea creșterii echității generale, prin propunerea unei metodologii de prevenire a segregării școlare și implementarea la nivel național a metodologiei curente de monitorizare a segregării școlare, precum și prin formarea profesioniștilor din sistemul de învățământ preuniversitar privind noul cadru legal privind desegregarea școlară.</w:t>
      </w:r>
    </w:p>
    <w:p w14:paraId="3F3D7925" w14:textId="77777777" w:rsidR="002B17D5" w:rsidRPr="002B17D5" w:rsidRDefault="002B17D5" w:rsidP="002B17D5">
      <w:pPr>
        <w:spacing w:before="0" w:after="0"/>
        <w:jc w:val="both"/>
        <w:rPr>
          <w:rFonts w:asciiTheme="minorHAnsi" w:hAnsiTheme="minorHAnsi" w:cstheme="minorHAnsi"/>
          <w:sz w:val="24"/>
          <w:szCs w:val="24"/>
        </w:rPr>
      </w:pPr>
      <w:r w:rsidRPr="002B17D5">
        <w:rPr>
          <w:rFonts w:asciiTheme="minorHAnsi" w:hAnsiTheme="minorHAnsi" w:cstheme="minorHAnsi"/>
          <w:sz w:val="24"/>
          <w:szCs w:val="24"/>
        </w:rPr>
        <w:t>Se vor finanța inclusiv facilități de acces pentru persoane cu dizabilități, care să asigure condiții de siguranță și funcționare pentru respectarea unor standarde.</w:t>
      </w:r>
    </w:p>
    <w:p w14:paraId="345D5F27" w14:textId="77777777" w:rsidR="002B17D5" w:rsidRPr="002B17D5" w:rsidRDefault="002B17D5" w:rsidP="002B17D5">
      <w:pPr>
        <w:spacing w:before="0" w:after="0"/>
        <w:jc w:val="both"/>
        <w:rPr>
          <w:rFonts w:asciiTheme="minorHAnsi" w:hAnsiTheme="minorHAnsi" w:cstheme="minorHAnsi"/>
          <w:sz w:val="24"/>
          <w:szCs w:val="24"/>
        </w:rPr>
      </w:pPr>
      <w:r w:rsidRPr="002B17D5">
        <w:rPr>
          <w:rFonts w:asciiTheme="minorHAnsi" w:hAnsiTheme="minorHAnsi" w:cstheme="minorHAnsi"/>
          <w:sz w:val="24"/>
          <w:szCs w:val="24"/>
        </w:rPr>
        <w:lastRenderedPageBreak/>
        <w:t>Criteriile de prioritizare vor ține cont și de acele intervenții care vor promova construcțiile durabile, ecologice, utilizarea panourilor solare, etc.</w:t>
      </w:r>
    </w:p>
    <w:p w14:paraId="7D18256B" w14:textId="77777777" w:rsidR="002B17D5" w:rsidRPr="002B17D5" w:rsidRDefault="002B17D5" w:rsidP="002B17D5">
      <w:pPr>
        <w:spacing w:before="0" w:after="0"/>
        <w:jc w:val="both"/>
        <w:rPr>
          <w:rFonts w:asciiTheme="minorHAnsi" w:eastAsia="Times New Roman" w:hAnsiTheme="minorHAnsi" w:cstheme="minorHAnsi"/>
          <w:sz w:val="24"/>
          <w:szCs w:val="24"/>
        </w:rPr>
      </w:pPr>
      <w:r w:rsidRPr="002B17D5">
        <w:rPr>
          <w:rFonts w:asciiTheme="minorHAnsi" w:eastAsia="Times New Roman" w:hAnsiTheme="minorHAnsi" w:cstheme="minorHAnsi"/>
          <w:sz w:val="24"/>
          <w:szCs w:val="24"/>
        </w:rPr>
        <w:t>Investițiile vor respecta principiile de desegregare și nediscriminare, concentrându-se pe promovarea accesului la servicii incluzive de masă în educație.</w:t>
      </w:r>
    </w:p>
    <w:p w14:paraId="0B35830F" w14:textId="77777777" w:rsidR="002B17D5" w:rsidRPr="003147D5" w:rsidRDefault="002B17D5" w:rsidP="008E68AA">
      <w:pPr>
        <w:spacing w:before="0" w:after="0"/>
        <w:jc w:val="both"/>
        <w:rPr>
          <w:rFonts w:asciiTheme="minorHAnsi" w:hAnsiTheme="minorHAnsi" w:cstheme="minorHAnsi"/>
          <w:bCs/>
          <w:sz w:val="24"/>
          <w:szCs w:val="24"/>
        </w:rPr>
      </w:pPr>
    </w:p>
    <w:p w14:paraId="002F2BA5" w14:textId="3E084128" w:rsidR="008A0A29" w:rsidRDefault="009D7C9A" w:rsidP="00735675">
      <w:pPr>
        <w:pStyle w:val="Heading2"/>
        <w:numPr>
          <w:ilvl w:val="0"/>
          <w:numId w:val="0"/>
        </w:numPr>
        <w:ind w:left="576"/>
      </w:pPr>
      <w:bookmarkStart w:id="45" w:name="_Hlk118210228"/>
      <w:bookmarkStart w:id="46" w:name="_Toc137037252"/>
      <w:r>
        <w:t xml:space="preserve">3.7 </w:t>
      </w:r>
      <w:r w:rsidR="008A0A29" w:rsidRPr="00F13D4C">
        <w:t xml:space="preserve">Grup ţintă </w:t>
      </w:r>
      <w:r w:rsidR="00F13D4C" w:rsidRPr="00F13D4C">
        <w:t>vizat de apelul de proiecte</w:t>
      </w:r>
      <w:bookmarkEnd w:id="46"/>
    </w:p>
    <w:p w14:paraId="1467BE42" w14:textId="632A8367" w:rsidR="00D56D62" w:rsidRPr="00D56D62" w:rsidRDefault="00D56D62" w:rsidP="00BA080F">
      <w:pPr>
        <w:pStyle w:val="Default"/>
        <w:jc w:val="both"/>
        <w:rPr>
          <w:rFonts w:asciiTheme="minorHAnsi" w:hAnsiTheme="minorHAnsi" w:cstheme="minorHAnsi"/>
          <w:lang w:val="en-US" w:eastAsia="en-GB"/>
        </w:rPr>
      </w:pPr>
      <w:r w:rsidRPr="00D56D62">
        <w:rPr>
          <w:rFonts w:asciiTheme="minorHAnsi" w:hAnsiTheme="minorHAnsi" w:cstheme="minorHAnsi"/>
          <w:lang w:val="en-US"/>
        </w:rPr>
        <w:t xml:space="preserve">Grupurile țintă includ, în funcție de sfera lor de interes, toate instituțiile publice și părțile interesate care vor fi implicate sau vor folosi / beneficia de rezultatele investițiilor: </w:t>
      </w:r>
    </w:p>
    <w:p w14:paraId="2CD1B1A2" w14:textId="0B00EF7C" w:rsidR="00D56D62" w:rsidRPr="0016647A" w:rsidRDefault="0016647A" w:rsidP="00792285">
      <w:pPr>
        <w:pStyle w:val="ListParagraph"/>
        <w:numPr>
          <w:ilvl w:val="0"/>
          <w:numId w:val="20"/>
        </w:numPr>
        <w:spacing w:before="0" w:after="0"/>
        <w:jc w:val="both"/>
        <w:rPr>
          <w:rFonts w:asciiTheme="minorHAnsi" w:hAnsiTheme="minorHAnsi" w:cstheme="minorHAnsi"/>
          <w:sz w:val="24"/>
          <w:szCs w:val="24"/>
          <w:lang w:val="en-US"/>
        </w:rPr>
      </w:pPr>
      <w:r w:rsidRPr="0016647A">
        <w:rPr>
          <w:rFonts w:asciiTheme="minorHAnsi" w:hAnsiTheme="minorHAnsi" w:cstheme="minorHAnsi"/>
          <w:sz w:val="24"/>
          <w:szCs w:val="24"/>
          <w:lang w:val="en-US"/>
        </w:rPr>
        <w:t>prescolari din Regiunea Sud-Est</w:t>
      </w:r>
      <w:r w:rsidR="00D56D62" w:rsidRPr="0016647A">
        <w:rPr>
          <w:rFonts w:asciiTheme="minorHAnsi" w:hAnsiTheme="minorHAnsi" w:cstheme="minorHAnsi"/>
          <w:sz w:val="24"/>
          <w:szCs w:val="24"/>
          <w:lang w:val="en-US"/>
        </w:rPr>
        <w:t>;</w:t>
      </w:r>
    </w:p>
    <w:p w14:paraId="77E581AB" w14:textId="6C4C3F40" w:rsidR="00D56D62" w:rsidRPr="0016647A" w:rsidRDefault="00E3644C" w:rsidP="00792285">
      <w:pPr>
        <w:pStyle w:val="Default"/>
        <w:numPr>
          <w:ilvl w:val="0"/>
          <w:numId w:val="20"/>
        </w:numPr>
        <w:adjustRightInd/>
        <w:rPr>
          <w:rFonts w:asciiTheme="minorHAnsi" w:hAnsiTheme="minorHAnsi" w:cstheme="minorHAnsi"/>
          <w:color w:val="auto"/>
          <w:lang w:val="en-US" w:eastAsia="en-GB"/>
        </w:rPr>
      </w:pPr>
      <w:r>
        <w:rPr>
          <w:rFonts w:asciiTheme="minorHAnsi" w:hAnsiTheme="minorHAnsi" w:cstheme="minorHAnsi"/>
          <w:color w:val="auto"/>
          <w:lang w:val="en-US"/>
        </w:rPr>
        <w:t>l</w:t>
      </w:r>
      <w:r w:rsidR="00D56D62" w:rsidRPr="0016647A">
        <w:rPr>
          <w:rFonts w:asciiTheme="minorHAnsi" w:hAnsiTheme="minorHAnsi" w:cstheme="minorHAnsi"/>
          <w:color w:val="auto"/>
          <w:lang w:val="en-US"/>
        </w:rPr>
        <w:t>ocuitorii din Regiunea Sud-Est</w:t>
      </w:r>
      <w:r w:rsidR="0016647A" w:rsidRPr="0016647A">
        <w:rPr>
          <w:rFonts w:asciiTheme="minorHAnsi" w:hAnsiTheme="minorHAnsi" w:cstheme="minorHAnsi"/>
          <w:color w:val="auto"/>
          <w:lang w:val="en-US"/>
        </w:rPr>
        <w:t>;</w:t>
      </w:r>
    </w:p>
    <w:p w14:paraId="47381E48" w14:textId="2D661C92" w:rsidR="0016647A" w:rsidRDefault="0016647A" w:rsidP="00792285">
      <w:pPr>
        <w:pStyle w:val="Default"/>
        <w:numPr>
          <w:ilvl w:val="0"/>
          <w:numId w:val="20"/>
        </w:numPr>
        <w:adjustRightInd/>
        <w:rPr>
          <w:rFonts w:asciiTheme="minorHAnsi" w:hAnsiTheme="minorHAnsi" w:cstheme="minorHAnsi"/>
          <w:color w:val="auto"/>
          <w:lang w:val="en-US" w:eastAsia="en-GB"/>
        </w:rPr>
      </w:pPr>
      <w:r w:rsidRPr="0016647A">
        <w:rPr>
          <w:rFonts w:asciiTheme="minorHAnsi" w:hAnsiTheme="minorHAnsi" w:cstheme="minorHAnsi"/>
          <w:color w:val="auto"/>
          <w:lang w:val="en-US" w:eastAsia="en-GB"/>
        </w:rPr>
        <w:t>autorități și instituții publice locale</w:t>
      </w:r>
      <w:r w:rsidR="003E3ACA">
        <w:rPr>
          <w:rFonts w:asciiTheme="minorHAnsi" w:hAnsiTheme="minorHAnsi" w:cstheme="minorHAnsi"/>
          <w:color w:val="auto"/>
          <w:lang w:val="en-US" w:eastAsia="en-GB"/>
        </w:rPr>
        <w:t>;</w:t>
      </w:r>
    </w:p>
    <w:p w14:paraId="4162D844" w14:textId="0C2133BF" w:rsidR="003E3ACA" w:rsidRDefault="003E3ACA" w:rsidP="00792285">
      <w:pPr>
        <w:pStyle w:val="Default"/>
        <w:numPr>
          <w:ilvl w:val="0"/>
          <w:numId w:val="20"/>
        </w:numPr>
        <w:adjustRightInd/>
        <w:rPr>
          <w:rFonts w:asciiTheme="minorHAnsi" w:hAnsiTheme="minorHAnsi" w:cstheme="minorHAnsi"/>
          <w:color w:val="auto"/>
          <w:lang w:val="en-US" w:eastAsia="en-GB"/>
        </w:rPr>
      </w:pPr>
      <w:r>
        <w:rPr>
          <w:rFonts w:asciiTheme="minorHAnsi" w:hAnsiTheme="minorHAnsi" w:cstheme="minorHAnsi"/>
          <w:color w:val="auto"/>
          <w:lang w:val="en-US" w:eastAsia="en-GB"/>
        </w:rPr>
        <w:t>antreprenori locali;</w:t>
      </w:r>
    </w:p>
    <w:p w14:paraId="70CACE79" w14:textId="32CECC1B" w:rsidR="003E3ACA" w:rsidRPr="0016647A" w:rsidRDefault="003E3ACA" w:rsidP="00792285">
      <w:pPr>
        <w:pStyle w:val="Default"/>
        <w:numPr>
          <w:ilvl w:val="0"/>
          <w:numId w:val="20"/>
        </w:numPr>
        <w:adjustRightInd/>
        <w:rPr>
          <w:rFonts w:asciiTheme="minorHAnsi" w:hAnsiTheme="minorHAnsi" w:cstheme="minorHAnsi"/>
          <w:color w:val="auto"/>
          <w:lang w:val="en-US" w:eastAsia="en-GB"/>
        </w:rPr>
      </w:pPr>
      <w:r>
        <w:rPr>
          <w:rFonts w:asciiTheme="minorHAnsi" w:hAnsiTheme="minorHAnsi" w:cstheme="minorHAnsi"/>
          <w:color w:val="auto"/>
          <w:lang w:val="en-US" w:eastAsia="en-GB"/>
        </w:rPr>
        <w:t>angajatori.</w:t>
      </w:r>
    </w:p>
    <w:p w14:paraId="2FD04DB9" w14:textId="77777777" w:rsidR="00D56D62" w:rsidRPr="00D56D62" w:rsidRDefault="00D56D62" w:rsidP="00D56D62">
      <w:pPr>
        <w:spacing w:before="0" w:after="0"/>
        <w:jc w:val="both"/>
        <w:rPr>
          <w:rFonts w:asciiTheme="minorHAnsi" w:hAnsiTheme="minorHAnsi" w:cstheme="minorHAnsi"/>
          <w:sz w:val="24"/>
          <w:szCs w:val="24"/>
          <w:lang w:val="en-US"/>
        </w:rPr>
      </w:pPr>
    </w:p>
    <w:p w14:paraId="441AFF23" w14:textId="79072E45" w:rsidR="00D00F2D" w:rsidRPr="005C29D1" w:rsidRDefault="009D7C9A" w:rsidP="00735675">
      <w:pPr>
        <w:pStyle w:val="Heading2"/>
        <w:numPr>
          <w:ilvl w:val="0"/>
          <w:numId w:val="0"/>
        </w:numPr>
        <w:ind w:left="576"/>
      </w:pPr>
      <w:bookmarkStart w:id="47" w:name="_Toc137037253"/>
      <w:r>
        <w:t xml:space="preserve">3.8 </w:t>
      </w:r>
      <w:r w:rsidR="00D93F48" w:rsidRPr="005C29D1">
        <w:t>Indicatori</w:t>
      </w:r>
      <w:bookmarkEnd w:id="47"/>
      <w:r w:rsidR="00D93F48" w:rsidRPr="005C29D1">
        <w:t xml:space="preserve"> </w:t>
      </w:r>
      <w:r w:rsidR="00974087" w:rsidRPr="005C29D1">
        <w:t xml:space="preserve"> </w:t>
      </w:r>
    </w:p>
    <w:p w14:paraId="5ABACB10" w14:textId="1159C693" w:rsidR="00D93F48" w:rsidRPr="009D7C9A" w:rsidRDefault="00D93F48" w:rsidP="009D7C9A">
      <w:pPr>
        <w:spacing w:before="0" w:after="0"/>
        <w:jc w:val="both"/>
        <w:rPr>
          <w:rFonts w:asciiTheme="minorHAnsi" w:hAnsiTheme="minorHAnsi" w:cstheme="minorHAnsi"/>
          <w:bCs/>
          <w:sz w:val="24"/>
          <w:szCs w:val="24"/>
        </w:rPr>
      </w:pPr>
      <w:r w:rsidRPr="009D7C9A">
        <w:rPr>
          <w:rFonts w:asciiTheme="minorHAnsi" w:hAnsiTheme="minorHAnsi" w:cstheme="minorHAnsi"/>
          <w:bCs/>
          <w:sz w:val="24"/>
          <w:szCs w:val="24"/>
        </w:rPr>
        <w:t>În cadrul cererii de finanțare se vor completa atât indicatori</w:t>
      </w:r>
      <w:r w:rsidR="00391176" w:rsidRPr="009D7C9A">
        <w:rPr>
          <w:rFonts w:asciiTheme="minorHAnsi" w:hAnsiTheme="minorHAnsi" w:cstheme="minorHAnsi"/>
          <w:bCs/>
          <w:sz w:val="24"/>
          <w:szCs w:val="24"/>
        </w:rPr>
        <w:t>i</w:t>
      </w:r>
      <w:r w:rsidRPr="009D7C9A">
        <w:rPr>
          <w:rFonts w:asciiTheme="minorHAnsi" w:hAnsiTheme="minorHAnsi" w:cstheme="minorHAnsi"/>
          <w:bCs/>
          <w:sz w:val="24"/>
          <w:szCs w:val="24"/>
        </w:rPr>
        <w:t xml:space="preserve"> </w:t>
      </w:r>
      <w:r w:rsidR="00391176" w:rsidRPr="009D7C9A">
        <w:rPr>
          <w:rFonts w:asciiTheme="minorHAnsi" w:hAnsiTheme="minorHAnsi" w:cstheme="minorHAnsi"/>
          <w:bCs/>
          <w:sz w:val="24"/>
          <w:szCs w:val="24"/>
        </w:rPr>
        <w:t>de realizare, de rezultat</w:t>
      </w:r>
      <w:r w:rsidR="00E57F6F" w:rsidRPr="009D7C9A">
        <w:rPr>
          <w:rFonts w:asciiTheme="minorHAnsi" w:hAnsiTheme="minorHAnsi" w:cstheme="minorHAnsi"/>
          <w:bCs/>
          <w:sz w:val="24"/>
          <w:szCs w:val="24"/>
        </w:rPr>
        <w:t>,</w:t>
      </w:r>
      <w:r w:rsidRPr="009D7C9A">
        <w:rPr>
          <w:rFonts w:asciiTheme="minorHAnsi" w:hAnsiTheme="minorHAnsi" w:cstheme="minorHAnsi"/>
          <w:bCs/>
          <w:sz w:val="24"/>
          <w:szCs w:val="24"/>
        </w:rPr>
        <w:t xml:space="preserve"> cât și indicatori</w:t>
      </w:r>
      <w:r w:rsidR="00391176" w:rsidRPr="009D7C9A">
        <w:rPr>
          <w:rFonts w:asciiTheme="minorHAnsi" w:hAnsiTheme="minorHAnsi" w:cstheme="minorHAnsi"/>
          <w:bCs/>
          <w:sz w:val="24"/>
          <w:szCs w:val="24"/>
        </w:rPr>
        <w:t>i suplimentar</w:t>
      </w:r>
      <w:r w:rsidR="00D86964" w:rsidRPr="009D7C9A">
        <w:rPr>
          <w:rFonts w:asciiTheme="minorHAnsi" w:hAnsiTheme="minorHAnsi" w:cstheme="minorHAnsi"/>
          <w:bCs/>
          <w:sz w:val="24"/>
          <w:szCs w:val="24"/>
        </w:rPr>
        <w:t>i</w:t>
      </w:r>
      <w:r w:rsidR="00391176" w:rsidRPr="009D7C9A">
        <w:rPr>
          <w:rFonts w:asciiTheme="minorHAnsi" w:hAnsiTheme="minorHAnsi" w:cstheme="minorHAnsi"/>
          <w:bCs/>
          <w:sz w:val="24"/>
          <w:szCs w:val="24"/>
        </w:rPr>
        <w:t xml:space="preserve"> specifici apelului de proiecte</w:t>
      </w:r>
    </w:p>
    <w:p w14:paraId="25CDB852" w14:textId="77777777" w:rsidR="00D56D62" w:rsidRPr="003147D5" w:rsidRDefault="00D56D62" w:rsidP="008E68AA">
      <w:pPr>
        <w:spacing w:before="0" w:after="0"/>
        <w:jc w:val="both"/>
        <w:rPr>
          <w:rFonts w:asciiTheme="minorHAnsi" w:hAnsiTheme="minorHAnsi" w:cstheme="minorHAnsi"/>
          <w:bCs/>
          <w:sz w:val="24"/>
          <w:szCs w:val="24"/>
        </w:rPr>
      </w:pPr>
    </w:p>
    <w:p w14:paraId="4691475A" w14:textId="03D11F72" w:rsidR="005C29D1" w:rsidRPr="00BA080F" w:rsidRDefault="006F4663" w:rsidP="009D7C9A">
      <w:pPr>
        <w:pStyle w:val="Heading3"/>
        <w:numPr>
          <w:ilvl w:val="0"/>
          <w:numId w:val="0"/>
        </w:numPr>
        <w:rPr>
          <w:i w:val="0"/>
        </w:rPr>
      </w:pPr>
      <w:bookmarkStart w:id="48" w:name="_Hlk99961469"/>
      <w:bookmarkStart w:id="49" w:name="_Toc137037254"/>
      <w:r>
        <w:rPr>
          <w:i w:val="0"/>
        </w:rPr>
        <w:t xml:space="preserve">3.8.1. </w:t>
      </w:r>
      <w:r w:rsidR="00F13D4C" w:rsidRPr="00BA080F">
        <w:rPr>
          <w:i w:val="0"/>
        </w:rPr>
        <w:t>Indicatori de realizare</w:t>
      </w:r>
      <w:bookmarkEnd w:id="49"/>
      <w:r w:rsidR="00F13D4C" w:rsidRPr="00BA080F">
        <w:rPr>
          <w:i w:val="0"/>
        </w:rPr>
        <w:t xml:space="preserve"> </w:t>
      </w:r>
    </w:p>
    <w:p w14:paraId="5A5F9221" w14:textId="59BC6B9F" w:rsidR="00391176" w:rsidRPr="002B3C87" w:rsidRDefault="005D4264" w:rsidP="009D7C9A">
      <w:pPr>
        <w:pStyle w:val="5Normal"/>
        <w:rPr>
          <w:rFonts w:asciiTheme="minorHAnsi" w:hAnsiTheme="minorHAnsi"/>
          <w:b/>
          <w:bCs/>
          <w:sz w:val="24"/>
        </w:rPr>
      </w:pPr>
      <w:bookmarkStart w:id="50" w:name="_Hlk99961586"/>
      <w:r w:rsidRPr="002B3C87">
        <w:rPr>
          <w:rFonts w:asciiTheme="minorHAnsi" w:hAnsiTheme="minorHAnsi"/>
          <w:b/>
          <w:bCs/>
          <w:sz w:val="24"/>
        </w:rPr>
        <w:t>RCO 66 - Capacitatea sălilor de clasă din structurile noi sau modernizate de îngrijire a copiilor (persoane)</w:t>
      </w:r>
      <w:r w:rsidR="00B81B8E" w:rsidRPr="002B3C87">
        <w:rPr>
          <w:rFonts w:asciiTheme="minorHAnsi" w:hAnsiTheme="minorHAnsi"/>
          <w:b/>
          <w:bCs/>
          <w:sz w:val="24"/>
        </w:rPr>
        <w:t>.</w:t>
      </w:r>
    </w:p>
    <w:bookmarkEnd w:id="50"/>
    <w:p w14:paraId="5F128979" w14:textId="52D99379" w:rsidR="00BB0559" w:rsidRPr="00F20222" w:rsidRDefault="00BB0559" w:rsidP="00BB0559">
      <w:pPr>
        <w:tabs>
          <w:tab w:val="left" w:pos="180"/>
          <w:tab w:val="left" w:pos="720"/>
        </w:tabs>
        <w:spacing w:before="0" w:after="0"/>
        <w:jc w:val="both"/>
        <w:rPr>
          <w:rFonts w:asciiTheme="minorHAnsi" w:hAnsiTheme="minorHAnsi" w:cstheme="minorHAnsi"/>
          <w:i/>
          <w:iCs/>
          <w:sz w:val="24"/>
          <w:szCs w:val="24"/>
          <w:lang w:eastAsia="ja-JP"/>
        </w:rPr>
      </w:pPr>
      <w:r w:rsidRPr="00F20222">
        <w:rPr>
          <w:rFonts w:asciiTheme="minorHAnsi" w:hAnsiTheme="minorHAnsi" w:cstheme="minorHAnsi"/>
          <w:i/>
          <w:iCs/>
          <w:sz w:val="24"/>
          <w:szCs w:val="24"/>
          <w:lang w:eastAsia="ja-JP"/>
        </w:rPr>
        <w:t xml:space="preserve">Capacitatea sălilor de clasă măsurată ca număr maxim de locuri în structurile de îngrijire a copiilor noi sau modernizate. </w:t>
      </w:r>
    </w:p>
    <w:p w14:paraId="1B77F73D" w14:textId="7FFB6796" w:rsidR="00BB0559" w:rsidRPr="00F20222" w:rsidRDefault="00BB0559" w:rsidP="00BB0559">
      <w:pPr>
        <w:tabs>
          <w:tab w:val="left" w:pos="180"/>
          <w:tab w:val="left" w:pos="720"/>
        </w:tabs>
        <w:spacing w:before="0" w:after="0"/>
        <w:jc w:val="both"/>
        <w:rPr>
          <w:rFonts w:asciiTheme="minorHAnsi" w:hAnsiTheme="minorHAnsi" w:cstheme="minorHAnsi"/>
          <w:i/>
          <w:iCs/>
          <w:sz w:val="24"/>
          <w:szCs w:val="24"/>
          <w:lang w:eastAsia="ja-JP"/>
        </w:rPr>
      </w:pPr>
      <w:r w:rsidRPr="00F20222">
        <w:rPr>
          <w:rFonts w:asciiTheme="minorHAnsi" w:hAnsiTheme="minorHAnsi" w:cstheme="minorHAnsi"/>
          <w:i/>
          <w:iCs/>
          <w:sz w:val="24"/>
          <w:szCs w:val="24"/>
          <w:lang w:eastAsia="ja-JP"/>
        </w:rPr>
        <w:t>Capacitatea sălii de clasă trebuie calculată în în conformitate cu legislația națională, și nu include profesori, părinţii, personalul auxiliar sau alte persoane care folosesc aceste structuri.</w:t>
      </w:r>
    </w:p>
    <w:p w14:paraId="4B0D0D7D" w14:textId="69EC6C17" w:rsidR="00B07052" w:rsidRPr="00BB0559" w:rsidRDefault="00BB0559" w:rsidP="00BB0559">
      <w:pPr>
        <w:tabs>
          <w:tab w:val="left" w:pos="180"/>
          <w:tab w:val="left" w:pos="720"/>
        </w:tabs>
        <w:spacing w:before="0" w:after="0"/>
        <w:jc w:val="both"/>
        <w:rPr>
          <w:rFonts w:asciiTheme="minorHAnsi" w:hAnsiTheme="minorHAnsi" w:cstheme="minorHAnsi"/>
          <w:i/>
          <w:iCs/>
          <w:sz w:val="24"/>
          <w:szCs w:val="24"/>
          <w:lang w:eastAsia="ja-JP"/>
        </w:rPr>
      </w:pPr>
      <w:r w:rsidRPr="00F20222">
        <w:rPr>
          <w:rFonts w:asciiTheme="minorHAnsi" w:hAnsiTheme="minorHAnsi" w:cstheme="minorHAnsi"/>
          <w:i/>
          <w:iCs/>
          <w:sz w:val="24"/>
          <w:szCs w:val="24"/>
          <w:lang w:eastAsia="ja-JP"/>
        </w:rPr>
        <w:t>Indicatorul acoperă structuri de îngrijire a copiilor care sunt nou construite sau modernizate (de exemplu, pentru creșterea standardelor de igienă și siguranță). Modernizarea nu include renovări pentru îmbunătățirea performanței energetică, sau întreținerea și reparațiile.</w:t>
      </w:r>
    </w:p>
    <w:p w14:paraId="3562578E" w14:textId="77777777" w:rsidR="00BB0559" w:rsidRPr="003147D5" w:rsidRDefault="00BB0559" w:rsidP="00BB0559">
      <w:pPr>
        <w:tabs>
          <w:tab w:val="left" w:pos="180"/>
          <w:tab w:val="left" w:pos="720"/>
        </w:tabs>
        <w:spacing w:before="0" w:after="0"/>
        <w:jc w:val="both"/>
        <w:rPr>
          <w:rFonts w:asciiTheme="minorHAnsi" w:hAnsiTheme="minorHAnsi" w:cstheme="minorHAnsi"/>
          <w:b/>
          <w:bCs/>
          <w:sz w:val="24"/>
          <w:szCs w:val="24"/>
          <w:lang w:eastAsia="ja-JP"/>
        </w:rPr>
      </w:pPr>
    </w:p>
    <w:p w14:paraId="4ECB44BC" w14:textId="38469D94" w:rsidR="002C788F" w:rsidRDefault="00F13D4C" w:rsidP="004B7657">
      <w:pPr>
        <w:pStyle w:val="Heading3"/>
        <w:numPr>
          <w:ilvl w:val="2"/>
          <w:numId w:val="52"/>
        </w:numPr>
      </w:pPr>
      <w:bookmarkStart w:id="51" w:name="_Toc137037255"/>
      <w:r w:rsidRPr="008D04FF">
        <w:t>Indicatori de rezultat</w:t>
      </w:r>
      <w:bookmarkEnd w:id="51"/>
    </w:p>
    <w:bookmarkEnd w:id="48"/>
    <w:p w14:paraId="43A1C6D6" w14:textId="77777777" w:rsidR="00582833" w:rsidRPr="002B3C87" w:rsidRDefault="005D4264" w:rsidP="005D4264">
      <w:pPr>
        <w:pStyle w:val="ListParagraph"/>
        <w:spacing w:before="0" w:after="0"/>
        <w:jc w:val="both"/>
        <w:rPr>
          <w:rFonts w:asciiTheme="minorHAnsi" w:eastAsia="Times New Roman" w:hAnsiTheme="minorHAnsi" w:cstheme="minorHAnsi"/>
          <w:b/>
          <w:bCs/>
          <w:sz w:val="24"/>
          <w:szCs w:val="24"/>
        </w:rPr>
      </w:pPr>
      <w:r w:rsidRPr="005D4264">
        <w:rPr>
          <w:rFonts w:asciiTheme="minorHAnsi" w:eastAsia="Times New Roman" w:hAnsiTheme="minorHAnsi" w:cstheme="minorHAnsi"/>
          <w:sz w:val="24"/>
          <w:szCs w:val="24"/>
        </w:rPr>
        <w:t xml:space="preserve">RCR 70   -  </w:t>
      </w:r>
      <w:r w:rsidRPr="002B3C87">
        <w:rPr>
          <w:rFonts w:asciiTheme="minorHAnsi" w:eastAsia="Times New Roman" w:hAnsiTheme="minorHAnsi" w:cstheme="minorHAnsi"/>
          <w:b/>
          <w:bCs/>
          <w:sz w:val="24"/>
          <w:szCs w:val="24"/>
        </w:rPr>
        <w:t>Număr anual de utilizatori ai structurilor noi sau modernizate de îngrijire a</w:t>
      </w:r>
      <w:r w:rsidR="00582833" w:rsidRPr="002B3C87">
        <w:rPr>
          <w:rFonts w:asciiTheme="minorHAnsi" w:eastAsia="Times New Roman" w:hAnsiTheme="minorHAnsi" w:cstheme="minorHAnsi"/>
          <w:b/>
          <w:bCs/>
          <w:sz w:val="24"/>
          <w:szCs w:val="24"/>
        </w:rPr>
        <w:t xml:space="preserve"> </w:t>
      </w:r>
    </w:p>
    <w:p w14:paraId="61F89B42" w14:textId="6E4B7D87" w:rsidR="002B3C87" w:rsidRPr="002B3C87" w:rsidRDefault="005D4264" w:rsidP="00582833">
      <w:pPr>
        <w:spacing w:before="0" w:after="0"/>
        <w:jc w:val="both"/>
        <w:rPr>
          <w:rFonts w:asciiTheme="minorHAnsi" w:eastAsia="Times New Roman" w:hAnsiTheme="minorHAnsi" w:cstheme="minorHAnsi"/>
          <w:b/>
          <w:bCs/>
          <w:sz w:val="24"/>
          <w:szCs w:val="24"/>
        </w:rPr>
      </w:pPr>
      <w:r w:rsidRPr="002B3C87">
        <w:rPr>
          <w:rFonts w:asciiTheme="minorHAnsi" w:eastAsia="Times New Roman" w:hAnsiTheme="minorHAnsi" w:cstheme="minorHAnsi"/>
          <w:b/>
          <w:bCs/>
          <w:sz w:val="24"/>
          <w:szCs w:val="24"/>
        </w:rPr>
        <w:t>copiilor (utilizatori/an)</w:t>
      </w:r>
      <w:r w:rsidR="002B3C87" w:rsidRPr="002B3C87">
        <w:rPr>
          <w:rFonts w:asciiTheme="minorHAnsi" w:eastAsia="Times New Roman" w:hAnsiTheme="minorHAnsi" w:cstheme="minorHAnsi"/>
          <w:b/>
          <w:bCs/>
          <w:sz w:val="24"/>
          <w:szCs w:val="24"/>
        </w:rPr>
        <w:t>.</w:t>
      </w:r>
    </w:p>
    <w:p w14:paraId="124E2496" w14:textId="2DB8449E" w:rsidR="002B3C87" w:rsidRPr="00F20222" w:rsidRDefault="002B3C87" w:rsidP="002B3C87">
      <w:pPr>
        <w:spacing w:before="0" w:after="0"/>
        <w:jc w:val="both"/>
        <w:rPr>
          <w:rFonts w:asciiTheme="minorHAnsi" w:eastAsia="Times New Roman" w:hAnsiTheme="minorHAnsi" w:cstheme="minorHAnsi"/>
          <w:i/>
          <w:iCs/>
          <w:sz w:val="24"/>
          <w:szCs w:val="24"/>
        </w:rPr>
      </w:pPr>
      <w:r w:rsidRPr="00F20222">
        <w:rPr>
          <w:rFonts w:asciiTheme="minorHAnsi" w:eastAsia="Times New Roman" w:hAnsiTheme="minorHAnsi" w:cstheme="minorHAnsi"/>
          <w:i/>
          <w:iCs/>
          <w:sz w:val="24"/>
          <w:szCs w:val="24"/>
        </w:rPr>
        <w:t xml:space="preserve">Numărul anual de copii înregistrați care utilizează structura de îngrijire a copiilor sprijinită. Pentru valorile realizate, estimarea trebuie efectuată ex post pe baza numărului și mărimii grupurilor de copii care folosesc structura de îngrijire a copiilor cel puţin o dată în cursul anului ulterior finalizării intervenţiei. </w:t>
      </w:r>
    </w:p>
    <w:p w14:paraId="1AA70381" w14:textId="112D1E8B" w:rsidR="002B3C87" w:rsidRPr="00F20222" w:rsidRDefault="002B3C87" w:rsidP="002B3C87">
      <w:pPr>
        <w:spacing w:before="0" w:after="0"/>
        <w:jc w:val="both"/>
        <w:rPr>
          <w:rFonts w:asciiTheme="minorHAnsi" w:eastAsia="Times New Roman" w:hAnsiTheme="minorHAnsi" w:cstheme="minorHAnsi"/>
          <w:i/>
          <w:iCs/>
          <w:sz w:val="24"/>
          <w:szCs w:val="24"/>
        </w:rPr>
      </w:pPr>
      <w:r w:rsidRPr="00F20222">
        <w:rPr>
          <w:rFonts w:asciiTheme="minorHAnsi" w:eastAsia="Times New Roman" w:hAnsiTheme="minorHAnsi" w:cstheme="minorHAnsi"/>
          <w:i/>
          <w:iCs/>
          <w:sz w:val="24"/>
          <w:szCs w:val="24"/>
        </w:rPr>
        <w:t>Valoarea de bază a indicatorului se referă la numărul de utilizatori ai structurii de îngrijire a copiilor estimată pentru anul anterior începerii intervenției. Valoarea de bază este zero pentru structurile nou construite.</w:t>
      </w:r>
    </w:p>
    <w:p w14:paraId="27F0321A" w14:textId="42720E22" w:rsidR="002B3C87" w:rsidRPr="002B3C87" w:rsidRDefault="002B3C87" w:rsidP="00582833">
      <w:pPr>
        <w:spacing w:before="0" w:after="0"/>
        <w:jc w:val="both"/>
        <w:rPr>
          <w:rFonts w:asciiTheme="minorHAnsi" w:eastAsia="Times New Roman" w:hAnsiTheme="minorHAnsi" w:cstheme="minorHAnsi"/>
          <w:i/>
          <w:iCs/>
          <w:sz w:val="24"/>
          <w:szCs w:val="24"/>
        </w:rPr>
      </w:pPr>
      <w:r w:rsidRPr="00F20222">
        <w:rPr>
          <w:rFonts w:asciiTheme="minorHAnsi" w:eastAsia="Times New Roman" w:hAnsiTheme="minorHAnsi" w:cstheme="minorHAnsi"/>
          <w:i/>
          <w:iCs/>
          <w:sz w:val="24"/>
          <w:szCs w:val="24"/>
        </w:rPr>
        <w:lastRenderedPageBreak/>
        <w:t>Indicatorul nu acoperă cadrele didactice, părinții, personalul auxiliar sau alte persoane care utilizează structura de îngrijire a copiilor.</w:t>
      </w:r>
    </w:p>
    <w:p w14:paraId="6AAC6B54" w14:textId="77777777" w:rsidR="002B3C87" w:rsidRPr="00582833" w:rsidRDefault="002B3C87" w:rsidP="00582833">
      <w:pPr>
        <w:spacing w:before="0" w:after="0"/>
        <w:jc w:val="both"/>
        <w:rPr>
          <w:rFonts w:asciiTheme="minorHAnsi" w:eastAsia="Times New Roman" w:hAnsiTheme="minorHAnsi" w:cstheme="minorHAnsi"/>
          <w:sz w:val="24"/>
          <w:szCs w:val="24"/>
        </w:rPr>
      </w:pPr>
    </w:p>
    <w:p w14:paraId="253658E2" w14:textId="32995451" w:rsidR="00333725" w:rsidRPr="002B3C87" w:rsidRDefault="00582833" w:rsidP="005D4264">
      <w:pPr>
        <w:pStyle w:val="ListParagraph"/>
        <w:spacing w:before="0" w:after="0"/>
        <w:ind w:left="0"/>
        <w:jc w:val="both"/>
        <w:rPr>
          <w:rFonts w:asciiTheme="minorHAnsi" w:eastAsia="Times New Roman" w:hAnsiTheme="minorHAnsi" w:cstheme="minorHAnsi"/>
          <w:b/>
          <w:bCs/>
          <w:sz w:val="24"/>
          <w:szCs w:val="24"/>
        </w:rPr>
      </w:pPr>
      <w:r w:rsidRPr="002B3C87">
        <w:rPr>
          <w:rFonts w:asciiTheme="minorHAnsi" w:eastAsia="Times New Roman" w:hAnsiTheme="minorHAnsi" w:cstheme="minorHAnsi"/>
          <w:b/>
          <w:bCs/>
          <w:sz w:val="24"/>
          <w:szCs w:val="24"/>
        </w:rPr>
        <w:t xml:space="preserve">             </w:t>
      </w:r>
      <w:r w:rsidR="005D4264" w:rsidRPr="002B3C87">
        <w:rPr>
          <w:rFonts w:asciiTheme="minorHAnsi" w:eastAsia="Times New Roman" w:hAnsiTheme="minorHAnsi" w:cstheme="minorHAnsi"/>
          <w:b/>
          <w:bCs/>
          <w:sz w:val="24"/>
          <w:szCs w:val="24"/>
        </w:rPr>
        <w:t>8S14 - Ponderea utilizatorilor din unitățile de învățământ de masă, noi sau modernizate</w:t>
      </w:r>
      <w:r w:rsidR="002B3C87">
        <w:rPr>
          <w:rFonts w:asciiTheme="minorHAnsi" w:eastAsia="Times New Roman" w:hAnsiTheme="minorHAnsi" w:cstheme="minorHAnsi"/>
          <w:b/>
          <w:bCs/>
          <w:sz w:val="24"/>
          <w:szCs w:val="24"/>
        </w:rPr>
        <w:t xml:space="preserve"> </w:t>
      </w:r>
      <w:r w:rsidR="005D4264" w:rsidRPr="002B3C87">
        <w:rPr>
          <w:rFonts w:asciiTheme="minorHAnsi" w:eastAsia="Times New Roman" w:hAnsiTheme="minorHAnsi" w:cstheme="minorHAnsi"/>
          <w:b/>
          <w:bCs/>
          <w:sz w:val="24"/>
          <w:szCs w:val="24"/>
        </w:rPr>
        <w:t>care aparțin grupurilor vulnerabile/marginalizate (procent %)</w:t>
      </w:r>
      <w:r w:rsidR="00B81B8E" w:rsidRPr="002B3C87">
        <w:rPr>
          <w:rFonts w:asciiTheme="minorHAnsi" w:eastAsia="Times New Roman" w:hAnsiTheme="minorHAnsi" w:cstheme="minorHAnsi"/>
          <w:b/>
          <w:bCs/>
          <w:sz w:val="24"/>
          <w:szCs w:val="24"/>
        </w:rPr>
        <w:t>.</w:t>
      </w:r>
    </w:p>
    <w:p w14:paraId="35BFF5AE" w14:textId="08E75D08" w:rsidR="002B3C87" w:rsidRPr="00F20222" w:rsidRDefault="002B3C87" w:rsidP="002B3C87">
      <w:pPr>
        <w:spacing w:before="0" w:after="0"/>
        <w:jc w:val="both"/>
        <w:rPr>
          <w:rFonts w:asciiTheme="minorHAnsi" w:hAnsiTheme="minorHAnsi" w:cstheme="minorHAnsi"/>
          <w:i/>
          <w:iCs/>
          <w:sz w:val="24"/>
          <w:szCs w:val="24"/>
        </w:rPr>
      </w:pPr>
      <w:r w:rsidRPr="00F20222">
        <w:rPr>
          <w:rFonts w:asciiTheme="minorHAnsi" w:hAnsiTheme="minorHAnsi" w:cstheme="minorHAnsi"/>
          <w:i/>
          <w:iCs/>
          <w:sz w:val="24"/>
          <w:szCs w:val="24"/>
        </w:rPr>
        <w:t>Indicatorul reprezintă ponderea elevilor din învățământul preșcolar, aparținând grupurilor vulnerabile/marginalizate care utilizează infrastructura educațională, nouă sau modernizată, calculat ca raport între numărul elev</w:t>
      </w:r>
      <w:r w:rsidR="00947AF8" w:rsidRPr="00F20222">
        <w:rPr>
          <w:rFonts w:asciiTheme="minorHAnsi" w:hAnsiTheme="minorHAnsi" w:cstheme="minorHAnsi"/>
          <w:i/>
          <w:iCs/>
          <w:sz w:val="24"/>
          <w:szCs w:val="24"/>
        </w:rPr>
        <w:t>ilor</w:t>
      </w:r>
      <w:r w:rsidRPr="00F20222">
        <w:rPr>
          <w:rFonts w:asciiTheme="minorHAnsi" w:hAnsiTheme="minorHAnsi" w:cstheme="minorHAnsi"/>
          <w:i/>
          <w:iCs/>
          <w:sz w:val="24"/>
          <w:szCs w:val="24"/>
        </w:rPr>
        <w:t xml:space="preserve"> aparținând grupurilor vulnerabile/marginalizate și numărul anual de elevii care utilizează infrastructura din unitățile de învățământ preșcolar</w:t>
      </w:r>
      <w:r w:rsidR="00947AF8" w:rsidRPr="00F20222">
        <w:rPr>
          <w:rFonts w:asciiTheme="minorHAnsi" w:hAnsiTheme="minorHAnsi" w:cstheme="minorHAnsi"/>
          <w:i/>
          <w:iCs/>
          <w:sz w:val="24"/>
          <w:szCs w:val="24"/>
        </w:rPr>
        <w:t xml:space="preserve"> </w:t>
      </w:r>
      <w:r w:rsidRPr="00F20222">
        <w:rPr>
          <w:rFonts w:asciiTheme="minorHAnsi" w:hAnsiTheme="minorHAnsi" w:cstheme="minorHAnsi"/>
          <w:i/>
          <w:iCs/>
          <w:sz w:val="24"/>
          <w:szCs w:val="24"/>
        </w:rPr>
        <w:t>sprijinite.</w:t>
      </w:r>
    </w:p>
    <w:p w14:paraId="27AAEC0D" w14:textId="1ABA132B" w:rsidR="002B3C87" w:rsidRPr="00F20222" w:rsidRDefault="002B3C87" w:rsidP="002B3C87">
      <w:pPr>
        <w:spacing w:before="0" w:after="0"/>
        <w:jc w:val="both"/>
        <w:rPr>
          <w:rFonts w:asciiTheme="minorHAnsi" w:hAnsiTheme="minorHAnsi" w:cstheme="minorHAnsi"/>
          <w:i/>
          <w:iCs/>
          <w:sz w:val="24"/>
          <w:szCs w:val="24"/>
        </w:rPr>
      </w:pPr>
      <w:r w:rsidRPr="00F20222">
        <w:rPr>
          <w:rFonts w:asciiTheme="minorHAnsi" w:hAnsiTheme="minorHAnsi" w:cstheme="minorHAnsi"/>
          <w:i/>
          <w:iCs/>
          <w:sz w:val="24"/>
          <w:szCs w:val="24"/>
        </w:rPr>
        <w:t>Modernizarea nu include reabilitare pentru eficientizare energetică sau mentenanță și reparații curente.</w:t>
      </w:r>
      <w:r w:rsidR="00947AF8" w:rsidRPr="00F20222">
        <w:rPr>
          <w:rFonts w:asciiTheme="minorHAnsi" w:hAnsiTheme="minorHAnsi" w:cstheme="minorHAnsi"/>
          <w:i/>
          <w:iCs/>
          <w:sz w:val="24"/>
          <w:szCs w:val="24"/>
        </w:rPr>
        <w:t xml:space="preserve"> </w:t>
      </w:r>
      <w:r w:rsidRPr="00F20222">
        <w:rPr>
          <w:rFonts w:asciiTheme="minorHAnsi" w:hAnsiTheme="minorHAnsi" w:cstheme="minorHAnsi"/>
          <w:i/>
          <w:iCs/>
          <w:sz w:val="24"/>
          <w:szCs w:val="24"/>
        </w:rPr>
        <w:t>În categoria grupurilor vulnerabile/marginalizate pot intra elevi: de etnie roma, cu dizabilități/ cerințe educaționale speciale (CES), din centre de plasament și persoane orfane, din familii cu venituri mici, beneficiari ai tichetelor de sprijin educațional conform OUG 133 (elevi), alte categorii dezavantajate pentru care unitatea de învățământ deține statistici și/sau există un cadru legal pentru încadrarea acestora într-o categorie beneficiară de sprijin social sau educațional (ex: din familii monoparentale, expuși altor riscuri sociale: cu părinți în afara țării, migranți etc).</w:t>
      </w:r>
    </w:p>
    <w:p w14:paraId="25B81BF0" w14:textId="6196F132" w:rsidR="00B81B8E" w:rsidRPr="002B3C87" w:rsidRDefault="002B3C87" w:rsidP="002B3C87">
      <w:pPr>
        <w:pStyle w:val="ListParagraph"/>
        <w:spacing w:before="0" w:after="0"/>
        <w:ind w:left="0"/>
        <w:jc w:val="both"/>
        <w:rPr>
          <w:rFonts w:asciiTheme="minorHAnsi" w:hAnsiTheme="minorHAnsi" w:cstheme="minorHAnsi"/>
          <w:i/>
          <w:iCs/>
          <w:sz w:val="24"/>
          <w:szCs w:val="24"/>
        </w:rPr>
      </w:pPr>
      <w:r w:rsidRPr="00F20222">
        <w:rPr>
          <w:rFonts w:asciiTheme="minorHAnsi" w:hAnsiTheme="minorHAnsi" w:cstheme="minorHAnsi"/>
          <w:i/>
          <w:iCs/>
          <w:sz w:val="24"/>
          <w:szCs w:val="24"/>
        </w:rPr>
        <w:t>Pentru valorile obținute, estimarea se va realiza ex-post pe baza numărului și mărimii grupurilor de elevi care folosesc infrastructura cel puțin o dată pe parcursul anului școlar, după finalizarea intervenției. Indicatorul nu acoperă cadrele didactice, părinții, personalul auxiliar sau orice alte persoane care ar putea folosi infrastructura.</w:t>
      </w:r>
    </w:p>
    <w:p w14:paraId="6D2545AA" w14:textId="77777777" w:rsidR="002B3C87" w:rsidRPr="003147D5" w:rsidRDefault="002B3C87" w:rsidP="002B3C87">
      <w:pPr>
        <w:pStyle w:val="ListParagraph"/>
        <w:spacing w:before="0" w:after="0"/>
        <w:ind w:left="0"/>
        <w:jc w:val="both"/>
        <w:rPr>
          <w:rFonts w:asciiTheme="minorHAnsi" w:hAnsiTheme="minorHAnsi" w:cstheme="minorHAnsi"/>
          <w:b/>
          <w:bCs/>
          <w:sz w:val="24"/>
          <w:szCs w:val="24"/>
        </w:rPr>
      </w:pPr>
    </w:p>
    <w:p w14:paraId="635D3652" w14:textId="6DD46D95" w:rsidR="004A4B7C" w:rsidRPr="004E43AC" w:rsidRDefault="00333725" w:rsidP="004B7657">
      <w:pPr>
        <w:pStyle w:val="Heading3"/>
        <w:numPr>
          <w:ilvl w:val="2"/>
          <w:numId w:val="52"/>
        </w:numPr>
      </w:pPr>
      <w:bookmarkStart w:id="52" w:name="_Toc137037256"/>
      <w:r w:rsidRPr="004E43AC">
        <w:rPr>
          <w:rStyle w:val="Heading4Char"/>
          <w:b/>
          <w:iCs w:val="0"/>
        </w:rPr>
        <w:t>Indicatori suplimentari specifici Apelului de Proiecte</w:t>
      </w:r>
      <w:bookmarkEnd w:id="52"/>
    </w:p>
    <w:p w14:paraId="0CD92DEF" w14:textId="359ABEF0" w:rsidR="00F9575F" w:rsidRPr="00F9575F" w:rsidRDefault="005C29D1" w:rsidP="00F9575F">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Acesti indicatori </w:t>
      </w:r>
      <w:r w:rsidR="00350585" w:rsidRPr="003147D5">
        <w:rPr>
          <w:rFonts w:asciiTheme="minorHAnsi" w:hAnsiTheme="minorHAnsi" w:cstheme="minorHAnsi"/>
          <w:sz w:val="24"/>
          <w:szCs w:val="24"/>
        </w:rPr>
        <w:t xml:space="preserve">fac obiectul monitorizării implementării și performanței investiției propuse prin proiect. </w:t>
      </w:r>
    </w:p>
    <w:p w14:paraId="02C3D2D0" w14:textId="77777777" w:rsidR="00F9575F" w:rsidRPr="00F9575F" w:rsidRDefault="00F9575F" w:rsidP="00F9575F">
      <w:pPr>
        <w:spacing w:before="0" w:after="0"/>
        <w:contextualSpacing/>
        <w:jc w:val="both"/>
        <w:rPr>
          <w:rFonts w:asciiTheme="minorHAnsi" w:hAnsiTheme="minorHAnsi" w:cstheme="minorHAnsi"/>
          <w:sz w:val="24"/>
          <w:szCs w:val="24"/>
        </w:rPr>
      </w:pPr>
    </w:p>
    <w:p w14:paraId="2D7B36C0" w14:textId="77777777" w:rsidR="00F9575F" w:rsidRPr="005D70BA" w:rsidRDefault="00F9575F" w:rsidP="00F9575F">
      <w:pPr>
        <w:spacing w:before="0" w:after="0"/>
        <w:jc w:val="both"/>
        <w:rPr>
          <w:rFonts w:asciiTheme="minorHAnsi" w:eastAsia="SimSun" w:hAnsiTheme="minorHAnsi" w:cstheme="minorHAnsi"/>
          <w:b/>
          <w:bCs/>
          <w:sz w:val="24"/>
        </w:rPr>
      </w:pPr>
      <w:r w:rsidRPr="005D70BA">
        <w:rPr>
          <w:rFonts w:asciiTheme="minorHAnsi" w:eastAsia="SimSun" w:hAnsiTheme="minorHAnsi" w:cstheme="minorHAnsi"/>
          <w:b/>
          <w:bCs/>
          <w:sz w:val="24"/>
        </w:rPr>
        <w:t xml:space="preserve">Numărul total de participanți la procesul educațional în unitatea de infrastructură subiect al proiectului, din care: fete, băieți. </w:t>
      </w:r>
      <w:bookmarkStart w:id="53" w:name="_Hlk112070000"/>
    </w:p>
    <w:p w14:paraId="6AF03EA3" w14:textId="179B0AFD" w:rsidR="00F9575F" w:rsidRPr="00F9575F" w:rsidRDefault="00F9575F" w:rsidP="00F9575F">
      <w:pPr>
        <w:spacing w:before="0" w:after="0"/>
        <w:jc w:val="both"/>
        <w:rPr>
          <w:rFonts w:asciiTheme="minorHAnsi" w:eastAsia="SimSun" w:hAnsiTheme="minorHAnsi" w:cstheme="minorHAnsi"/>
          <w:sz w:val="24"/>
        </w:rPr>
      </w:pPr>
      <w:r w:rsidRPr="00F9575F">
        <w:rPr>
          <w:rFonts w:asciiTheme="minorHAnsi" w:hAnsiTheme="minorHAnsi" w:cstheme="minorHAnsi"/>
          <w:i/>
          <w:sz w:val="24"/>
        </w:rPr>
        <w:t xml:space="preserve">În categoria grupurilor vulnerabile/marginalizate pot intra </w:t>
      </w:r>
      <w:r w:rsidRPr="00F9575F">
        <w:rPr>
          <w:rFonts w:asciiTheme="minorHAnsi" w:eastAsia="SimSun" w:hAnsiTheme="minorHAnsi" w:cstheme="minorHAnsi"/>
          <w:i/>
          <w:iCs/>
          <w:sz w:val="24"/>
        </w:rPr>
        <w:t>preșcolari</w:t>
      </w:r>
      <w:r w:rsidRPr="00F9575F">
        <w:rPr>
          <w:rFonts w:asciiTheme="minorHAnsi" w:hAnsiTheme="minorHAnsi" w:cstheme="minorHAnsi"/>
          <w:i/>
          <w:iCs/>
          <w:sz w:val="24"/>
        </w:rPr>
        <w:t>:</w:t>
      </w:r>
      <w:r w:rsidRPr="00F9575F">
        <w:rPr>
          <w:rFonts w:asciiTheme="minorHAnsi" w:hAnsiTheme="minorHAnsi" w:cstheme="minorHAnsi"/>
          <w:i/>
          <w:sz w:val="24"/>
        </w:rPr>
        <w:t xml:space="preserve"> de etnie roma, cu dizabilități/  cerințe educaționale speciale (CES), din centre de plasament și persoane orfane, din familii cu venituri mici, </w:t>
      </w:r>
      <w:bookmarkStart w:id="54" w:name="_Hlk112071745"/>
      <w:r w:rsidRPr="00F9575F">
        <w:rPr>
          <w:rFonts w:asciiTheme="minorHAnsi" w:hAnsiTheme="minorHAnsi" w:cstheme="minorHAnsi"/>
          <w:i/>
          <w:sz w:val="24"/>
        </w:rPr>
        <w:t>beneficiari ai tichetelor de sprijin educațional conform OUG 133</w:t>
      </w:r>
      <w:bookmarkEnd w:id="54"/>
      <w:r w:rsidR="000A45E2">
        <w:rPr>
          <w:rFonts w:asciiTheme="minorHAnsi" w:hAnsiTheme="minorHAnsi" w:cstheme="minorHAnsi"/>
          <w:i/>
          <w:sz w:val="24"/>
        </w:rPr>
        <w:t>/2021</w:t>
      </w:r>
      <w:r w:rsidRPr="00F9575F">
        <w:rPr>
          <w:rFonts w:asciiTheme="minorHAnsi" w:hAnsiTheme="minorHAnsi" w:cstheme="minorHAnsi"/>
          <w:i/>
          <w:sz w:val="24"/>
        </w:rPr>
        <w:t xml:space="preserve"> (elevi), alte categorii dezavantajate pentru care unitatea de învățământ deține statistici și/sau există un cadru legal pentru încadrarea acestora într-o categorie beneficiară de sprijin social sau educațional (ex: din familii monoparentale, expuși altor riscuri sociale: cu părinți în afara țării, migranți, etc).</w:t>
      </w:r>
      <w:bookmarkEnd w:id="53"/>
    </w:p>
    <w:p w14:paraId="1D9FF0B9" w14:textId="77777777" w:rsidR="00F9575F" w:rsidRPr="00F9575F" w:rsidRDefault="00F9575F" w:rsidP="00F9575F">
      <w:pPr>
        <w:spacing w:before="0" w:after="0"/>
        <w:jc w:val="both"/>
        <w:rPr>
          <w:rFonts w:asciiTheme="minorHAnsi" w:eastAsia="SimSun" w:hAnsiTheme="minorHAnsi" w:cstheme="minorHAnsi"/>
          <w:b/>
          <w:bCs/>
          <w:sz w:val="24"/>
        </w:rPr>
      </w:pPr>
      <w:r w:rsidRPr="00F9575F">
        <w:rPr>
          <w:rFonts w:asciiTheme="minorHAnsi" w:eastAsia="SimSun" w:hAnsiTheme="minorHAnsi" w:cstheme="minorHAnsi"/>
          <w:b/>
          <w:bCs/>
          <w:sz w:val="24"/>
        </w:rPr>
        <w:t>Categoria infrastructurii subiect al proiectului:</w:t>
      </w:r>
      <w:r w:rsidRPr="00F9575F">
        <w:rPr>
          <w:rFonts w:asciiTheme="minorHAnsi" w:eastAsia="SimSun" w:hAnsiTheme="minorHAnsi" w:cstheme="minorHAnsi"/>
          <w:b/>
          <w:bCs/>
          <w:sz w:val="24"/>
          <w:u w:val="single"/>
        </w:rPr>
        <w:t xml:space="preserve"> preșcolar</w:t>
      </w:r>
      <w:r w:rsidRPr="00F9575F">
        <w:rPr>
          <w:rFonts w:asciiTheme="minorHAnsi" w:eastAsia="SimSun" w:hAnsiTheme="minorHAnsi" w:cstheme="minorHAnsi"/>
          <w:b/>
          <w:bCs/>
          <w:sz w:val="24"/>
        </w:rPr>
        <w:t>.</w:t>
      </w:r>
    </w:p>
    <w:p w14:paraId="1BE2A647" w14:textId="77777777" w:rsidR="00F9575F" w:rsidRPr="00F9575F" w:rsidRDefault="00F9575F" w:rsidP="00F9575F">
      <w:pPr>
        <w:spacing w:before="0" w:after="0"/>
        <w:jc w:val="both"/>
        <w:rPr>
          <w:rFonts w:asciiTheme="minorHAnsi" w:hAnsiTheme="minorHAnsi" w:cstheme="minorHAnsi"/>
          <w:sz w:val="24"/>
          <w:szCs w:val="24"/>
        </w:rPr>
      </w:pPr>
    </w:p>
    <w:p w14:paraId="6111A6B1" w14:textId="77777777" w:rsidR="00F9575F" w:rsidRPr="00F9575F" w:rsidRDefault="00F9575F" w:rsidP="00F9575F">
      <w:pPr>
        <w:spacing w:before="0" w:after="0"/>
        <w:jc w:val="both"/>
        <w:rPr>
          <w:rFonts w:asciiTheme="minorHAnsi" w:hAnsiTheme="minorHAnsi" w:cstheme="minorHAnsi"/>
          <w:iCs/>
          <w:sz w:val="24"/>
          <w:szCs w:val="24"/>
        </w:rPr>
      </w:pPr>
      <w:r w:rsidRPr="00F9575F">
        <w:rPr>
          <w:rFonts w:asciiTheme="minorHAnsi" w:hAnsiTheme="minorHAnsi" w:cstheme="minorHAnsi"/>
          <w:b/>
          <w:bCs/>
          <w:iCs/>
          <w:sz w:val="24"/>
          <w:szCs w:val="24"/>
        </w:rPr>
        <w:t>Notă!</w:t>
      </w:r>
      <w:r w:rsidRPr="00F9575F">
        <w:rPr>
          <w:rFonts w:asciiTheme="minorHAnsi" w:hAnsiTheme="minorHAnsi" w:cstheme="minorHAnsi"/>
          <w:iCs/>
          <w:sz w:val="24"/>
          <w:szCs w:val="24"/>
        </w:rPr>
        <w:t xml:space="preserve"> </w:t>
      </w:r>
      <w:r w:rsidRPr="00F9575F">
        <w:rPr>
          <w:rFonts w:asciiTheme="minorHAnsi" w:eastAsia="Times New Roman" w:hAnsiTheme="minorHAnsi" w:cstheme="minorHAnsi"/>
          <w:sz w:val="24"/>
          <w:szCs w:val="24"/>
        </w:rPr>
        <w:t xml:space="preserve">Valorile preconizate trebuie să fie realiste, realizabile, măsurabile </w:t>
      </w:r>
      <w:r w:rsidRPr="00F9575F">
        <w:rPr>
          <w:rFonts w:asciiTheme="minorHAnsi" w:hAnsiTheme="minorHAnsi" w:cstheme="minorHAnsi"/>
          <w:sz w:val="24"/>
          <w:szCs w:val="24"/>
        </w:rPr>
        <w:t>și</w:t>
      </w:r>
      <w:r w:rsidRPr="00F9575F">
        <w:rPr>
          <w:rFonts w:asciiTheme="minorHAnsi" w:eastAsia="Times New Roman" w:hAnsiTheme="minorHAnsi" w:cstheme="minorHAnsi"/>
          <w:sz w:val="24"/>
          <w:szCs w:val="24"/>
        </w:rPr>
        <w:t xml:space="preserve"> </w:t>
      </w:r>
      <w:r w:rsidRPr="00F9575F">
        <w:rPr>
          <w:rFonts w:asciiTheme="minorHAnsi" w:hAnsiTheme="minorHAnsi" w:cstheme="minorHAnsi"/>
          <w:sz w:val="24"/>
          <w:szCs w:val="24"/>
        </w:rPr>
        <w:t>î</w:t>
      </w:r>
      <w:r w:rsidRPr="00F9575F">
        <w:rPr>
          <w:rFonts w:asciiTheme="minorHAnsi" w:eastAsia="Times New Roman" w:hAnsiTheme="minorHAnsi" w:cstheme="minorHAnsi"/>
          <w:sz w:val="24"/>
          <w:szCs w:val="24"/>
        </w:rPr>
        <w:t>n concordanț</w:t>
      </w:r>
      <w:r w:rsidRPr="00F9575F">
        <w:rPr>
          <w:rFonts w:ascii="Times New Roman" w:eastAsia="Times New Roman" w:hAnsi="Times New Roman" w:cs="Times New Roman"/>
          <w:sz w:val="24"/>
          <w:szCs w:val="24"/>
        </w:rPr>
        <w:t>ă</w:t>
      </w:r>
      <w:r w:rsidRPr="00F9575F">
        <w:rPr>
          <w:rFonts w:asciiTheme="minorHAnsi" w:eastAsia="Times New Roman" w:hAnsiTheme="minorHAnsi" w:cstheme="minorHAnsi"/>
          <w:sz w:val="24"/>
          <w:szCs w:val="24"/>
        </w:rPr>
        <w:t xml:space="preserve"> cu documentaţia tehnică care stă la baza proiectului.</w:t>
      </w:r>
    </w:p>
    <w:p w14:paraId="32A7B2F4" w14:textId="77787F7D" w:rsidR="00B07052" w:rsidRPr="00A4401B" w:rsidRDefault="00F9575F" w:rsidP="00A4401B">
      <w:pPr>
        <w:spacing w:before="0" w:after="0"/>
        <w:jc w:val="both"/>
        <w:rPr>
          <w:rFonts w:asciiTheme="minorHAnsi" w:hAnsiTheme="minorHAnsi" w:cstheme="minorHAnsi"/>
          <w:iCs/>
          <w:sz w:val="24"/>
          <w:szCs w:val="24"/>
        </w:rPr>
      </w:pPr>
      <w:r w:rsidRPr="00F9575F">
        <w:rPr>
          <w:rFonts w:asciiTheme="minorHAnsi" w:hAnsiTheme="minorHAnsi" w:cstheme="minorHAnsi"/>
          <w:iCs/>
          <w:sz w:val="24"/>
          <w:szCs w:val="24"/>
        </w:rPr>
        <w:lastRenderedPageBreak/>
        <w:t xml:space="preserve">Nu se acceptă identificarea și cuantificarea în cadrul cererii de finanțare a altor indicatori în afara celor menționați în cadrul secțiunii </w:t>
      </w:r>
      <w:r w:rsidR="002031BF">
        <w:rPr>
          <w:rFonts w:asciiTheme="minorHAnsi" w:hAnsiTheme="minorHAnsi" w:cstheme="minorHAnsi"/>
          <w:iCs/>
          <w:sz w:val="24"/>
          <w:szCs w:val="24"/>
        </w:rPr>
        <w:t>3.8</w:t>
      </w:r>
      <w:r w:rsidRPr="00F9575F">
        <w:rPr>
          <w:rFonts w:asciiTheme="minorHAnsi" w:hAnsiTheme="minorHAnsi" w:cstheme="minorHAnsi"/>
          <w:iCs/>
          <w:sz w:val="24"/>
          <w:szCs w:val="24"/>
        </w:rPr>
        <w:t xml:space="preserve"> din prezentul Ghid.</w:t>
      </w:r>
    </w:p>
    <w:p w14:paraId="56310C69" w14:textId="29FA9B87" w:rsidR="00FA437D" w:rsidRPr="00611866" w:rsidRDefault="0070462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Aceștia vor fi preluați în cererea de finanțare, centralizat, la nivel de proiect. </w:t>
      </w:r>
      <w:r w:rsidR="00A54B92" w:rsidRPr="003147D5">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68D570EC" w14:textId="32A2D161" w:rsidR="00CB34B7" w:rsidRPr="003147D5" w:rsidRDefault="00CB34B7" w:rsidP="008E68AA">
      <w:pPr>
        <w:spacing w:before="0" w:after="0"/>
        <w:jc w:val="both"/>
        <w:rPr>
          <w:rFonts w:asciiTheme="minorHAnsi" w:hAnsiTheme="minorHAnsi" w:cstheme="minorHAnsi"/>
          <w:iCs/>
          <w:sz w:val="24"/>
          <w:szCs w:val="24"/>
        </w:rPr>
      </w:pPr>
    </w:p>
    <w:p w14:paraId="1F8FEE92" w14:textId="3D88F693" w:rsidR="00B72DC4" w:rsidRPr="006F4663" w:rsidRDefault="00CB34B7" w:rsidP="00735675">
      <w:pPr>
        <w:pStyle w:val="Heading2"/>
        <w:numPr>
          <w:ilvl w:val="1"/>
          <w:numId w:val="52"/>
        </w:numPr>
      </w:pPr>
      <w:bookmarkStart w:id="55" w:name="_Toc137037257"/>
      <w:r w:rsidRPr="00F13D4C">
        <w:t>Rezultate a</w:t>
      </w:r>
      <w:r w:rsidR="007B7A3B" w:rsidRPr="00F13D4C">
        <w:t>ș</w:t>
      </w:r>
      <w:r w:rsidRPr="00F13D4C">
        <w:t>teptate</w:t>
      </w:r>
      <w:bookmarkEnd w:id="45"/>
      <w:bookmarkEnd w:id="55"/>
    </w:p>
    <w:p w14:paraId="51E2652C" w14:textId="77777777" w:rsidR="0009272D" w:rsidRPr="0009272D" w:rsidRDefault="0009272D" w:rsidP="0009272D">
      <w:pPr>
        <w:pBdr>
          <w:top w:val="nil"/>
          <w:left w:val="nil"/>
          <w:bottom w:val="nil"/>
          <w:right w:val="nil"/>
          <w:between w:val="nil"/>
        </w:pBdr>
        <w:spacing w:after="240"/>
        <w:jc w:val="both"/>
        <w:rPr>
          <w:rFonts w:ascii="Calibri" w:eastAsia="Times New Roman" w:hAnsi="Calibri"/>
          <w:sz w:val="24"/>
          <w:szCs w:val="24"/>
        </w:rPr>
      </w:pPr>
      <w:bookmarkStart w:id="56" w:name="_Hlk99962162"/>
      <w:r w:rsidRPr="0009272D">
        <w:rPr>
          <w:rFonts w:ascii="Calibri" w:eastAsia="Times New Roman" w:hAnsi="Calibri"/>
          <w:sz w:val="24"/>
          <w:szCs w:val="24"/>
        </w:rPr>
        <w:t xml:space="preserve">Secțiunea </w:t>
      </w:r>
      <w:r w:rsidRPr="0009272D">
        <w:rPr>
          <w:rFonts w:ascii="Calibri" w:eastAsia="Times New Roman" w:hAnsi="Calibri"/>
          <w:i/>
          <w:sz w:val="24"/>
          <w:szCs w:val="24"/>
        </w:rPr>
        <w:t>Rezultate așteptate</w:t>
      </w:r>
      <w:r w:rsidRPr="0009272D">
        <w:rPr>
          <w:rFonts w:ascii="Calibri" w:eastAsia="Times New Roman" w:hAnsi="Calibri"/>
          <w:sz w:val="24"/>
          <w:szCs w:val="24"/>
        </w:rPr>
        <w:t xml:space="preserve"> din cererea de finanţare</w:t>
      </w:r>
      <w:bookmarkEnd w:id="56"/>
      <w:r w:rsidRPr="0009272D">
        <w:rPr>
          <w:rFonts w:ascii="Calibri" w:eastAsia="Times New Roman" w:hAnsi="Calibri"/>
          <w:sz w:val="24"/>
          <w:szCs w:val="24"/>
        </w:rPr>
        <w:t xml:space="preserve"> se completează la nivel de proiect, cu următoarele informații:</w:t>
      </w:r>
    </w:p>
    <w:tbl>
      <w:tblPr>
        <w:tblW w:w="9640" w:type="dxa"/>
        <w:tblInd w:w="-34"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820"/>
        <w:gridCol w:w="2552"/>
        <w:gridCol w:w="2268"/>
      </w:tblGrid>
      <w:tr w:rsidR="0009272D" w:rsidRPr="0009272D" w14:paraId="481BE921" w14:textId="77777777" w:rsidTr="00B620A4">
        <w:trPr>
          <w:trHeight w:val="270"/>
        </w:trPr>
        <w:tc>
          <w:tcPr>
            <w:tcW w:w="4820" w:type="dxa"/>
            <w:shd w:val="clear" w:color="auto" w:fill="D5DCE4"/>
            <w:noWrap/>
          </w:tcPr>
          <w:p w14:paraId="755019D4" w14:textId="77777777" w:rsidR="0009272D" w:rsidRPr="0009272D" w:rsidRDefault="0009272D" w:rsidP="0009272D">
            <w:pPr>
              <w:spacing w:before="40" w:after="40"/>
              <w:jc w:val="center"/>
              <w:rPr>
                <w:rFonts w:ascii="Calibri" w:eastAsia="Times New Roman" w:hAnsi="Calibri"/>
                <w:b/>
                <w:bCs/>
                <w:sz w:val="24"/>
                <w:szCs w:val="24"/>
              </w:rPr>
            </w:pPr>
            <w:r w:rsidRPr="0009272D">
              <w:rPr>
                <w:rFonts w:ascii="Calibri" w:eastAsia="Times New Roman" w:hAnsi="Calibri"/>
                <w:b/>
                <w:bCs/>
                <w:sz w:val="24"/>
                <w:szCs w:val="24"/>
              </w:rPr>
              <w:t>Rezultate</w:t>
            </w:r>
          </w:p>
        </w:tc>
        <w:tc>
          <w:tcPr>
            <w:tcW w:w="2552" w:type="dxa"/>
            <w:shd w:val="clear" w:color="auto" w:fill="D5DCE4"/>
          </w:tcPr>
          <w:p w14:paraId="1CFBD9D9" w14:textId="77777777" w:rsidR="0009272D" w:rsidRPr="0009272D" w:rsidRDefault="0009272D" w:rsidP="0009272D">
            <w:pPr>
              <w:spacing w:before="40" w:after="40"/>
              <w:jc w:val="center"/>
              <w:rPr>
                <w:rFonts w:ascii="Calibri" w:eastAsia="Times New Roman" w:hAnsi="Calibri"/>
                <w:b/>
                <w:bCs/>
                <w:sz w:val="24"/>
                <w:szCs w:val="24"/>
                <w:lang w:eastAsia="ro-RO"/>
              </w:rPr>
            </w:pPr>
            <w:r w:rsidRPr="0009272D">
              <w:rPr>
                <w:rFonts w:ascii="Calibri" w:eastAsia="Times New Roman" w:hAnsi="Calibri"/>
                <w:b/>
                <w:bCs/>
                <w:sz w:val="24"/>
                <w:szCs w:val="24"/>
                <w:lang w:eastAsia="ro-RO"/>
              </w:rPr>
              <w:t>Valoare la  începutul implementării proiectului (</w:t>
            </w:r>
            <w:r w:rsidRPr="0009272D">
              <w:rPr>
                <w:rFonts w:asciiTheme="minorHAnsi" w:eastAsia="Times New Roman" w:hAnsiTheme="minorHAnsi" w:cstheme="minorHAnsi"/>
                <w:b/>
                <w:bCs/>
                <w:sz w:val="24"/>
                <w:szCs w:val="24"/>
              </w:rPr>
              <w:t>m</w:t>
            </w:r>
            <w:r w:rsidRPr="0009272D">
              <w:rPr>
                <w:rFonts w:asciiTheme="minorHAnsi" w:eastAsia="Times New Roman" w:hAnsiTheme="minorHAnsi" w:cstheme="minorHAnsi"/>
                <w:b/>
                <w:bCs/>
                <w:sz w:val="24"/>
                <w:szCs w:val="24"/>
                <w:vertAlign w:val="superscript"/>
              </w:rPr>
              <w:t>2</w:t>
            </w:r>
            <w:r w:rsidRPr="0009272D">
              <w:rPr>
                <w:rFonts w:ascii="Calibri" w:eastAsia="Times New Roman" w:hAnsi="Calibri"/>
                <w:b/>
                <w:bCs/>
                <w:sz w:val="24"/>
                <w:szCs w:val="24"/>
                <w:lang w:eastAsia="ro-RO"/>
              </w:rPr>
              <w:t>;nr.)</w:t>
            </w:r>
          </w:p>
        </w:tc>
        <w:tc>
          <w:tcPr>
            <w:tcW w:w="2268" w:type="dxa"/>
            <w:shd w:val="clear" w:color="auto" w:fill="D5DCE4"/>
          </w:tcPr>
          <w:p w14:paraId="04E108D1" w14:textId="77777777" w:rsidR="0009272D" w:rsidRPr="0009272D" w:rsidRDefault="0009272D" w:rsidP="0009272D">
            <w:pPr>
              <w:spacing w:before="40" w:after="40"/>
              <w:jc w:val="center"/>
              <w:rPr>
                <w:rFonts w:ascii="Calibri" w:eastAsia="Times New Roman" w:hAnsi="Calibri"/>
                <w:b/>
                <w:bCs/>
                <w:sz w:val="24"/>
                <w:szCs w:val="24"/>
                <w:lang w:eastAsia="ro-RO"/>
              </w:rPr>
            </w:pPr>
            <w:r w:rsidRPr="0009272D">
              <w:rPr>
                <w:rFonts w:ascii="Calibri" w:eastAsia="Times New Roman" w:hAnsi="Calibri"/>
                <w:b/>
                <w:bCs/>
                <w:sz w:val="24"/>
                <w:szCs w:val="24"/>
                <w:lang w:eastAsia="ro-RO"/>
              </w:rPr>
              <w:t>Valoare la  finalul implementării proiectului (</w:t>
            </w:r>
            <w:r w:rsidRPr="0009272D">
              <w:rPr>
                <w:rFonts w:asciiTheme="minorHAnsi" w:eastAsia="Times New Roman" w:hAnsiTheme="minorHAnsi" w:cstheme="minorHAnsi"/>
                <w:b/>
                <w:bCs/>
                <w:sz w:val="24"/>
                <w:szCs w:val="24"/>
              </w:rPr>
              <w:t>m</w:t>
            </w:r>
            <w:r w:rsidRPr="0009272D">
              <w:rPr>
                <w:rFonts w:asciiTheme="minorHAnsi" w:eastAsia="Times New Roman" w:hAnsiTheme="minorHAnsi" w:cstheme="minorHAnsi"/>
                <w:b/>
                <w:bCs/>
                <w:sz w:val="24"/>
                <w:szCs w:val="24"/>
                <w:vertAlign w:val="superscript"/>
              </w:rPr>
              <w:t>2</w:t>
            </w:r>
            <w:r w:rsidRPr="0009272D">
              <w:rPr>
                <w:rFonts w:ascii="Calibri" w:eastAsia="Times New Roman" w:hAnsi="Calibri"/>
                <w:b/>
                <w:bCs/>
                <w:sz w:val="24"/>
                <w:szCs w:val="24"/>
                <w:lang w:eastAsia="ro-RO"/>
              </w:rPr>
              <w:t>;nr.)</w:t>
            </w:r>
          </w:p>
        </w:tc>
      </w:tr>
      <w:tr w:rsidR="0009272D" w:rsidRPr="0009272D" w14:paraId="4A359CC1" w14:textId="77777777" w:rsidTr="00B620A4">
        <w:trPr>
          <w:trHeight w:val="270"/>
        </w:trPr>
        <w:tc>
          <w:tcPr>
            <w:tcW w:w="4820" w:type="dxa"/>
            <w:noWrap/>
          </w:tcPr>
          <w:p w14:paraId="71CB8175" w14:textId="77777777" w:rsidR="0009272D" w:rsidRPr="0009272D" w:rsidRDefault="0009272D" w:rsidP="0009272D">
            <w:pPr>
              <w:spacing w:before="40" w:after="40"/>
              <w:rPr>
                <w:rFonts w:asciiTheme="minorHAnsi" w:eastAsia="Times New Roman" w:hAnsiTheme="minorHAnsi" w:cstheme="minorHAnsi"/>
                <w:sz w:val="24"/>
                <w:szCs w:val="24"/>
              </w:rPr>
            </w:pPr>
            <w:r w:rsidRPr="0009272D">
              <w:rPr>
                <w:rFonts w:asciiTheme="minorHAnsi" w:hAnsiTheme="minorHAnsi" w:cstheme="minorHAnsi"/>
                <w:color w:val="000000"/>
                <w:sz w:val="24"/>
                <w:szCs w:val="24"/>
              </w:rPr>
              <w:t>Infrastructura pentru educația și îngrijirea copiilor preșcolari</w:t>
            </w:r>
            <w:r w:rsidRPr="0009272D">
              <w:rPr>
                <w:rFonts w:asciiTheme="minorHAnsi" w:eastAsia="Times New Roman" w:hAnsiTheme="minorHAnsi" w:cstheme="minorHAnsi"/>
                <w:sz w:val="24"/>
                <w:szCs w:val="24"/>
              </w:rPr>
              <w:t xml:space="preserve"> (m</w:t>
            </w:r>
            <w:r w:rsidRPr="0009272D">
              <w:rPr>
                <w:rFonts w:asciiTheme="minorHAnsi" w:eastAsia="Times New Roman" w:hAnsiTheme="minorHAnsi" w:cstheme="minorHAnsi"/>
                <w:sz w:val="24"/>
                <w:szCs w:val="24"/>
                <w:vertAlign w:val="superscript"/>
              </w:rPr>
              <w:t>2</w:t>
            </w:r>
            <w:r w:rsidRPr="0009272D">
              <w:rPr>
                <w:rFonts w:asciiTheme="minorHAnsi" w:eastAsia="Times New Roman" w:hAnsiTheme="minorHAnsi" w:cstheme="minorHAnsi"/>
                <w:sz w:val="24"/>
                <w:szCs w:val="24"/>
              </w:rPr>
              <w:t>)</w:t>
            </w:r>
          </w:p>
        </w:tc>
        <w:tc>
          <w:tcPr>
            <w:tcW w:w="2552" w:type="dxa"/>
          </w:tcPr>
          <w:p w14:paraId="273269FB" w14:textId="77777777" w:rsidR="0009272D" w:rsidRPr="0009272D" w:rsidRDefault="0009272D" w:rsidP="0009272D">
            <w:pPr>
              <w:spacing w:before="40" w:after="40"/>
              <w:jc w:val="center"/>
              <w:rPr>
                <w:rFonts w:ascii="Calibri" w:eastAsia="Times New Roman" w:hAnsi="Calibri"/>
                <w:bCs/>
                <w:sz w:val="24"/>
                <w:szCs w:val="24"/>
              </w:rPr>
            </w:pPr>
          </w:p>
        </w:tc>
        <w:tc>
          <w:tcPr>
            <w:tcW w:w="2268" w:type="dxa"/>
          </w:tcPr>
          <w:p w14:paraId="54187B0E" w14:textId="77777777" w:rsidR="0009272D" w:rsidRPr="0009272D" w:rsidRDefault="0009272D" w:rsidP="0009272D">
            <w:pPr>
              <w:spacing w:before="40" w:after="40"/>
              <w:jc w:val="center"/>
              <w:rPr>
                <w:rFonts w:ascii="Calibri" w:eastAsia="Times New Roman" w:hAnsi="Calibri"/>
                <w:b/>
                <w:bCs/>
                <w:sz w:val="24"/>
                <w:szCs w:val="24"/>
              </w:rPr>
            </w:pPr>
          </w:p>
        </w:tc>
      </w:tr>
      <w:tr w:rsidR="0009272D" w:rsidRPr="0009272D" w14:paraId="6D09CFB9" w14:textId="77777777" w:rsidTr="00B620A4">
        <w:trPr>
          <w:trHeight w:val="425"/>
        </w:trPr>
        <w:tc>
          <w:tcPr>
            <w:tcW w:w="4820" w:type="dxa"/>
            <w:noWrap/>
          </w:tcPr>
          <w:p w14:paraId="05CB7BB2" w14:textId="2C49F238" w:rsidR="0009272D" w:rsidRPr="0009272D" w:rsidRDefault="0009272D" w:rsidP="0009272D">
            <w:pPr>
              <w:spacing w:before="40" w:after="40"/>
              <w:rPr>
                <w:rFonts w:ascii="Calibri" w:eastAsia="Times New Roman" w:hAnsi="Calibri"/>
                <w:sz w:val="24"/>
                <w:szCs w:val="24"/>
              </w:rPr>
            </w:pPr>
            <w:r w:rsidRPr="0009272D">
              <w:rPr>
                <w:rFonts w:ascii="Calibri" w:hAnsi="Calibri"/>
                <w:sz w:val="24"/>
                <w:szCs w:val="24"/>
              </w:rPr>
              <w:t xml:space="preserve">Numărul </w:t>
            </w:r>
            <w:r w:rsidR="005D70BA">
              <w:rPr>
                <w:rFonts w:ascii="Calibri" w:hAnsi="Calibri"/>
                <w:sz w:val="24"/>
                <w:szCs w:val="24"/>
              </w:rPr>
              <w:t xml:space="preserve">de </w:t>
            </w:r>
            <w:r w:rsidRPr="0009272D">
              <w:rPr>
                <w:rFonts w:ascii="Calibri" w:hAnsi="Calibri"/>
                <w:sz w:val="24"/>
                <w:szCs w:val="24"/>
              </w:rPr>
              <w:t>pre</w:t>
            </w:r>
            <w:r w:rsidRPr="0009272D">
              <w:rPr>
                <w:rFonts w:ascii="Times New Roman" w:hAnsi="Times New Roman" w:cs="Times New Roman"/>
                <w:sz w:val="24"/>
                <w:szCs w:val="24"/>
              </w:rPr>
              <w:t>ş</w:t>
            </w:r>
            <w:r w:rsidRPr="0009272D">
              <w:rPr>
                <w:rFonts w:ascii="Calibri" w:hAnsi="Calibri"/>
                <w:sz w:val="24"/>
                <w:szCs w:val="24"/>
              </w:rPr>
              <w:t>colari beneficiari ai infrastructurii noi/modernizate</w:t>
            </w:r>
          </w:p>
        </w:tc>
        <w:tc>
          <w:tcPr>
            <w:tcW w:w="2552" w:type="dxa"/>
          </w:tcPr>
          <w:p w14:paraId="6A551E7F" w14:textId="77777777" w:rsidR="0009272D" w:rsidRPr="0009272D" w:rsidRDefault="0009272D" w:rsidP="0009272D">
            <w:pPr>
              <w:spacing w:before="40" w:after="40"/>
              <w:jc w:val="center"/>
              <w:rPr>
                <w:rFonts w:ascii="Calibri" w:eastAsia="Times New Roman" w:hAnsi="Calibri"/>
                <w:bCs/>
                <w:sz w:val="24"/>
                <w:szCs w:val="24"/>
              </w:rPr>
            </w:pPr>
          </w:p>
        </w:tc>
        <w:tc>
          <w:tcPr>
            <w:tcW w:w="2268" w:type="dxa"/>
          </w:tcPr>
          <w:p w14:paraId="5E7FEF3D" w14:textId="77777777" w:rsidR="0009272D" w:rsidRPr="0009272D" w:rsidRDefault="0009272D" w:rsidP="0009272D">
            <w:pPr>
              <w:spacing w:before="40" w:after="40"/>
              <w:jc w:val="center"/>
              <w:rPr>
                <w:rFonts w:ascii="Calibri" w:eastAsia="Times New Roman" w:hAnsi="Calibri"/>
                <w:b/>
                <w:bCs/>
                <w:sz w:val="24"/>
                <w:szCs w:val="24"/>
              </w:rPr>
            </w:pPr>
          </w:p>
        </w:tc>
      </w:tr>
    </w:tbl>
    <w:p w14:paraId="2B78B083" w14:textId="5018685B" w:rsidR="0009272D" w:rsidRDefault="0009272D" w:rsidP="008E68AA">
      <w:pPr>
        <w:spacing w:before="0" w:after="0"/>
        <w:jc w:val="both"/>
        <w:rPr>
          <w:rFonts w:asciiTheme="minorHAnsi" w:hAnsiTheme="minorHAnsi" w:cstheme="minorHAnsi"/>
          <w:bCs/>
          <w:sz w:val="24"/>
          <w:szCs w:val="24"/>
        </w:rPr>
      </w:pPr>
    </w:p>
    <w:p w14:paraId="536851EF" w14:textId="77777777" w:rsidR="0009272D" w:rsidRDefault="0009272D" w:rsidP="008E68AA">
      <w:pPr>
        <w:spacing w:before="0" w:after="0"/>
        <w:jc w:val="both"/>
        <w:rPr>
          <w:rFonts w:asciiTheme="minorHAnsi" w:hAnsiTheme="minorHAnsi" w:cstheme="minorHAnsi"/>
          <w:bCs/>
          <w:sz w:val="24"/>
          <w:szCs w:val="24"/>
        </w:rPr>
      </w:pPr>
    </w:p>
    <w:p w14:paraId="452288AD" w14:textId="38F338AF" w:rsidR="004E43AC" w:rsidRDefault="00F13D4C" w:rsidP="00735675">
      <w:pPr>
        <w:pStyle w:val="Heading2"/>
        <w:numPr>
          <w:ilvl w:val="1"/>
          <w:numId w:val="52"/>
        </w:numPr>
      </w:pPr>
      <w:bookmarkStart w:id="57" w:name="_Toc137037258"/>
      <w:r w:rsidRPr="00F13D4C">
        <w:t>Operaţiune de importanţă strategică</w:t>
      </w:r>
      <w:bookmarkEnd w:id="57"/>
      <w:r w:rsidR="00D56D62">
        <w:t xml:space="preserve"> </w:t>
      </w:r>
    </w:p>
    <w:p w14:paraId="25790CEA" w14:textId="58DB5C76" w:rsidR="004E43AC" w:rsidRPr="00637B2E" w:rsidRDefault="00F1083B" w:rsidP="00637B2E">
      <w:pPr>
        <w:pStyle w:val="5Normal"/>
        <w:rPr>
          <w:rFonts w:asciiTheme="minorHAnsi" w:hAnsiTheme="minorHAnsi"/>
          <w:sz w:val="24"/>
        </w:rPr>
      </w:pPr>
      <w:r>
        <w:rPr>
          <w:rFonts w:asciiTheme="minorHAnsi" w:hAnsiTheme="minorHAnsi"/>
          <w:sz w:val="24"/>
        </w:rPr>
        <w:t>Această secțiune nu se aplică prezentului apel.</w:t>
      </w:r>
    </w:p>
    <w:p w14:paraId="2FF13DDB" w14:textId="7C2F1006" w:rsidR="004E43AC" w:rsidRDefault="00F13D4C" w:rsidP="00735675">
      <w:pPr>
        <w:pStyle w:val="Heading2"/>
        <w:numPr>
          <w:ilvl w:val="1"/>
          <w:numId w:val="52"/>
        </w:numPr>
      </w:pPr>
      <w:bookmarkStart w:id="58" w:name="_Toc137037259"/>
      <w:r>
        <w:t>Investiţii teritoriale integrate</w:t>
      </w:r>
      <w:bookmarkEnd w:id="58"/>
    </w:p>
    <w:p w14:paraId="589F9DF6" w14:textId="77777777" w:rsidR="00F1083B"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58FB4690" w14:textId="77777777" w:rsidR="004E43AC" w:rsidRPr="004E43AC" w:rsidRDefault="004E43AC" w:rsidP="004E43AC"/>
    <w:p w14:paraId="1937D208" w14:textId="277C53B9" w:rsidR="004E43AC" w:rsidRDefault="00F13D4C" w:rsidP="00735675">
      <w:pPr>
        <w:pStyle w:val="Heading2"/>
        <w:numPr>
          <w:ilvl w:val="1"/>
          <w:numId w:val="52"/>
        </w:numPr>
      </w:pPr>
      <w:bookmarkStart w:id="59" w:name="_Toc137037260"/>
      <w:r w:rsidRPr="00F13D4C">
        <w:t>Dezvoltare locală plasată sub responsabilitatea comunității</w:t>
      </w:r>
      <w:bookmarkEnd w:id="59"/>
    </w:p>
    <w:p w14:paraId="7E7BCF1D" w14:textId="77777777" w:rsidR="00F1083B"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29A3D9D8" w14:textId="77777777" w:rsidR="004E43AC" w:rsidRPr="004E43AC" w:rsidRDefault="004E43AC" w:rsidP="004E43AC"/>
    <w:p w14:paraId="404D9FF1" w14:textId="36751083" w:rsidR="00F13D4C" w:rsidRDefault="00F13D4C" w:rsidP="00735675">
      <w:pPr>
        <w:pStyle w:val="Heading2"/>
        <w:numPr>
          <w:ilvl w:val="1"/>
          <w:numId w:val="52"/>
        </w:numPr>
      </w:pPr>
      <w:bookmarkStart w:id="60" w:name="_Toc137037261"/>
      <w:r>
        <w:t>Reguli privind ajutorul de stat</w:t>
      </w:r>
      <w:bookmarkEnd w:id="60"/>
    </w:p>
    <w:p w14:paraId="5BAFA6A7" w14:textId="77777777" w:rsidR="0007627B" w:rsidRDefault="0007627B" w:rsidP="0007627B">
      <w:pPr>
        <w:tabs>
          <w:tab w:val="left" w:pos="180"/>
          <w:tab w:val="left" w:pos="720"/>
        </w:tabs>
        <w:spacing w:before="0" w:after="0"/>
        <w:jc w:val="both"/>
        <w:rPr>
          <w:rFonts w:ascii="Calibri" w:hAnsi="Calibri"/>
          <w:sz w:val="24"/>
          <w:szCs w:val="24"/>
        </w:rPr>
      </w:pPr>
      <w:r w:rsidRPr="00A500FD">
        <w:rPr>
          <w:rFonts w:ascii="Calibri" w:hAnsi="Calibri"/>
          <w:sz w:val="24"/>
          <w:szCs w:val="24"/>
        </w:rPr>
        <w:t xml:space="preserve">În cadrul acestui apel de proiecte </w:t>
      </w:r>
      <w:r w:rsidRPr="00A500FD">
        <w:rPr>
          <w:rFonts w:ascii="Calibri" w:hAnsi="Calibri"/>
          <w:bCs/>
          <w:sz w:val="24"/>
          <w:szCs w:val="24"/>
        </w:rPr>
        <w:t>nu</w:t>
      </w:r>
      <w:r w:rsidRPr="00A500FD">
        <w:rPr>
          <w:rFonts w:ascii="Calibri" w:hAnsi="Calibri"/>
          <w:sz w:val="24"/>
          <w:szCs w:val="24"/>
        </w:rPr>
        <w:t xml:space="preserve"> se aplică ajutorul de stat.</w:t>
      </w:r>
    </w:p>
    <w:p w14:paraId="0DE90020" w14:textId="77777777" w:rsidR="004E43AC" w:rsidRPr="00A500FD" w:rsidRDefault="004E43AC" w:rsidP="0007627B">
      <w:pPr>
        <w:tabs>
          <w:tab w:val="left" w:pos="180"/>
          <w:tab w:val="left" w:pos="720"/>
        </w:tabs>
        <w:spacing w:before="0" w:after="0"/>
        <w:jc w:val="both"/>
        <w:rPr>
          <w:rFonts w:ascii="Calibri" w:hAnsi="Calibri"/>
          <w:sz w:val="24"/>
          <w:szCs w:val="24"/>
        </w:rPr>
      </w:pPr>
    </w:p>
    <w:p w14:paraId="10793644" w14:textId="5711BEB4" w:rsidR="00F13D4C" w:rsidRDefault="00F13D4C" w:rsidP="00735675">
      <w:pPr>
        <w:pStyle w:val="Heading2"/>
        <w:numPr>
          <w:ilvl w:val="1"/>
          <w:numId w:val="52"/>
        </w:numPr>
      </w:pPr>
      <w:bookmarkStart w:id="61" w:name="_Toc137037262"/>
      <w:r>
        <w:t>Reguli privind instrumente financiare</w:t>
      </w:r>
      <w:bookmarkEnd w:id="61"/>
      <w:r w:rsidR="00D56D62">
        <w:t xml:space="preserve"> </w:t>
      </w:r>
    </w:p>
    <w:p w14:paraId="6EC58930" w14:textId="77777777" w:rsidR="00F1083B"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426FCEB1" w14:textId="77777777" w:rsidR="004E43AC" w:rsidRPr="004E43AC" w:rsidRDefault="004E43AC" w:rsidP="004E43AC"/>
    <w:p w14:paraId="3B4CFB34" w14:textId="41154A59" w:rsidR="00F13D4C" w:rsidRDefault="00F13D4C" w:rsidP="00735675">
      <w:pPr>
        <w:pStyle w:val="Heading2"/>
        <w:numPr>
          <w:ilvl w:val="1"/>
          <w:numId w:val="52"/>
        </w:numPr>
      </w:pPr>
      <w:bookmarkStart w:id="62" w:name="_Toc137037263"/>
      <w:r>
        <w:lastRenderedPageBreak/>
        <w:t xml:space="preserve">Acţiuni </w:t>
      </w:r>
      <w:r w:rsidR="000F3451">
        <w:t>interregionale, transfrontaliere şi transnaţionale</w:t>
      </w:r>
      <w:bookmarkEnd w:id="62"/>
      <w:r w:rsidR="00D56D62">
        <w:t xml:space="preserve"> </w:t>
      </w:r>
    </w:p>
    <w:p w14:paraId="2B2CE7CE" w14:textId="77777777" w:rsidR="00F1083B"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5F289BD8" w14:textId="77777777" w:rsidR="004E43AC" w:rsidRPr="004E43AC" w:rsidRDefault="004E43AC" w:rsidP="004E43AC"/>
    <w:p w14:paraId="766BCB72" w14:textId="6C7FB235" w:rsidR="000F3451" w:rsidRDefault="000F3451" w:rsidP="00735675">
      <w:pPr>
        <w:pStyle w:val="Heading2"/>
        <w:numPr>
          <w:ilvl w:val="1"/>
          <w:numId w:val="52"/>
        </w:numPr>
      </w:pPr>
      <w:bookmarkStart w:id="63" w:name="_Toc137037264"/>
      <w:r>
        <w:t>Principii orizontale</w:t>
      </w:r>
      <w:bookmarkEnd w:id="63"/>
      <w:r>
        <w:t xml:space="preserve"> </w:t>
      </w:r>
    </w:p>
    <w:p w14:paraId="39E4A14E" w14:textId="77777777" w:rsidR="00124820" w:rsidRPr="003147D5" w:rsidRDefault="00124820" w:rsidP="00124820">
      <w:pPr>
        <w:pStyle w:val="Default"/>
        <w:jc w:val="both"/>
        <w:rPr>
          <w:rFonts w:asciiTheme="minorHAnsi" w:hAnsiTheme="minorHAnsi" w:cstheme="minorHAnsi"/>
        </w:rPr>
      </w:pPr>
      <w:r w:rsidRPr="003147D5">
        <w:rPr>
          <w:rFonts w:asciiTheme="minorHAnsi" w:hAnsiTheme="minorHAnsi" w:cstheme="minorHAnsi"/>
        </w:rPr>
        <w:t xml:space="preserve">O atenție deosebită este acordată respectării principiilor orizontale menționate la nivelul Acordului de Parteneriat și Programului Regional Sud-Est. </w:t>
      </w:r>
    </w:p>
    <w:p w14:paraId="0D490C64" w14:textId="77777777" w:rsidR="00124820" w:rsidRPr="003147D5" w:rsidRDefault="00124820" w:rsidP="00124820">
      <w:pPr>
        <w:pStyle w:val="Default"/>
        <w:jc w:val="both"/>
        <w:rPr>
          <w:rFonts w:asciiTheme="minorHAnsi" w:hAnsiTheme="minorHAnsi" w:cstheme="minorHAnsi"/>
        </w:rPr>
      </w:pPr>
    </w:p>
    <w:p w14:paraId="6B9D792D" w14:textId="1D15C138" w:rsidR="00124820" w:rsidRPr="00D56D62" w:rsidRDefault="00124820" w:rsidP="00124820">
      <w:pPr>
        <w:spacing w:before="0" w:after="0"/>
        <w:jc w:val="both"/>
        <w:rPr>
          <w:rFonts w:asciiTheme="minorHAnsi" w:hAnsiTheme="minorHAnsi" w:cstheme="minorHAnsi"/>
          <w:sz w:val="24"/>
          <w:szCs w:val="24"/>
        </w:rPr>
      </w:pPr>
      <w:r w:rsidRPr="00D56D62">
        <w:rPr>
          <w:rFonts w:asciiTheme="minorHAnsi" w:hAnsiTheme="minorHAnsi" w:cstheme="minorHAnsi"/>
          <w:sz w:val="24"/>
          <w:szCs w:val="24"/>
        </w:rPr>
        <w:t>Proiectele trebuie să descrie și s</w:t>
      </w:r>
      <w:bookmarkStart w:id="64" w:name="_Hlk127968621"/>
      <w:r w:rsidRPr="00D56D62">
        <w:rPr>
          <w:rFonts w:asciiTheme="minorHAnsi" w:hAnsiTheme="minorHAnsi" w:cstheme="minorHAnsi"/>
          <w:sz w:val="24"/>
          <w:szCs w:val="24"/>
        </w:rPr>
        <w:t>ă</w:t>
      </w:r>
      <w:bookmarkEnd w:id="64"/>
      <w:r w:rsidRPr="00D56D62">
        <w:rPr>
          <w:rFonts w:asciiTheme="minorHAnsi" w:hAnsiTheme="minorHAnsi" w:cstheme="minorHAnsi"/>
          <w:sz w:val="24"/>
          <w:szCs w:val="24"/>
        </w:rPr>
        <w:t xml:space="preserve"> demonstreze modul în care principiile de mai </w:t>
      </w:r>
      <w:r w:rsidR="00D56D62">
        <w:rPr>
          <w:rFonts w:asciiTheme="minorHAnsi" w:hAnsiTheme="minorHAnsi" w:cstheme="minorHAnsi"/>
          <w:sz w:val="24"/>
          <w:szCs w:val="24"/>
        </w:rPr>
        <w:t>jos</w:t>
      </w:r>
      <w:r w:rsidRPr="00D56D62">
        <w:rPr>
          <w:rFonts w:asciiTheme="minorHAnsi" w:hAnsiTheme="minorHAnsi" w:cstheme="minorHAnsi"/>
          <w:sz w:val="24"/>
          <w:szCs w:val="24"/>
        </w:rPr>
        <w:t xml:space="preserve"> sunt promovate prin investiția respectivă, detaliindu-se concret care sunt măsurile și instrumentele prin care solicitantul va garanta aplicarea respectivelor principii. </w:t>
      </w:r>
      <w:r w:rsidRPr="00D56D62">
        <w:rPr>
          <w:rFonts w:asciiTheme="minorHAnsi" w:hAnsiTheme="minorHAnsi" w:cstheme="minorHAnsi"/>
          <w:color w:val="000000"/>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77777777" w:rsidR="00124820" w:rsidRDefault="00124820" w:rsidP="00124820">
      <w:pPr>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Solicitanții de finanțare vor completa toate informațiile relevante în legătură cu aspectele menționate mai sus, particularizând pentru proiectul propus, completând corespunzător secțiunii </w:t>
      </w:r>
      <w:r w:rsidRPr="00D56D62">
        <w:rPr>
          <w:rFonts w:asciiTheme="minorHAnsi" w:hAnsiTheme="minorHAnsi" w:cstheme="minorHAnsi"/>
          <w:i/>
          <w:iCs/>
          <w:color w:val="000000"/>
          <w:sz w:val="24"/>
          <w:szCs w:val="24"/>
          <w:lang w:eastAsia="en-GB"/>
        </w:rPr>
        <w:t xml:space="preserve">Principii orizontale </w:t>
      </w:r>
      <w:r w:rsidRPr="00D56D62">
        <w:rPr>
          <w:rFonts w:asciiTheme="minorHAnsi" w:hAnsiTheme="minorHAnsi" w:cstheme="minorHAnsi"/>
          <w:color w:val="000000"/>
          <w:sz w:val="24"/>
          <w:szCs w:val="24"/>
          <w:lang w:eastAsia="en-GB"/>
        </w:rPr>
        <w:t xml:space="preserve"> a cererii de finanțare.</w:t>
      </w:r>
      <w:bookmarkStart w:id="65" w:name="_Hlk104467274"/>
    </w:p>
    <w:p w14:paraId="752ED7EE" w14:textId="77777777" w:rsidR="00D56D62" w:rsidRPr="00D56D62" w:rsidRDefault="00D56D62" w:rsidP="00124820">
      <w:pPr>
        <w:spacing w:before="0" w:after="0"/>
        <w:jc w:val="both"/>
        <w:rPr>
          <w:rFonts w:asciiTheme="minorHAnsi" w:hAnsiTheme="minorHAnsi" w:cstheme="minorHAnsi"/>
          <w:sz w:val="24"/>
          <w:szCs w:val="24"/>
        </w:rPr>
      </w:pPr>
    </w:p>
    <w:p w14:paraId="180F8C44" w14:textId="64A49C25" w:rsidR="00D56D62" w:rsidRDefault="000F3451" w:rsidP="00735675">
      <w:pPr>
        <w:pStyle w:val="Heading2"/>
        <w:numPr>
          <w:ilvl w:val="1"/>
          <w:numId w:val="52"/>
        </w:numPr>
      </w:pPr>
      <w:bookmarkStart w:id="66" w:name="_Toc137037265"/>
      <w:bookmarkEnd w:id="65"/>
      <w:r w:rsidRPr="000F3451">
        <w:t>Aspecte de mediu (inclusiv aplicarea Directivei 2011/92/UE a Parlamentului European și a Consiliului). Aplicarea principiului  DNSH. Imunizarea la schimbările climatice</w:t>
      </w:r>
      <w:bookmarkEnd w:id="66"/>
    </w:p>
    <w:p w14:paraId="1284B726" w14:textId="77777777" w:rsidR="006F05BC" w:rsidRDefault="006F05BC" w:rsidP="00D56D62">
      <w:pPr>
        <w:pStyle w:val="Default"/>
        <w:jc w:val="both"/>
        <w:rPr>
          <w:rFonts w:asciiTheme="minorHAnsi" w:hAnsiTheme="minorHAnsi" w:cstheme="minorHAnsi"/>
        </w:rPr>
      </w:pPr>
    </w:p>
    <w:p w14:paraId="230AB5E4" w14:textId="3FBEB724" w:rsidR="00D56D62" w:rsidRPr="003147D5" w:rsidRDefault="00D56D62" w:rsidP="00D56D62">
      <w:pPr>
        <w:pStyle w:val="Default"/>
        <w:jc w:val="both"/>
        <w:rPr>
          <w:rFonts w:asciiTheme="minorHAnsi" w:hAnsiTheme="minorHAnsi" w:cstheme="minorHAnsi"/>
        </w:rPr>
      </w:pPr>
      <w:r w:rsidRPr="003147D5">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D56D62" w:rsidRDefault="00D56D62" w:rsidP="00D56D62">
      <w:pPr>
        <w:pStyle w:val="Default"/>
        <w:jc w:val="both"/>
        <w:rPr>
          <w:rFonts w:asciiTheme="minorHAnsi" w:hAnsiTheme="minorHAnsi" w:cstheme="minorHAnsi"/>
        </w:rPr>
      </w:pPr>
    </w:p>
    <w:p w14:paraId="6B5D887B" w14:textId="77777777" w:rsidR="00D56D62" w:rsidRPr="00D56D62" w:rsidRDefault="00D56D62" w:rsidP="00D56D62">
      <w:pPr>
        <w:autoSpaceDE w:val="0"/>
        <w:autoSpaceDN w:val="0"/>
        <w:adjustRightInd w:val="0"/>
        <w:spacing w:before="0" w:after="0"/>
        <w:jc w:val="both"/>
        <w:rPr>
          <w:rFonts w:asciiTheme="minorHAnsi" w:hAnsiTheme="minorHAnsi" w:cstheme="minorHAnsi"/>
          <w:color w:val="FF0000"/>
          <w:sz w:val="24"/>
          <w:szCs w:val="24"/>
        </w:rPr>
      </w:pPr>
      <w:r w:rsidRPr="00D56D62">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D56D62">
        <w:rPr>
          <w:rFonts w:asciiTheme="minorHAnsi" w:hAnsiTheme="minorHAnsi" w:cstheme="minorHAnsi"/>
          <w:i/>
          <w:iCs/>
          <w:sz w:val="24"/>
          <w:szCs w:val="24"/>
        </w:rPr>
        <w:t xml:space="preserve">Comunicarea Comisiei Europene privind Orientările tehnice referitoare la imunizarea infrastructurii la schimbările climatice în perioada 2021-2027 publicate la 16 septembrie 2021 (2021/C 373/01). </w:t>
      </w:r>
      <w:r w:rsidRPr="00377879">
        <w:rPr>
          <w:rFonts w:asciiTheme="minorHAnsi" w:hAnsiTheme="minorHAnsi" w:cstheme="minorHAnsi"/>
          <w:sz w:val="24"/>
          <w:szCs w:val="24"/>
        </w:rPr>
        <w:t xml:space="preserve">Imunizarea la schimbările climatice este un proces care integrează măsuri de </w:t>
      </w:r>
      <w:r w:rsidRPr="00377879">
        <w:rPr>
          <w:rFonts w:asciiTheme="minorHAnsi" w:hAnsiTheme="minorHAnsi" w:cstheme="minorHAnsi"/>
          <w:i/>
          <w:iCs/>
          <w:sz w:val="24"/>
          <w:szCs w:val="24"/>
        </w:rPr>
        <w:t xml:space="preserve">adaptare </w:t>
      </w:r>
      <w:r w:rsidRPr="00377879">
        <w:rPr>
          <w:rFonts w:asciiTheme="minorHAnsi" w:hAnsiTheme="minorHAnsi" w:cstheme="minorHAnsi"/>
          <w:sz w:val="24"/>
          <w:szCs w:val="24"/>
        </w:rPr>
        <w:t xml:space="preserve">a schimbărilor climatice și – dacă este cazul -  măsuri de </w:t>
      </w:r>
      <w:r w:rsidRPr="00377879">
        <w:rPr>
          <w:rFonts w:asciiTheme="minorHAnsi" w:hAnsiTheme="minorHAnsi" w:cstheme="minorHAnsi"/>
          <w:i/>
          <w:iCs/>
          <w:sz w:val="24"/>
          <w:szCs w:val="24"/>
        </w:rPr>
        <w:t>atenuare (compensare)</w:t>
      </w:r>
      <w:r w:rsidRPr="00377879">
        <w:rPr>
          <w:rFonts w:asciiTheme="minorHAnsi" w:hAnsiTheme="minorHAnsi" w:cstheme="minorHAnsi"/>
          <w:sz w:val="24"/>
          <w:szCs w:val="24"/>
        </w:rPr>
        <w:t xml:space="preserve"> la schimbările climatice în dezvoltarea proiectelor de infrastructură. </w:t>
      </w:r>
    </w:p>
    <w:p w14:paraId="7E49CC18" w14:textId="77777777" w:rsidR="00D56D62" w:rsidRPr="00D56D62" w:rsidRDefault="00D56D62" w:rsidP="00D56D62">
      <w:pPr>
        <w:pStyle w:val="Default"/>
        <w:jc w:val="both"/>
        <w:rPr>
          <w:rFonts w:asciiTheme="minorHAnsi" w:hAnsiTheme="minorHAnsi" w:cstheme="minorHAnsi"/>
          <w:color w:val="auto"/>
        </w:rPr>
      </w:pPr>
    </w:p>
    <w:p w14:paraId="7027A6D5"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color w:val="auto"/>
        </w:rPr>
        <w:t xml:space="preserve">Aceasta presupune: </w:t>
      </w:r>
    </w:p>
    <w:p w14:paraId="3C382BCC"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i/>
          <w:iCs/>
          <w:color w:val="auto"/>
        </w:rPr>
        <w:t xml:space="preserve">a. În etapa analizei de opțiuni </w:t>
      </w:r>
      <w:r w:rsidRPr="00D56D62">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i/>
          <w:iCs/>
          <w:color w:val="auto"/>
        </w:rPr>
        <w:lastRenderedPageBreak/>
        <w:t xml:space="preserve">b. În etapa detalierii/proiectării opțiunii preferate </w:t>
      </w:r>
      <w:r w:rsidRPr="00D56D62">
        <w:rPr>
          <w:rFonts w:asciiTheme="minorHAnsi" w:hAnsiTheme="minorHAnsi" w:cstheme="minorHAnsi"/>
          <w:color w:val="auto"/>
        </w:rPr>
        <w:t xml:space="preserve">– integrarea măsurilor adecvate pentru adaptarea, respectiv atenuarea (compensarea) - în măsura în care aceasta este necesară, la schimbările climatice. </w:t>
      </w:r>
    </w:p>
    <w:p w14:paraId="3D0E87DA" w14:textId="77777777" w:rsidR="00D56D62" w:rsidRPr="00D56D62" w:rsidRDefault="00D56D62" w:rsidP="00D56D62">
      <w:pPr>
        <w:spacing w:before="0" w:after="0"/>
        <w:jc w:val="both"/>
        <w:rPr>
          <w:rFonts w:asciiTheme="minorHAnsi" w:hAnsiTheme="minorHAnsi" w:cstheme="minorHAnsi"/>
          <w:b/>
          <w:bCs/>
          <w:sz w:val="24"/>
          <w:szCs w:val="24"/>
        </w:rPr>
      </w:pPr>
    </w:p>
    <w:p w14:paraId="717E8817" w14:textId="77777777" w:rsidR="00D56D62" w:rsidRPr="00377879" w:rsidRDefault="00D56D62" w:rsidP="00D56D62">
      <w:pPr>
        <w:spacing w:before="0" w:after="0"/>
        <w:jc w:val="both"/>
        <w:rPr>
          <w:rFonts w:asciiTheme="minorHAnsi" w:hAnsiTheme="minorHAnsi" w:cstheme="minorHAnsi"/>
          <w:b/>
          <w:bCs/>
          <w:sz w:val="24"/>
          <w:szCs w:val="24"/>
        </w:rPr>
      </w:pPr>
      <w:r w:rsidRPr="00377879">
        <w:rPr>
          <w:rFonts w:asciiTheme="minorHAnsi" w:hAnsiTheme="minorHAnsi" w:cstheme="minorHAnsi"/>
          <w:sz w:val="24"/>
          <w:szCs w:val="24"/>
        </w:rPr>
        <w:t>Solicitantul de finanțare va avea în vedere</w:t>
      </w:r>
      <w:r w:rsidRPr="00377879">
        <w:rPr>
          <w:rFonts w:asciiTheme="minorHAnsi" w:hAnsiTheme="minorHAnsi" w:cstheme="minorHAnsi"/>
          <w:b/>
          <w:bCs/>
          <w:sz w:val="24"/>
          <w:szCs w:val="24"/>
        </w:rPr>
        <w:t xml:space="preserve"> </w:t>
      </w:r>
      <w:r w:rsidRPr="00377879">
        <w:rPr>
          <w:rFonts w:asciiTheme="minorHAnsi" w:hAnsiTheme="minorHAnsi" w:cstheme="minorHAnsi"/>
          <w:sz w:val="24"/>
          <w:szCs w:val="24"/>
        </w:rPr>
        <w:t xml:space="preserve">Metodologia privind abordarea DNSH (principiul “a nu aduce prejudicii semnificative”) </w:t>
      </w:r>
      <w:r w:rsidRPr="00377879">
        <w:rPr>
          <w:rFonts w:asciiTheme="minorHAnsi" w:hAnsiTheme="minorHAnsi" w:cstheme="minorHAnsi"/>
          <w:iCs/>
          <w:sz w:val="24"/>
          <w:szCs w:val="24"/>
        </w:rPr>
        <w:t>și imunizarea la schimbările climatice</w:t>
      </w:r>
      <w:r w:rsidRPr="00377879">
        <w:rPr>
          <w:rFonts w:asciiTheme="minorHAnsi" w:hAnsiTheme="minorHAnsi" w:cstheme="minorHAnsi"/>
          <w:i/>
          <w:sz w:val="24"/>
          <w:szCs w:val="24"/>
        </w:rPr>
        <w:t xml:space="preserve"> </w:t>
      </w:r>
      <w:r w:rsidRPr="00377879">
        <w:rPr>
          <w:rFonts w:asciiTheme="minorHAnsi" w:hAnsiTheme="minorHAnsi" w:cstheme="minorHAnsi"/>
          <w:sz w:val="24"/>
          <w:szCs w:val="24"/>
        </w:rPr>
        <w:t>în cadrul PR Sud - Est 2021-2027</w:t>
      </w:r>
      <w:r w:rsidRPr="00377879">
        <w:rPr>
          <w:rFonts w:asciiTheme="minorHAnsi" w:hAnsiTheme="minorHAnsi" w:cstheme="minorHAnsi"/>
          <w:b/>
          <w:bCs/>
          <w:sz w:val="24"/>
          <w:szCs w:val="24"/>
        </w:rPr>
        <w:t xml:space="preserve"> </w:t>
      </w:r>
      <w:r w:rsidRPr="00377879">
        <w:rPr>
          <w:rFonts w:asciiTheme="minorHAnsi" w:hAnsiTheme="minorHAnsi" w:cstheme="minorHAnsi"/>
          <w:sz w:val="24"/>
          <w:szCs w:val="24"/>
        </w:rPr>
        <w:t>(Anexa 12)</w:t>
      </w:r>
      <w:r w:rsidRPr="00377879">
        <w:rPr>
          <w:rStyle w:val="cf01"/>
          <w:rFonts w:asciiTheme="minorHAnsi" w:hAnsiTheme="minorHAnsi" w:cstheme="minorHAnsi"/>
          <w:sz w:val="24"/>
          <w:szCs w:val="24"/>
        </w:rPr>
        <w:t>.</w:t>
      </w:r>
    </w:p>
    <w:p w14:paraId="1E37C8A7" w14:textId="77777777" w:rsidR="00D56D62" w:rsidRPr="00D56D62" w:rsidRDefault="00D56D62" w:rsidP="00D56D62">
      <w:pPr>
        <w:pStyle w:val="Default"/>
        <w:jc w:val="both"/>
        <w:rPr>
          <w:rFonts w:asciiTheme="minorHAnsi" w:hAnsiTheme="minorHAnsi" w:cstheme="minorHAnsi"/>
          <w:b/>
          <w:bCs/>
        </w:rPr>
      </w:pPr>
    </w:p>
    <w:p w14:paraId="5D197087" w14:textId="77777777" w:rsidR="00D56D62" w:rsidRPr="00D56D62" w:rsidRDefault="00D56D62" w:rsidP="00D56D62">
      <w:pPr>
        <w:spacing w:before="0" w:after="0"/>
        <w:jc w:val="both"/>
        <w:rPr>
          <w:rFonts w:asciiTheme="minorHAnsi" w:hAnsiTheme="minorHAnsi" w:cstheme="minorHAnsi"/>
          <w:sz w:val="24"/>
          <w:szCs w:val="24"/>
        </w:rPr>
      </w:pPr>
      <w:r w:rsidRPr="00D56D62">
        <w:rPr>
          <w:rFonts w:asciiTheme="minorHAnsi" w:hAnsiTheme="minorHAnsi" w:cstheme="minorHAnsi"/>
          <w:b/>
          <w:bCs/>
          <w:sz w:val="24"/>
          <w:szCs w:val="24"/>
        </w:rPr>
        <w:t xml:space="preserve">Documentațiile tehnico-economice trebuie să aibă integrate aspecte privind imunizarea la schimbările climatice </w:t>
      </w:r>
      <w:r w:rsidRPr="00D56D62">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p>
    <w:p w14:paraId="53A257EE" w14:textId="4CB1887F"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 xml:space="preserve">Proiectele finanțate vor avea în vedere, pe toată perioada de implementare a proiectului, respectarea obligațiilor pentru implementarea principiului „Do No Significant Harm” (DNSH) așa cum acesta este definit prin Regulamentul (UE) </w:t>
      </w:r>
      <w:r w:rsidR="004F2648" w:rsidRPr="004F2648">
        <w:rPr>
          <w:rFonts w:asciiTheme="minorHAnsi" w:hAnsiTheme="minorHAnsi" w:cstheme="minorHAnsi"/>
          <w:sz w:val="24"/>
          <w:szCs w:val="24"/>
        </w:rPr>
        <w:t>2020/852</w:t>
      </w:r>
      <w:r w:rsidRPr="00D56D62">
        <w:rPr>
          <w:rFonts w:asciiTheme="minorHAnsi" w:hAnsiTheme="minorHAnsi" w:cstheme="minorHAnsi"/>
          <w:sz w:val="24"/>
          <w:szCs w:val="24"/>
        </w:rPr>
        <w:t xml:space="preserve"> privind instituirea unui cadru care să faciliteze investițiile durabile. </w:t>
      </w:r>
    </w:p>
    <w:p w14:paraId="059171BE" w14:textId="77777777" w:rsidR="00F42A84"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16143542" w14:textId="26CD5921"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Solicitantul va avea în vedere respectarea principiului DNSH inclusiv la întocmirea documentațiilor de atribuire a contractelor de achiziție.</w:t>
      </w:r>
    </w:p>
    <w:p w14:paraId="204BD8C1" w14:textId="77777777" w:rsidR="00D56D62" w:rsidRPr="00D56D62" w:rsidRDefault="00D56D62" w:rsidP="00D56D62">
      <w:pPr>
        <w:pStyle w:val="Default"/>
        <w:jc w:val="both"/>
        <w:rPr>
          <w:rFonts w:asciiTheme="minorHAnsi" w:hAnsiTheme="minorHAnsi" w:cstheme="minorHAnsi"/>
          <w:color w:val="auto"/>
        </w:rPr>
      </w:pPr>
    </w:p>
    <w:p w14:paraId="18C72B4C" w14:textId="77777777"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sz w:val="24"/>
          <w:szCs w:val="24"/>
          <w:lang w:eastAsia="en-GB"/>
        </w:rPr>
        <w:t>Proiectele care includ măsuri suplimentare cadrului legal in vigoare,</w:t>
      </w:r>
      <w:r w:rsidRPr="00D56D62">
        <w:rPr>
          <w:rFonts w:asciiTheme="minorHAnsi" w:hAnsiTheme="minorHAnsi" w:cstheme="minorHAnsi"/>
          <w:color w:val="000000"/>
          <w:sz w:val="24"/>
          <w:szCs w:val="24"/>
          <w:lang w:eastAsia="en-GB"/>
        </w:rPr>
        <w:t xml:space="preserve"> vor fi punctate în grila de evaluare tehnică si financiară. Totodată, în faza de selectie se va verifica dacă proiectele propuse respecta cerintele minime obligatorii referitoare la abordarea principiului DNSH prin punctarea în Secțiunea II a grilei de evaluare tehnico-financiară. </w:t>
      </w:r>
    </w:p>
    <w:p w14:paraId="2BD4CB84" w14:textId="77777777"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1D9056AE" w14:textId="77777777"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De asemenea, solicitantul va avea în vedere, în mod special: </w:t>
      </w:r>
    </w:p>
    <w:p w14:paraId="455A0EE0" w14:textId="77777777" w:rsidR="00D56D62" w:rsidRPr="00D56D62" w:rsidRDefault="00D56D62" w:rsidP="00792285">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hyperlink r:id="rId9" w:history="1">
        <w:r w:rsidRPr="00D56D62">
          <w:rPr>
            <w:rStyle w:val="Hyperlink"/>
            <w:rFonts w:asciiTheme="minorHAnsi" w:hAnsiTheme="minorHAnsi" w:cstheme="minorHAnsi"/>
            <w:sz w:val="24"/>
            <w:szCs w:val="24"/>
            <w:lang w:eastAsia="en-GB"/>
          </w:rPr>
          <w:t>https://mfe.gov.ro/minister/perioade-de-programare/perioada-2021-2027/</w:t>
        </w:r>
      </w:hyperlink>
      <w:r w:rsidRPr="00D56D62">
        <w:rPr>
          <w:rFonts w:asciiTheme="minorHAnsi" w:hAnsiTheme="minorHAnsi" w:cstheme="minorHAnsi"/>
          <w:color w:val="000000"/>
          <w:sz w:val="24"/>
          <w:szCs w:val="24"/>
          <w:lang w:eastAsia="en-GB"/>
        </w:rPr>
        <w:t xml:space="preserve">  </w:t>
      </w:r>
    </w:p>
    <w:p w14:paraId="2AF99406" w14:textId="783B6CFC" w:rsidR="00D56D62" w:rsidRPr="00D56D62" w:rsidRDefault="00D56D62" w:rsidP="00792285">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Strategia națională privind drepturile persoanelor cu dizabilități 2022-2027; Ghidul CDPD - Ghid </w:t>
      </w:r>
      <w:r w:rsidR="00C9251F">
        <w:rPr>
          <w:rFonts w:asciiTheme="minorHAnsi" w:hAnsiTheme="minorHAnsi" w:cstheme="minorHAnsi"/>
          <w:color w:val="000000"/>
          <w:sz w:val="24"/>
          <w:szCs w:val="24"/>
          <w:lang w:eastAsia="en-GB"/>
        </w:rPr>
        <w:t>pentru</w:t>
      </w:r>
      <w:r w:rsidRPr="00D56D62">
        <w:rPr>
          <w:rFonts w:asciiTheme="minorHAnsi" w:hAnsiTheme="minorHAnsi" w:cstheme="minorHAnsi"/>
          <w:color w:val="000000"/>
          <w:sz w:val="24"/>
          <w:szCs w:val="24"/>
          <w:lang w:eastAsia="en-GB"/>
        </w:rPr>
        <w:t xml:space="preserve"> Reflectarea Convenției ONU privind drepturile persoanelor cu dizabilități în pregătirea și implementarea programelor și proiectelor cu finanțare nerambursabilă alocată României în perioada 2021–2027: </w:t>
      </w:r>
      <w:hyperlink r:id="rId10" w:history="1">
        <w:r w:rsidRPr="00D56D62">
          <w:rPr>
            <w:rStyle w:val="Hyperlink"/>
            <w:rFonts w:asciiTheme="minorHAnsi" w:hAnsiTheme="minorHAnsi" w:cstheme="minorHAnsi"/>
            <w:sz w:val="24"/>
            <w:szCs w:val="24"/>
            <w:lang w:eastAsia="en-GB"/>
          </w:rPr>
          <w:t>https://mfe.gov.ro/minister/punctul-de-contact-pentru-implementarea-conventiei-privind-drepturile-persoanelor-cu-dizabilitati/</w:t>
        </w:r>
      </w:hyperlink>
      <w:r w:rsidRPr="00D56D62">
        <w:rPr>
          <w:rFonts w:asciiTheme="minorHAnsi" w:hAnsiTheme="minorHAnsi" w:cstheme="minorHAnsi"/>
          <w:color w:val="000000"/>
          <w:sz w:val="24"/>
          <w:szCs w:val="24"/>
          <w:lang w:eastAsia="en-GB"/>
        </w:rPr>
        <w:t xml:space="preserve">;  </w:t>
      </w:r>
    </w:p>
    <w:p w14:paraId="43B06C31" w14:textId="77777777" w:rsidR="00D56D62" w:rsidRPr="00D56D62" w:rsidRDefault="00D56D62" w:rsidP="00792285">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D56D62">
        <w:rPr>
          <w:rFonts w:asciiTheme="minorHAnsi" w:hAnsiTheme="minorHAnsi" w:cstheme="minorHAnsi"/>
          <w:sz w:val="24"/>
          <w:szCs w:val="24"/>
        </w:rPr>
        <w:t xml:space="preserve">Metodologia privind abordarea DNSH </w:t>
      </w:r>
      <w:bookmarkStart w:id="67" w:name="_Hlk121482610"/>
      <w:r w:rsidRPr="00D56D62">
        <w:rPr>
          <w:rFonts w:asciiTheme="minorHAnsi" w:hAnsiTheme="minorHAnsi" w:cstheme="minorHAnsi"/>
          <w:sz w:val="24"/>
          <w:szCs w:val="24"/>
        </w:rPr>
        <w:lastRenderedPageBreak/>
        <w:t xml:space="preserve">(principiul “a nu aduce prejudicii semnificative”) </w:t>
      </w:r>
      <w:bookmarkEnd w:id="67"/>
      <w:r w:rsidRPr="00D56D62">
        <w:rPr>
          <w:rFonts w:asciiTheme="minorHAnsi" w:hAnsiTheme="minorHAnsi" w:cstheme="minorHAnsi"/>
          <w:iCs/>
          <w:sz w:val="24"/>
          <w:szCs w:val="24"/>
        </w:rPr>
        <w:t>și imunizarea la schimbările climatice</w:t>
      </w:r>
      <w:r w:rsidRPr="00D56D62">
        <w:rPr>
          <w:rFonts w:asciiTheme="minorHAnsi" w:hAnsiTheme="minorHAnsi" w:cstheme="minorHAnsi"/>
          <w:i/>
          <w:sz w:val="24"/>
          <w:szCs w:val="24"/>
        </w:rPr>
        <w:t xml:space="preserve"> </w:t>
      </w:r>
      <w:r w:rsidRPr="00D56D62">
        <w:rPr>
          <w:rFonts w:asciiTheme="minorHAnsi" w:hAnsiTheme="minorHAnsi" w:cstheme="minorHAnsi"/>
          <w:sz w:val="24"/>
          <w:szCs w:val="24"/>
        </w:rPr>
        <w:t>în cadrul PR SE 2021-2027</w:t>
      </w:r>
      <w:r w:rsidRPr="00D56D62">
        <w:rPr>
          <w:rFonts w:asciiTheme="minorHAnsi" w:hAnsiTheme="minorHAnsi" w:cstheme="minorHAnsi"/>
          <w:color w:val="000000"/>
          <w:sz w:val="24"/>
          <w:szCs w:val="24"/>
          <w:lang w:eastAsia="en-GB"/>
        </w:rPr>
        <w:t xml:space="preserve">: </w:t>
      </w:r>
      <w:hyperlink r:id="rId11" w:history="1">
        <w:r w:rsidRPr="00D56D62">
          <w:rPr>
            <w:rStyle w:val="Hyperlink"/>
            <w:rFonts w:asciiTheme="minorHAnsi" w:hAnsiTheme="minorHAnsi" w:cstheme="minorHAnsi"/>
            <w:sz w:val="24"/>
            <w:szCs w:val="24"/>
            <w:lang w:eastAsia="en-GB"/>
          </w:rPr>
          <w:t>www.regiosudest.ro</w:t>
        </w:r>
      </w:hyperlink>
      <w:r w:rsidRPr="00D56D62">
        <w:rPr>
          <w:rFonts w:asciiTheme="minorHAnsi" w:hAnsiTheme="minorHAnsi" w:cstheme="minorHAnsi"/>
          <w:color w:val="000000"/>
          <w:sz w:val="24"/>
          <w:szCs w:val="24"/>
          <w:lang w:eastAsia="en-GB"/>
        </w:rPr>
        <w:t xml:space="preserve">. </w:t>
      </w:r>
    </w:p>
    <w:p w14:paraId="62336E9D" w14:textId="77777777" w:rsidR="00D56D62" w:rsidRPr="00D56D62" w:rsidRDefault="00D56D62" w:rsidP="00D56D62">
      <w:pPr>
        <w:autoSpaceDE w:val="0"/>
        <w:autoSpaceDN w:val="0"/>
        <w:adjustRightInd w:val="0"/>
        <w:spacing w:before="0" w:after="0"/>
        <w:rPr>
          <w:rFonts w:asciiTheme="minorHAnsi" w:hAnsiTheme="minorHAnsi" w:cstheme="minorHAnsi"/>
          <w:color w:val="000000"/>
          <w:sz w:val="24"/>
          <w:szCs w:val="24"/>
          <w:lang w:eastAsia="en-GB"/>
        </w:rPr>
      </w:pPr>
    </w:p>
    <w:p w14:paraId="30F87FAF" w14:textId="26212355" w:rsidR="0020173D" w:rsidRDefault="00D56D62" w:rsidP="006F05BC">
      <w:pPr>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0735C3E2" w14:textId="44614524" w:rsidR="000F3451" w:rsidRDefault="000F3451" w:rsidP="00735675">
      <w:pPr>
        <w:pStyle w:val="Heading2"/>
        <w:numPr>
          <w:ilvl w:val="1"/>
          <w:numId w:val="52"/>
        </w:numPr>
      </w:pPr>
      <w:bookmarkStart w:id="68" w:name="_Toc137037266"/>
      <w:r w:rsidRPr="000F3451">
        <w:t>Caracterul durabil al proiectului</w:t>
      </w:r>
      <w:bookmarkEnd w:id="68"/>
    </w:p>
    <w:p w14:paraId="4024F230" w14:textId="77777777" w:rsidR="00D56D62" w:rsidRDefault="00D56D62" w:rsidP="00D56D62">
      <w:pPr>
        <w:pStyle w:val="Default"/>
        <w:jc w:val="both"/>
        <w:rPr>
          <w:rFonts w:asciiTheme="minorHAnsi" w:hAnsiTheme="minorHAnsi" w:cstheme="minorHAnsi"/>
        </w:rPr>
      </w:pPr>
      <w:r w:rsidRPr="003147D5">
        <w:rPr>
          <w:rFonts w:asciiTheme="minorHAnsi" w:hAnsiTheme="minorHAnsi" w:cstheme="minorHAnsi"/>
        </w:rPr>
        <w:t>Acțiunile finanțate vor ține cont de principiile dezvoltării durabile, al obiectivelor de conservare, protecție și îmbunătățire a calității mediului, în conformitate cu articolul 11 și cu articolul 191 alineatul (1) din TFUE.</w:t>
      </w:r>
    </w:p>
    <w:p w14:paraId="0DCED570" w14:textId="77777777" w:rsidR="00D56D62" w:rsidRPr="003147D5" w:rsidRDefault="00D56D62" w:rsidP="00D56D62">
      <w:pPr>
        <w:pStyle w:val="Default"/>
        <w:jc w:val="both"/>
        <w:rPr>
          <w:rFonts w:asciiTheme="minorHAnsi" w:hAnsiTheme="minorHAnsi" w:cstheme="minorHAnsi"/>
        </w:rPr>
      </w:pPr>
    </w:p>
    <w:p w14:paraId="61416A93" w14:textId="0DF4C2CA" w:rsidR="000F3451" w:rsidRDefault="000F3451" w:rsidP="00735675">
      <w:pPr>
        <w:pStyle w:val="Heading2"/>
        <w:numPr>
          <w:ilvl w:val="1"/>
          <w:numId w:val="52"/>
        </w:numPr>
      </w:pPr>
      <w:bookmarkStart w:id="69" w:name="_Toc137037267"/>
      <w:r w:rsidRPr="000F3451">
        <w:t>Acțiuni menite să garanteze egalitatea de șanse, de gen, incluziunea și nediscriminarea</w:t>
      </w:r>
      <w:bookmarkEnd w:id="69"/>
    </w:p>
    <w:p w14:paraId="49C7C0BB" w14:textId="77777777" w:rsidR="00D56D62" w:rsidRPr="007E688C" w:rsidRDefault="00D56D62" w:rsidP="00D56D62">
      <w:pPr>
        <w:pStyle w:val="Default"/>
        <w:jc w:val="both"/>
        <w:rPr>
          <w:rFonts w:asciiTheme="minorHAnsi" w:hAnsiTheme="minorHAnsi" w:cstheme="minorHAnsi"/>
          <w:color w:val="auto"/>
        </w:rPr>
      </w:pPr>
      <w:r w:rsidRPr="003147D5">
        <w:rPr>
          <w:rFonts w:asciiTheme="minorHAnsi" w:hAnsiTheme="minorHAnsi" w:cstheme="minorHAnsi"/>
        </w:rPr>
        <w:t xml:space="preserve">În implementarea programului, precum si in etapele de elaborare si implementare a </w:t>
      </w:r>
      <w:r w:rsidRPr="00231EF3">
        <w:rPr>
          <w:rFonts w:asciiTheme="minorHAnsi" w:hAnsiTheme="minorHAnsi" w:cstheme="minorHAnsi"/>
          <w:color w:val="auto"/>
        </w:rPr>
        <w:t>proiectelor, se va asigura respectarea drepturilor fundamentale și conformitatea cu Carta Drepturilor Fundamentale a UE, a Convenției Națiunilor Unite privind Drepturile Persoanelor cu dizabilități (Anexa 11) și a actelor normative relevante europene și naționale, nefiind eligibile pentru finanțare proiectele</w:t>
      </w:r>
      <w:r w:rsidRPr="007E688C">
        <w:rPr>
          <w:rFonts w:asciiTheme="minorHAnsi" w:hAnsiTheme="minorHAnsi" w:cstheme="minorHAnsi"/>
          <w:color w:val="auto"/>
        </w:rPr>
        <w:t xml:space="preserve"> care contravin principiilor orizontale din art. 9 al RDC.</w:t>
      </w:r>
    </w:p>
    <w:p w14:paraId="0F39AB2A" w14:textId="77777777" w:rsidR="00D56D62" w:rsidRPr="003147D5" w:rsidRDefault="00D56D62" w:rsidP="00D56D62">
      <w:pPr>
        <w:pStyle w:val="Default"/>
        <w:jc w:val="both"/>
        <w:rPr>
          <w:rFonts w:asciiTheme="minorHAnsi" w:hAnsiTheme="minorHAnsi" w:cstheme="minorHAnsi"/>
        </w:rPr>
      </w:pPr>
      <w:r w:rsidRPr="007E688C">
        <w:rPr>
          <w:rFonts w:asciiTheme="minorHAnsi" w:hAnsiTheme="minorHAnsi" w:cstheme="minorHAnsi"/>
          <w:color w:val="auto"/>
        </w:rPr>
        <w:t xml:space="preserve">Egalitatea de gen, incluziunea și nediscriminarea </w:t>
      </w:r>
      <w:r w:rsidRPr="003147D5">
        <w:rPr>
          <w:rFonts w:asciiTheme="minorHAnsi" w:hAnsiTheme="minorHAnsi" w:cstheme="minorHAnsi"/>
        </w:rPr>
        <w:t xml:space="preserve">pe bază de rasă, origine etnică, religie sau convingeri, dizabilitate, vârstă sau orientare sexuală, sunt urmărite în toate etapele de elaborare, evaluare, implementare a proiectelor și vor reprezenta condiții obligatorii de îndeplinit pentru accesarea fondurilor europene. </w:t>
      </w:r>
    </w:p>
    <w:p w14:paraId="32682CF2" w14:textId="77777777" w:rsidR="00D56D62" w:rsidRPr="003147D5" w:rsidRDefault="00D56D62" w:rsidP="00D56D62">
      <w:pPr>
        <w:pStyle w:val="Default"/>
        <w:jc w:val="both"/>
        <w:rPr>
          <w:rFonts w:asciiTheme="minorHAnsi" w:hAnsiTheme="minorHAnsi" w:cstheme="minorHAnsi"/>
        </w:rPr>
      </w:pPr>
    </w:p>
    <w:p w14:paraId="61910CB7" w14:textId="77777777" w:rsidR="00D56D62" w:rsidRDefault="00D56D62" w:rsidP="00D56D62">
      <w:pPr>
        <w:pStyle w:val="Default"/>
        <w:jc w:val="both"/>
        <w:rPr>
          <w:rFonts w:asciiTheme="minorHAnsi" w:hAnsiTheme="minorHAnsi" w:cstheme="minorHAnsi"/>
        </w:rPr>
      </w:pPr>
      <w:r w:rsidRPr="003147D5">
        <w:rPr>
          <w:rFonts w:asciiTheme="minorHAnsi" w:hAnsiTheme="minorHAnsi" w:cstheme="minorHAnsi"/>
        </w:rPr>
        <w:t xml:space="preserve">Proiectele finanțate vor avea în vedere necesitatea eliminării inegalităților și 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0CB6FC07" w14:textId="77777777" w:rsidR="006F05BC" w:rsidRPr="003147D5" w:rsidRDefault="006F05BC" w:rsidP="00D56D62">
      <w:pPr>
        <w:pStyle w:val="Default"/>
        <w:jc w:val="both"/>
        <w:rPr>
          <w:rFonts w:asciiTheme="minorHAnsi" w:hAnsiTheme="minorHAnsi" w:cstheme="minorHAnsi"/>
        </w:rPr>
      </w:pPr>
    </w:p>
    <w:p w14:paraId="48473A76" w14:textId="4D379E3F" w:rsidR="0020173D" w:rsidRDefault="000F3451" w:rsidP="00735675">
      <w:pPr>
        <w:pStyle w:val="Heading2"/>
        <w:numPr>
          <w:ilvl w:val="1"/>
          <w:numId w:val="52"/>
        </w:numPr>
      </w:pPr>
      <w:bookmarkStart w:id="70" w:name="_Toc137037268"/>
      <w:r>
        <w:t>Teme secundare</w:t>
      </w:r>
      <w:bookmarkEnd w:id="70"/>
    </w:p>
    <w:p w14:paraId="74C59CEE" w14:textId="5C224128" w:rsidR="00F1083B"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292A8E8C" w14:textId="77777777" w:rsidR="00F1083B" w:rsidRPr="00637B2E" w:rsidRDefault="00F1083B" w:rsidP="00F1083B">
      <w:pPr>
        <w:pStyle w:val="5Normal"/>
        <w:rPr>
          <w:rFonts w:asciiTheme="minorHAnsi" w:hAnsiTheme="minorHAnsi"/>
          <w:sz w:val="24"/>
        </w:rPr>
      </w:pPr>
    </w:p>
    <w:p w14:paraId="6C2F4C4C" w14:textId="462B3BC3" w:rsidR="000F3451" w:rsidRPr="000F3451" w:rsidRDefault="000F3451" w:rsidP="00735675">
      <w:pPr>
        <w:pStyle w:val="Heading2"/>
        <w:numPr>
          <w:ilvl w:val="1"/>
          <w:numId w:val="52"/>
        </w:numPr>
      </w:pPr>
      <w:bookmarkStart w:id="71" w:name="_Toc137037269"/>
      <w:r>
        <w:lastRenderedPageBreak/>
        <w:t>Informarea şi vizibilitatea sprijinului din fonduri</w:t>
      </w:r>
      <w:bookmarkEnd w:id="71"/>
    </w:p>
    <w:p w14:paraId="7117484E" w14:textId="05E0CBFD" w:rsidR="00F13D4C" w:rsidRPr="006F05BC" w:rsidRDefault="006F05BC" w:rsidP="006F05BC">
      <w:pPr>
        <w:spacing w:before="0" w:after="0"/>
        <w:jc w:val="both"/>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În conformitate cu</w:t>
      </w:r>
      <w:r w:rsidRPr="006F05BC">
        <w:rPr>
          <w:rFonts w:asciiTheme="minorHAnsi" w:eastAsia="Times New Roman" w:hAnsiTheme="minorHAnsi" w:cstheme="minorHAnsi"/>
          <w:bCs/>
          <w:iCs/>
          <w:sz w:val="24"/>
          <w:szCs w:val="24"/>
        </w:rPr>
        <w:t xml:space="preserve"> cerințel</w:t>
      </w:r>
      <w:r>
        <w:rPr>
          <w:rFonts w:asciiTheme="minorHAnsi" w:eastAsia="Times New Roman" w:hAnsiTheme="minorHAnsi" w:cstheme="minorHAnsi"/>
          <w:bCs/>
          <w:iCs/>
          <w:sz w:val="24"/>
          <w:szCs w:val="24"/>
        </w:rPr>
        <w:t>e</w:t>
      </w:r>
      <w:r w:rsidRPr="006F05BC">
        <w:rPr>
          <w:rFonts w:asciiTheme="minorHAnsi" w:eastAsia="Times New Roman" w:hAnsiTheme="minorHAnsi" w:cstheme="minorHAnsi"/>
          <w:bCs/>
          <w:iCs/>
          <w:sz w:val="24"/>
          <w:szCs w:val="24"/>
        </w:rPr>
        <w:t xml:space="preserv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6F05BC" w:rsidRDefault="006F05BC" w:rsidP="006F05BC">
      <w:pPr>
        <w:jc w:val="both"/>
        <w:rPr>
          <w:rFonts w:asciiTheme="minorHAnsi" w:hAnsiTheme="minorHAnsi" w:cstheme="minorHAnsi"/>
          <w:sz w:val="24"/>
          <w:szCs w:val="24"/>
          <w:lang w:eastAsia="en-GB"/>
        </w:rPr>
      </w:pPr>
      <w:r w:rsidRPr="006F05BC">
        <w:rPr>
          <w:rFonts w:asciiTheme="minorHAnsi" w:hAnsiTheme="minorHAnsi" w:cstheme="minorHAnsi"/>
          <w:sz w:val="24"/>
          <w:szCs w:val="24"/>
        </w:rPr>
        <w:t>Pentru îndeplinirea obligațiilor privind comunicarea și vizibilitatea, beneficiarii vor respecta prevederile din Manualul de Identitate Vizuală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care va fi pus la dispoziție, în format electronic pe site-ul dedicat programului</w:t>
      </w:r>
      <w:r>
        <w:rPr>
          <w:rFonts w:asciiTheme="minorHAnsi" w:hAnsiTheme="minorHAnsi" w:cstheme="minorHAnsi"/>
          <w:sz w:val="24"/>
          <w:szCs w:val="24"/>
        </w:rPr>
        <w:t xml:space="preserve">, </w:t>
      </w:r>
      <w:hyperlink r:id="rId12" w:history="1">
        <w:r w:rsidRPr="006072B9">
          <w:rPr>
            <w:rStyle w:val="Hyperlink"/>
            <w:rFonts w:asciiTheme="minorHAnsi" w:hAnsiTheme="minorHAnsi" w:cstheme="minorHAnsi"/>
            <w:sz w:val="24"/>
            <w:szCs w:val="24"/>
          </w:rPr>
          <w:t>www.regiosudest.ro</w:t>
        </w:r>
      </w:hyperlink>
      <w:r>
        <w:rPr>
          <w:rFonts w:asciiTheme="minorHAnsi" w:hAnsiTheme="minorHAnsi" w:cstheme="minorHAnsi"/>
          <w:sz w:val="24"/>
          <w:szCs w:val="24"/>
        </w:rPr>
        <w:t xml:space="preserve"> </w:t>
      </w:r>
      <w:r w:rsidRPr="006F05BC">
        <w:rPr>
          <w:rFonts w:asciiTheme="minorHAnsi" w:hAnsiTheme="minorHAnsi" w:cstheme="minorHAnsi"/>
          <w:sz w:val="24"/>
          <w:szCs w:val="24"/>
        </w:rPr>
        <w:t xml:space="preserve"> </w:t>
      </w:r>
    </w:p>
    <w:p w14:paraId="4CB160D0" w14:textId="7BC65D54" w:rsidR="006F05BC" w:rsidRPr="006F05BC" w:rsidRDefault="006F05BC" w:rsidP="006F05BC">
      <w:pPr>
        <w:jc w:val="both"/>
        <w:rPr>
          <w:rFonts w:asciiTheme="minorHAnsi" w:hAnsiTheme="minorHAnsi" w:cstheme="minorHAnsi"/>
          <w:sz w:val="24"/>
          <w:szCs w:val="24"/>
        </w:rPr>
      </w:pPr>
      <w:r w:rsidRPr="006F05BC">
        <w:rPr>
          <w:rFonts w:asciiTheme="minorHAnsi" w:hAnsiTheme="minorHAnsi" w:cstheme="minorHAnsi"/>
          <w:sz w:val="24"/>
          <w:szCs w:val="24"/>
        </w:rPr>
        <w:t>Beneficiarii sunt obligați să utilizeze, pentru toate materialele de comunicare și vizibilitate realizate în cadrul proiectelor finanțate prin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indicațiile tehnice din Manualul de Identitate Vizuală.</w:t>
      </w:r>
    </w:p>
    <w:p w14:paraId="4A2CE637" w14:textId="67BBD470" w:rsidR="000F3451" w:rsidRDefault="000F3451" w:rsidP="004B7657">
      <w:pPr>
        <w:pStyle w:val="Heading1"/>
        <w:numPr>
          <w:ilvl w:val="0"/>
          <w:numId w:val="52"/>
        </w:numPr>
      </w:pPr>
      <w:bookmarkStart w:id="72" w:name="_Toc137037270"/>
      <w:r w:rsidRPr="003147D5">
        <w:t xml:space="preserve">INFORMAȚII </w:t>
      </w:r>
      <w:r>
        <w:t>ADMINISTRATIVE DESPRE APELUL DE PROIECTE</w:t>
      </w:r>
      <w:bookmarkEnd w:id="72"/>
    </w:p>
    <w:p w14:paraId="577A72F2" w14:textId="7142E23B" w:rsidR="000F3451" w:rsidRDefault="000F3451" w:rsidP="00735675">
      <w:pPr>
        <w:pStyle w:val="Heading2"/>
        <w:numPr>
          <w:ilvl w:val="1"/>
          <w:numId w:val="53"/>
        </w:numPr>
      </w:pPr>
      <w:bookmarkStart w:id="73" w:name="_Toc137037271"/>
      <w:r>
        <w:t>Data deschiderii apelului de proiecte</w:t>
      </w:r>
      <w:bookmarkEnd w:id="73"/>
    </w:p>
    <w:p w14:paraId="6A2F6230" w14:textId="5D5B66B1" w:rsidR="000F3451" w:rsidRPr="000D7B0E" w:rsidRDefault="00475358" w:rsidP="000F3451">
      <w:pPr>
        <w:pStyle w:val="5Normal"/>
        <w:rPr>
          <w:rFonts w:ascii="Calibri" w:hAnsi="Calibri"/>
          <w:b/>
          <w:i/>
          <w:sz w:val="24"/>
        </w:rPr>
      </w:pPr>
      <w:r w:rsidRPr="00475358">
        <w:rPr>
          <w:rFonts w:ascii="Calibri" w:hAnsi="Calibri"/>
          <w:sz w:val="24"/>
        </w:rPr>
        <w:t>Pentru apelul PRSE/5.1/1/2023</w:t>
      </w:r>
      <w:r w:rsidR="001D29C4">
        <w:rPr>
          <w:rFonts w:ascii="Calibri" w:hAnsi="Calibri"/>
          <w:sz w:val="24"/>
        </w:rPr>
        <w:t>, data</w:t>
      </w:r>
      <w:r w:rsidRPr="00475358">
        <w:rPr>
          <w:rFonts w:ascii="Calibri" w:hAnsi="Calibri"/>
          <w:sz w:val="24"/>
        </w:rPr>
        <w:t>......................, ora.........................</w:t>
      </w:r>
    </w:p>
    <w:p w14:paraId="7E1BE2B8" w14:textId="70A96E42" w:rsidR="000F3451" w:rsidRDefault="000F3451" w:rsidP="00735675">
      <w:pPr>
        <w:pStyle w:val="Heading2"/>
        <w:numPr>
          <w:ilvl w:val="1"/>
          <w:numId w:val="53"/>
        </w:numPr>
      </w:pPr>
      <w:bookmarkStart w:id="74" w:name="_Toc137037272"/>
      <w:r>
        <w:t>Perioada de pregătire a proiectelor</w:t>
      </w:r>
      <w:bookmarkEnd w:id="74"/>
      <w:r w:rsidR="000E3380">
        <w:t xml:space="preserve"> </w:t>
      </w:r>
    </w:p>
    <w:p w14:paraId="28A65369" w14:textId="62F01E21" w:rsidR="000E3380" w:rsidRPr="00F20222" w:rsidRDefault="000E3380" w:rsidP="000E3380">
      <w:pPr>
        <w:rPr>
          <w:rFonts w:asciiTheme="minorHAnsi" w:hAnsiTheme="minorHAnsi" w:cstheme="minorHAnsi"/>
          <w:sz w:val="24"/>
          <w:szCs w:val="24"/>
          <w:lang w:val="en-US" w:eastAsia="en-GB"/>
        </w:rPr>
      </w:pPr>
      <w:r w:rsidRPr="000E3380">
        <w:rPr>
          <w:rFonts w:asciiTheme="minorHAnsi" w:hAnsiTheme="minorHAnsi" w:cstheme="minorHAnsi"/>
          <w:sz w:val="24"/>
          <w:szCs w:val="24"/>
          <w:lang w:val="en-US"/>
        </w:rPr>
        <w:t xml:space="preserve">Pentru pregătirea proiectelor în vederea depunerii cererii de finanțare solicitantul de </w:t>
      </w:r>
      <w:r>
        <w:rPr>
          <w:rFonts w:asciiTheme="minorHAnsi" w:hAnsiTheme="minorHAnsi" w:cstheme="minorHAnsi"/>
          <w:sz w:val="24"/>
          <w:szCs w:val="24"/>
          <w:lang w:val="en-US"/>
        </w:rPr>
        <w:t>f</w:t>
      </w:r>
      <w:r w:rsidRPr="000E3380">
        <w:rPr>
          <w:rFonts w:asciiTheme="minorHAnsi" w:hAnsiTheme="minorHAnsi" w:cstheme="minorHAnsi"/>
          <w:sz w:val="24"/>
          <w:szCs w:val="24"/>
          <w:lang w:val="en-US"/>
        </w:rPr>
        <w:t xml:space="preserve">inanțare are la dispoziție o </w:t>
      </w:r>
      <w:r w:rsidRPr="00F20222">
        <w:rPr>
          <w:rStyle w:val="highlight"/>
          <w:rFonts w:asciiTheme="minorHAnsi" w:hAnsiTheme="minorHAnsi" w:cstheme="minorHAnsi"/>
          <w:sz w:val="24"/>
          <w:szCs w:val="24"/>
        </w:rPr>
        <w:t>perioadă</w:t>
      </w:r>
      <w:r w:rsidRPr="00F20222">
        <w:rPr>
          <w:rFonts w:asciiTheme="minorHAnsi" w:hAnsiTheme="minorHAnsi" w:cstheme="minorHAnsi"/>
          <w:sz w:val="24"/>
          <w:szCs w:val="24"/>
          <w:lang w:val="en-US"/>
        </w:rPr>
        <w:t xml:space="preserve"> de</w:t>
      </w:r>
      <w:r w:rsidR="00515E21" w:rsidRPr="00F20222">
        <w:rPr>
          <w:rFonts w:asciiTheme="minorHAnsi" w:hAnsiTheme="minorHAnsi" w:cstheme="minorHAnsi"/>
          <w:sz w:val="24"/>
          <w:szCs w:val="24"/>
          <w:lang w:val="en-US"/>
        </w:rPr>
        <w:t xml:space="preserve"> </w:t>
      </w:r>
      <w:r w:rsidR="00B43CD9" w:rsidRPr="00F20222">
        <w:rPr>
          <w:rFonts w:asciiTheme="minorHAnsi" w:hAnsiTheme="minorHAnsi" w:cstheme="minorHAnsi"/>
          <w:sz w:val="24"/>
          <w:szCs w:val="24"/>
          <w:lang w:val="en-US"/>
        </w:rPr>
        <w:t>o luna</w:t>
      </w:r>
      <w:r w:rsidRPr="00F20222">
        <w:rPr>
          <w:rFonts w:asciiTheme="minorHAnsi" w:hAnsiTheme="minorHAnsi" w:cstheme="minorHAnsi"/>
          <w:sz w:val="24"/>
          <w:szCs w:val="24"/>
          <w:lang w:val="en-US"/>
        </w:rPr>
        <w:t>.</w:t>
      </w:r>
    </w:p>
    <w:p w14:paraId="37A624D9" w14:textId="77777777" w:rsidR="000F3451" w:rsidRPr="00F20222" w:rsidRDefault="000F3451" w:rsidP="00735675">
      <w:pPr>
        <w:pStyle w:val="Heading2"/>
        <w:numPr>
          <w:ilvl w:val="1"/>
          <w:numId w:val="53"/>
        </w:numPr>
      </w:pPr>
      <w:bookmarkStart w:id="75" w:name="_Hlk118198093"/>
      <w:bookmarkStart w:id="76" w:name="_Toc137037273"/>
      <w:r w:rsidRPr="00F20222">
        <w:t>Perioada de depunere a proiectelelor</w:t>
      </w:r>
      <w:bookmarkEnd w:id="76"/>
    </w:p>
    <w:p w14:paraId="7BE07644" w14:textId="6DC59374" w:rsidR="000F3451" w:rsidRPr="00F20222" w:rsidRDefault="002B768E" w:rsidP="002B768E">
      <w:pPr>
        <w:pStyle w:val="Heading3"/>
        <w:numPr>
          <w:ilvl w:val="0"/>
          <w:numId w:val="0"/>
        </w:numPr>
        <w:ind w:left="720"/>
        <w:rPr>
          <w:rFonts w:asciiTheme="minorHAnsi" w:hAnsiTheme="minorHAnsi" w:cstheme="minorHAnsi"/>
          <w:b w:val="0"/>
          <w:bCs/>
          <w:i w:val="0"/>
          <w:iCs/>
        </w:rPr>
      </w:pPr>
      <w:bookmarkStart w:id="77" w:name="_Toc137037274"/>
      <w:bookmarkEnd w:id="75"/>
      <w:r>
        <w:rPr>
          <w:rFonts w:asciiTheme="minorHAnsi" w:hAnsiTheme="minorHAnsi" w:cstheme="minorHAnsi"/>
          <w:b w:val="0"/>
          <w:bCs/>
          <w:i w:val="0"/>
          <w:iCs/>
        </w:rPr>
        <w:t xml:space="preserve">4.3.1 </w:t>
      </w:r>
      <w:r w:rsidR="000F3451" w:rsidRPr="00F20222">
        <w:rPr>
          <w:rFonts w:asciiTheme="minorHAnsi" w:hAnsiTheme="minorHAnsi" w:cstheme="minorHAnsi"/>
          <w:b w:val="0"/>
          <w:bCs/>
          <w:i w:val="0"/>
          <w:iCs/>
        </w:rPr>
        <w:t>Data și ora pentru începerea depunerii de proiecte:</w:t>
      </w:r>
      <w:bookmarkEnd w:id="77"/>
      <w:r w:rsidR="000F3451" w:rsidRPr="00F20222">
        <w:rPr>
          <w:rFonts w:asciiTheme="minorHAnsi" w:hAnsiTheme="minorHAnsi" w:cstheme="minorHAnsi"/>
          <w:b w:val="0"/>
          <w:bCs/>
          <w:i w:val="0"/>
          <w:iCs/>
        </w:rPr>
        <w:t xml:space="preserve"> </w:t>
      </w:r>
    </w:p>
    <w:p w14:paraId="4D3EA282" w14:textId="3F76D888" w:rsidR="000F3451" w:rsidRPr="00F20222" w:rsidRDefault="00E26B9E" w:rsidP="000F3451">
      <w:pPr>
        <w:pStyle w:val="5Normal"/>
        <w:rPr>
          <w:rFonts w:ascii="Calibri" w:hAnsi="Calibri"/>
          <w:b/>
          <w:i/>
          <w:sz w:val="24"/>
        </w:rPr>
      </w:pPr>
      <w:r w:rsidRPr="00F20222">
        <w:rPr>
          <w:rFonts w:ascii="Calibri" w:hAnsi="Calibri"/>
          <w:sz w:val="24"/>
        </w:rPr>
        <w:t>Pentru apelul PRSE/5.1/1/2023</w:t>
      </w:r>
      <w:r w:rsidR="001D29C4" w:rsidRPr="00F20222">
        <w:rPr>
          <w:rFonts w:ascii="Calibri" w:hAnsi="Calibri"/>
          <w:sz w:val="24"/>
        </w:rPr>
        <w:t>, data</w:t>
      </w:r>
      <w:r w:rsidRPr="00F20222">
        <w:rPr>
          <w:rFonts w:ascii="Calibri" w:hAnsi="Calibri"/>
          <w:sz w:val="24"/>
        </w:rPr>
        <w:t xml:space="preserve">   ......................., ora.........................</w:t>
      </w:r>
    </w:p>
    <w:p w14:paraId="76ED367B" w14:textId="5C803CA4" w:rsidR="000F3451" w:rsidRPr="00F20222" w:rsidRDefault="002B768E" w:rsidP="002B768E">
      <w:pPr>
        <w:pStyle w:val="Heading3"/>
        <w:numPr>
          <w:ilvl w:val="0"/>
          <w:numId w:val="0"/>
        </w:numPr>
        <w:spacing w:before="0"/>
        <w:ind w:left="720"/>
        <w:jc w:val="both"/>
        <w:rPr>
          <w:rFonts w:asciiTheme="minorHAnsi" w:hAnsiTheme="minorHAnsi" w:cstheme="minorHAnsi"/>
          <w:b w:val="0"/>
          <w:bCs/>
          <w:i w:val="0"/>
          <w:iCs/>
          <w:color w:val="FF0000"/>
        </w:rPr>
      </w:pPr>
      <w:bookmarkStart w:id="78" w:name="_Toc137037275"/>
      <w:r>
        <w:rPr>
          <w:rFonts w:asciiTheme="minorHAnsi" w:hAnsiTheme="minorHAnsi" w:cstheme="minorHAnsi"/>
          <w:b w:val="0"/>
          <w:bCs/>
          <w:i w:val="0"/>
          <w:iCs/>
        </w:rPr>
        <w:t xml:space="preserve">4.3.2 </w:t>
      </w:r>
      <w:r w:rsidR="000F3451" w:rsidRPr="00F20222">
        <w:rPr>
          <w:rFonts w:asciiTheme="minorHAnsi" w:hAnsiTheme="minorHAnsi" w:cstheme="minorHAnsi"/>
          <w:b w:val="0"/>
          <w:bCs/>
          <w:i w:val="0"/>
          <w:iCs/>
        </w:rPr>
        <w:t>Data și ora închiderii apelului de proiecte:</w:t>
      </w:r>
      <w:bookmarkEnd w:id="78"/>
      <w:r w:rsidR="000F3451" w:rsidRPr="00F20222">
        <w:rPr>
          <w:rFonts w:asciiTheme="minorHAnsi" w:hAnsiTheme="minorHAnsi" w:cstheme="minorHAnsi"/>
          <w:b w:val="0"/>
          <w:bCs/>
          <w:i w:val="0"/>
          <w:iCs/>
        </w:rPr>
        <w:t xml:space="preserve"> </w:t>
      </w:r>
    </w:p>
    <w:p w14:paraId="0550040C" w14:textId="258FF5E4" w:rsidR="000F3451" w:rsidRPr="00F20222" w:rsidRDefault="00E26B9E" w:rsidP="000F3451">
      <w:pPr>
        <w:pStyle w:val="5Normal"/>
        <w:rPr>
          <w:rFonts w:ascii="Calibri" w:hAnsi="Calibri"/>
          <w:b/>
          <w:i/>
          <w:sz w:val="24"/>
        </w:rPr>
      </w:pPr>
      <w:r w:rsidRPr="00F20222">
        <w:rPr>
          <w:rFonts w:ascii="Calibri" w:hAnsi="Calibri"/>
          <w:sz w:val="24"/>
        </w:rPr>
        <w:t>Pentru apelul PRSE/5.1/1/2023</w:t>
      </w:r>
      <w:r w:rsidR="001D29C4" w:rsidRPr="00F20222">
        <w:rPr>
          <w:rFonts w:ascii="Calibri" w:hAnsi="Calibri"/>
          <w:sz w:val="24"/>
        </w:rPr>
        <w:t>, data</w:t>
      </w:r>
      <w:r w:rsidRPr="00F20222">
        <w:rPr>
          <w:rFonts w:ascii="Calibri" w:hAnsi="Calibri"/>
          <w:sz w:val="24"/>
        </w:rPr>
        <w:t xml:space="preserve"> ......................., ora.........................</w:t>
      </w:r>
    </w:p>
    <w:p w14:paraId="18FA020A" w14:textId="3CBE3916" w:rsidR="000F3451" w:rsidRDefault="00B43CD9" w:rsidP="008E68AA">
      <w:pPr>
        <w:spacing w:before="0" w:after="0"/>
        <w:jc w:val="both"/>
        <w:rPr>
          <w:rFonts w:asciiTheme="minorHAnsi" w:hAnsiTheme="minorHAnsi" w:cstheme="minorHAnsi"/>
          <w:bCs/>
          <w:sz w:val="24"/>
          <w:szCs w:val="24"/>
        </w:rPr>
      </w:pPr>
      <w:bookmarkStart w:id="79" w:name="_Hlk136615315"/>
      <w:r w:rsidRPr="00F20222">
        <w:rPr>
          <w:rFonts w:asciiTheme="minorHAnsi" w:hAnsiTheme="minorHAnsi" w:cstheme="minorHAnsi"/>
          <w:bCs/>
          <w:sz w:val="24"/>
          <w:szCs w:val="24"/>
        </w:rPr>
        <w:t>(durata de depunere va fi de 6 (sase) luni de la inceperea depunerii proiectelor.</w:t>
      </w:r>
      <w:bookmarkEnd w:id="79"/>
    </w:p>
    <w:p w14:paraId="68A0E35F" w14:textId="77777777" w:rsidR="00B43CD9" w:rsidRDefault="00B43CD9" w:rsidP="008E68AA">
      <w:pPr>
        <w:spacing w:before="0" w:after="0"/>
        <w:jc w:val="both"/>
        <w:rPr>
          <w:rFonts w:asciiTheme="minorHAnsi" w:hAnsiTheme="minorHAnsi" w:cstheme="minorHAnsi"/>
          <w:bCs/>
          <w:sz w:val="24"/>
          <w:szCs w:val="24"/>
        </w:rPr>
      </w:pPr>
    </w:p>
    <w:p w14:paraId="46E70F49" w14:textId="06DA0491" w:rsidR="00A86515" w:rsidRDefault="00A86515" w:rsidP="00735675">
      <w:pPr>
        <w:pStyle w:val="Heading2"/>
        <w:numPr>
          <w:ilvl w:val="1"/>
          <w:numId w:val="53"/>
        </w:numPr>
      </w:pPr>
      <w:bookmarkStart w:id="80" w:name="_Toc137037276"/>
      <w:r w:rsidRPr="003147D5">
        <w:t>Modalitatea de depunere a proiectelor</w:t>
      </w:r>
      <w:bookmarkEnd w:id="80"/>
    </w:p>
    <w:p w14:paraId="2942345E" w14:textId="46AABDC2" w:rsidR="00A8651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cadrul prezentului apel de cereri de proiecte, cererile de finanțare se vor depune prin aplicația electronică MySMIS2021/SMIS2021+, doar în intervalul  menționat la secțiunea </w:t>
      </w:r>
      <w:r>
        <w:rPr>
          <w:rFonts w:asciiTheme="minorHAnsi" w:hAnsiTheme="minorHAnsi" w:cstheme="minorHAnsi"/>
          <w:sz w:val="24"/>
          <w:szCs w:val="24"/>
        </w:rPr>
        <w:t>4.3</w:t>
      </w:r>
      <w:r w:rsidRPr="003147D5">
        <w:rPr>
          <w:rFonts w:asciiTheme="minorHAnsi" w:hAnsiTheme="minorHAnsi" w:cstheme="minorHAnsi"/>
          <w:sz w:val="24"/>
          <w:szCs w:val="24"/>
        </w:rPr>
        <w:t xml:space="preserve"> a prezentului ghid. Data depunerii cererii de finanțare este considerată data transmiterii aplicației prin sistemul electronic MySMIS2021/SMIS2021+.</w:t>
      </w:r>
    </w:p>
    <w:p w14:paraId="6BDFD39C" w14:textId="77777777" w:rsidR="00A86515" w:rsidRPr="003147D5" w:rsidRDefault="00A86515" w:rsidP="00A86515">
      <w:pPr>
        <w:spacing w:before="0" w:after="0"/>
        <w:jc w:val="both"/>
        <w:rPr>
          <w:rFonts w:asciiTheme="minorHAnsi" w:hAnsiTheme="minorHAnsi" w:cstheme="minorHAnsi"/>
          <w:sz w:val="24"/>
          <w:szCs w:val="24"/>
        </w:rPr>
      </w:pPr>
    </w:p>
    <w:p w14:paraId="04C6033C" w14:textId="77777777" w:rsidR="00A86515" w:rsidRPr="003147D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3B76B624" w14:textId="77777777" w:rsidR="00A86515" w:rsidRPr="003147D5" w:rsidRDefault="00A86515" w:rsidP="00A86515">
      <w:pPr>
        <w:spacing w:before="0" w:after="0"/>
        <w:jc w:val="both"/>
        <w:rPr>
          <w:rFonts w:asciiTheme="minorHAnsi" w:hAnsiTheme="minorHAnsi" w:cstheme="minorHAnsi"/>
          <w:sz w:val="24"/>
          <w:szCs w:val="24"/>
        </w:rPr>
      </w:pPr>
    </w:p>
    <w:p w14:paraId="54365666" w14:textId="77777777" w:rsidR="00A8651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Default="006867DA" w:rsidP="00A86515">
      <w:pPr>
        <w:spacing w:before="0" w:after="0"/>
        <w:jc w:val="both"/>
        <w:rPr>
          <w:rFonts w:asciiTheme="minorHAnsi" w:hAnsiTheme="minorHAnsi" w:cstheme="minorHAnsi"/>
          <w:sz w:val="24"/>
          <w:szCs w:val="24"/>
        </w:rPr>
      </w:pPr>
    </w:p>
    <w:p w14:paraId="4C34CB2D" w14:textId="77777777"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 potenţial beneficiar poate depune mai multe cereri de finanţare.</w:t>
      </w:r>
    </w:p>
    <w:p w14:paraId="20635025" w14:textId="77777777"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PR S</w:t>
      </w:r>
      <w:r>
        <w:rPr>
          <w:rFonts w:asciiTheme="minorHAnsi" w:eastAsia="SimSun" w:hAnsiTheme="minorHAnsi" w:cstheme="minorHAnsi"/>
          <w:bCs/>
          <w:sz w:val="24"/>
          <w:szCs w:val="24"/>
        </w:rPr>
        <w:t>ud-</w:t>
      </w:r>
      <w:r w:rsidRPr="003147D5">
        <w:rPr>
          <w:rFonts w:asciiTheme="minorHAnsi" w:eastAsia="SimSun" w:hAnsiTheme="minorHAnsi" w:cstheme="minorHAnsi"/>
          <w:bCs/>
          <w:sz w:val="24"/>
          <w:szCs w:val="24"/>
        </w:rPr>
        <w:t>E</w:t>
      </w:r>
      <w:r>
        <w:rPr>
          <w:rFonts w:asciiTheme="minorHAnsi" w:eastAsia="SimSun" w:hAnsiTheme="minorHAnsi" w:cstheme="minorHAnsi"/>
          <w:bCs/>
          <w:sz w:val="24"/>
          <w:szCs w:val="24"/>
        </w:rPr>
        <w:t>st</w:t>
      </w:r>
      <w:r w:rsidRPr="003147D5">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p>
    <w:p w14:paraId="1D066A45" w14:textId="2D854725" w:rsidR="006867DA" w:rsidRPr="00E356C2" w:rsidRDefault="006867DA" w:rsidP="006867D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informarea corectă a potențialilor solicitanți, AM PR Sud</w:t>
      </w:r>
      <w:r>
        <w:rPr>
          <w:rFonts w:asciiTheme="minorHAnsi" w:hAnsiTheme="minorHAnsi" w:cstheme="minorHAnsi"/>
          <w:sz w:val="24"/>
          <w:szCs w:val="24"/>
        </w:rPr>
        <w:t>-</w:t>
      </w:r>
      <w:r w:rsidRPr="003147D5">
        <w:rPr>
          <w:rFonts w:asciiTheme="minorHAnsi" w:hAnsiTheme="minorHAnsi" w:cstheme="minorHAnsi"/>
          <w:sz w:val="24"/>
          <w:szCs w:val="24"/>
        </w:rPr>
        <w:t>Est va publica lunar pe site-ul programului situația proiectelor depuse</w:t>
      </w:r>
      <w:r w:rsidR="002719E2">
        <w:rPr>
          <w:rFonts w:asciiTheme="minorHAnsi" w:hAnsiTheme="minorHAnsi" w:cstheme="minorHAnsi"/>
          <w:sz w:val="24"/>
          <w:szCs w:val="24"/>
        </w:rPr>
        <w:t>,</w:t>
      </w:r>
      <w:r w:rsidRPr="003147D5">
        <w:rPr>
          <w:rFonts w:asciiTheme="minorHAnsi" w:hAnsiTheme="minorHAnsi" w:cstheme="minorHAnsi"/>
          <w:sz w:val="24"/>
          <w:szCs w:val="24"/>
        </w:rPr>
        <w:t xml:space="preserve"> precum și gradul de acoperire al alocării financiare </w:t>
      </w:r>
      <w:r w:rsidRPr="00E356C2">
        <w:rPr>
          <w:rFonts w:asciiTheme="minorHAnsi" w:hAnsiTheme="minorHAnsi" w:cstheme="minorHAnsi"/>
          <w:sz w:val="24"/>
          <w:szCs w:val="24"/>
        </w:rPr>
        <w:t xml:space="preserve">disponibile. </w:t>
      </w:r>
    </w:p>
    <w:p w14:paraId="1A278FD7"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81" w:name="_Hlk100144350"/>
    </w:p>
    <w:p w14:paraId="7AC5FC79"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3147D5">
        <w:rPr>
          <w:rFonts w:asciiTheme="minorHAnsi" w:eastAsia="Times New Roman" w:hAnsiTheme="minorHAnsi" w:cstheme="minorHAnsi"/>
          <w:b/>
          <w:sz w:val="24"/>
          <w:szCs w:val="24"/>
        </w:rPr>
        <w:t>Redepunerea proiectelor</w:t>
      </w:r>
    </w:p>
    <w:p w14:paraId="1873B834"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În cadrul acestui apel, proiectele </w:t>
      </w:r>
      <w:r w:rsidRPr="00F00E47">
        <w:rPr>
          <w:rFonts w:asciiTheme="minorHAnsi" w:eastAsia="Times New Roman" w:hAnsiTheme="minorHAnsi" w:cstheme="minorHAnsi"/>
          <w:bCs/>
          <w:sz w:val="24"/>
          <w:szCs w:val="24"/>
        </w:rPr>
        <w:t>respinse sau retrase</w:t>
      </w:r>
      <w:r w:rsidRPr="003147D5">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2A6E5B50"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Toate proiectele redepuse sunt considerate, din punct de vedere procedural, cereri de finanțare nou-depuse.</w:t>
      </w:r>
    </w:p>
    <w:bookmarkEnd w:id="81"/>
    <w:p w14:paraId="7172625F" w14:textId="77777777" w:rsidR="006867DA" w:rsidRPr="003147D5" w:rsidRDefault="006867DA" w:rsidP="00A86515">
      <w:pPr>
        <w:spacing w:before="0" w:after="0"/>
        <w:jc w:val="both"/>
        <w:rPr>
          <w:rFonts w:asciiTheme="minorHAnsi" w:hAnsiTheme="minorHAnsi" w:cstheme="minorHAnsi"/>
          <w:sz w:val="24"/>
          <w:szCs w:val="24"/>
        </w:rPr>
      </w:pPr>
    </w:p>
    <w:p w14:paraId="420891D8" w14:textId="3133FEFD" w:rsidR="00A86515" w:rsidRPr="0007627B" w:rsidRDefault="00A86515" w:rsidP="004B7657">
      <w:pPr>
        <w:pStyle w:val="Heading1"/>
        <w:numPr>
          <w:ilvl w:val="0"/>
          <w:numId w:val="53"/>
        </w:numPr>
      </w:pPr>
      <w:bookmarkStart w:id="82" w:name="_Toc137037277"/>
      <w:r w:rsidRPr="0007627B">
        <w:t>CONDIŢII DE ELIGIBILITATE</w:t>
      </w:r>
      <w:bookmarkEnd w:id="82"/>
    </w:p>
    <w:p w14:paraId="13891999" w14:textId="73769FF1" w:rsidR="00A86515" w:rsidRDefault="00A86515" w:rsidP="00735675">
      <w:pPr>
        <w:pStyle w:val="Heading2"/>
        <w:numPr>
          <w:ilvl w:val="1"/>
          <w:numId w:val="53"/>
        </w:numPr>
      </w:pPr>
      <w:bookmarkStart w:id="83" w:name="_Toc137037278"/>
      <w:r w:rsidRPr="0007627B">
        <w:t>Eligibilitatea solicitanţilor şi partenerilor</w:t>
      </w:r>
      <w:bookmarkEnd w:id="83"/>
      <w:r w:rsidRPr="0007627B">
        <w:t xml:space="preserve"> </w:t>
      </w:r>
    </w:p>
    <w:p w14:paraId="25BB07C8" w14:textId="77777777" w:rsidR="00427BEC" w:rsidRPr="004636D7" w:rsidRDefault="00427BEC" w:rsidP="00427BEC">
      <w:pPr>
        <w:autoSpaceDN w:val="0"/>
        <w:spacing w:before="0" w:after="0"/>
        <w:jc w:val="both"/>
        <w:rPr>
          <w:rFonts w:asciiTheme="minorHAnsi" w:eastAsia="Times New Roman" w:hAnsiTheme="minorHAnsi" w:cstheme="minorHAnsi"/>
          <w:iCs/>
          <w:sz w:val="24"/>
          <w:szCs w:val="24"/>
        </w:rPr>
      </w:pPr>
      <w:r w:rsidRPr="004636D7">
        <w:rPr>
          <w:rFonts w:asciiTheme="minorHAnsi" w:eastAsia="Times New Roman" w:hAnsiTheme="minorHAnsi" w:cstheme="minorHAnsi"/>
          <w:iCs/>
          <w:sz w:val="24"/>
          <w:szCs w:val="24"/>
        </w:rPr>
        <w:t>Criteriile de eligibilitate trebuie respectate de c</w:t>
      </w:r>
      <w:r w:rsidRPr="004636D7">
        <w:rPr>
          <w:rFonts w:asciiTheme="minorHAnsi" w:eastAsia="Times New Roman" w:hAnsiTheme="minorHAnsi" w:cstheme="minorHAnsi"/>
          <w:sz w:val="24"/>
          <w:szCs w:val="24"/>
        </w:rPr>
        <w:t>ă</w:t>
      </w:r>
      <w:r w:rsidRPr="004636D7">
        <w:rPr>
          <w:rFonts w:asciiTheme="minorHAnsi" w:eastAsia="Times New Roman" w:hAnsiTheme="minorHAnsi" w:cstheme="minorHAnsi"/>
          <w:iCs/>
          <w:sz w:val="24"/>
          <w:szCs w:val="24"/>
        </w:rPr>
        <w:t xml:space="preserve">tre solicitant începând cu data depunerii cererii de finanţare, pe tot parcursul procesului de evaluare, selecție și contractare, </w:t>
      </w:r>
      <w:r>
        <w:rPr>
          <w:rFonts w:asciiTheme="minorHAnsi" w:eastAsia="Times New Roman" w:hAnsiTheme="minorHAnsi" w:cstheme="minorHAnsi"/>
          <w:iCs/>
          <w:sz w:val="24"/>
          <w:szCs w:val="24"/>
        </w:rPr>
        <w:t xml:space="preserve">în perioada de implementare, </w:t>
      </w:r>
      <w:r w:rsidRPr="004636D7">
        <w:rPr>
          <w:rFonts w:asciiTheme="minorHAnsi" w:eastAsia="Times New Roman" w:hAnsiTheme="minorHAnsi" w:cstheme="minorHAnsi"/>
          <w:iCs/>
          <w:sz w:val="24"/>
          <w:szCs w:val="24"/>
        </w:rPr>
        <w:t>precum și pe perioada de durabilitate a contractelor de finanțare, în condițiile stipulate de acestea.</w:t>
      </w:r>
    </w:p>
    <w:p w14:paraId="3E514BAD" w14:textId="31A13125" w:rsidR="00427BEC" w:rsidRPr="00427BEC" w:rsidRDefault="00427BEC" w:rsidP="00427BEC">
      <w:pPr>
        <w:autoSpaceDN w:val="0"/>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Pentru aplicarea și obținerea finanțării în cadrul PR SE 2021-2027, solicitantul, proiectul și componentele acestuia trebuie să respecte toate criteriile de eligibilitate mai jos menționate. </w:t>
      </w:r>
    </w:p>
    <w:p w14:paraId="20724702" w14:textId="0FE728D8" w:rsidR="00427BEC" w:rsidRPr="004636D7" w:rsidRDefault="00427BEC" w:rsidP="00427BEC">
      <w:pPr>
        <w:autoSpaceDN w:val="0"/>
        <w:spacing w:before="0" w:after="0"/>
        <w:jc w:val="both"/>
        <w:rPr>
          <w:rFonts w:asciiTheme="minorHAnsi" w:eastAsia="Times New Roman" w:hAnsiTheme="minorHAnsi" w:cstheme="minorHAnsi"/>
          <w:sz w:val="24"/>
          <w:szCs w:val="24"/>
          <w:lang w:val="en-GB"/>
        </w:rPr>
      </w:pPr>
      <w:r w:rsidRPr="004636D7">
        <w:rPr>
          <w:rFonts w:asciiTheme="minorHAnsi" w:eastAsia="Times New Roman" w:hAnsiTheme="minorHAnsi" w:cstheme="minorHAnsi"/>
          <w:sz w:val="24"/>
          <w:szCs w:val="24"/>
          <w:lang w:val="en-GB"/>
        </w:rPr>
        <w:t>În cadrul subsec</w:t>
      </w:r>
      <w:r>
        <w:rPr>
          <w:rFonts w:asciiTheme="minorHAnsi" w:eastAsia="Times New Roman" w:hAnsiTheme="minorHAnsi" w:cstheme="minorHAnsi"/>
          <w:sz w:val="24"/>
          <w:szCs w:val="24"/>
          <w:lang w:val="en-GB"/>
        </w:rPr>
        <w:t>ț</w:t>
      </w:r>
      <w:r w:rsidRPr="004636D7">
        <w:rPr>
          <w:rFonts w:asciiTheme="minorHAnsi" w:eastAsia="Times New Roman" w:hAnsiTheme="minorHAnsi" w:cstheme="minorHAnsi"/>
          <w:sz w:val="24"/>
          <w:szCs w:val="24"/>
          <w:lang w:val="en-GB"/>
        </w:rPr>
        <w:t>iunilor următoare sunt prezentate criteriile de eligibilitate şi selectie aplicabile prezentului apel de proiecte.</w:t>
      </w:r>
    </w:p>
    <w:p w14:paraId="5B1AE3C7" w14:textId="77777777" w:rsidR="00427BEC" w:rsidRPr="007A3D34" w:rsidRDefault="00427BEC" w:rsidP="00427BEC">
      <w:pPr>
        <w:autoSpaceDN w:val="0"/>
        <w:spacing w:before="0" w:after="0"/>
        <w:jc w:val="both"/>
        <w:rPr>
          <w:rFonts w:ascii="Calibri" w:eastAsia="Times New Roman" w:hAnsi="Calibri"/>
          <w:sz w:val="24"/>
          <w:szCs w:val="24"/>
        </w:rPr>
      </w:pPr>
      <w:r w:rsidRPr="004636D7">
        <w:rPr>
          <w:rFonts w:asciiTheme="minorHAnsi" w:eastAsia="Times New Roman" w:hAnsiTheme="minorHAnsi" w:cstheme="minorHAnsi"/>
          <w:sz w:val="24"/>
          <w:szCs w:val="24"/>
        </w:rPr>
        <w:t xml:space="preserve">Solicitantul eligibil, în sensul prezentului ghid, reprezintă entitatea care îndeplineşte cumulativ criteriile </w:t>
      </w:r>
      <w:r w:rsidRPr="007A3D34">
        <w:rPr>
          <w:rFonts w:ascii="Calibri" w:eastAsia="Times New Roman" w:hAnsi="Calibri"/>
          <w:sz w:val="24"/>
          <w:szCs w:val="24"/>
        </w:rPr>
        <w:t>enumerate și prezentate în cadrul prezentei secțiuni.</w:t>
      </w:r>
    </w:p>
    <w:p w14:paraId="1DFD1B31" w14:textId="77777777" w:rsidR="00427BEC" w:rsidRPr="007A3D34" w:rsidRDefault="00427BEC" w:rsidP="00427BEC">
      <w:pPr>
        <w:rPr>
          <w:rFonts w:ascii="Calibri" w:hAnsi="Calibri"/>
        </w:rPr>
      </w:pPr>
    </w:p>
    <w:p w14:paraId="0DA7C67D" w14:textId="6662AF01" w:rsidR="0007627B" w:rsidRPr="007A3D34" w:rsidRDefault="006F4663" w:rsidP="006F4663">
      <w:pPr>
        <w:pStyle w:val="Heading3"/>
        <w:numPr>
          <w:ilvl w:val="0"/>
          <w:numId w:val="0"/>
        </w:numPr>
        <w:ind w:left="720" w:hanging="720"/>
        <w:rPr>
          <w:rFonts w:cs="Calibri"/>
          <w:i w:val="0"/>
        </w:rPr>
      </w:pPr>
      <w:bookmarkStart w:id="84" w:name="_Toc137037279"/>
      <w:r>
        <w:rPr>
          <w:rFonts w:cs="Calibri"/>
          <w:i w:val="0"/>
        </w:rPr>
        <w:t xml:space="preserve">5.1.1. </w:t>
      </w:r>
      <w:r w:rsidR="0007627B" w:rsidRPr="007A3D34">
        <w:rPr>
          <w:rFonts w:cs="Calibri"/>
          <w:i w:val="0"/>
        </w:rPr>
        <w:t>Cerințe privind eli</w:t>
      </w:r>
      <w:r w:rsidR="000E3380" w:rsidRPr="007A3D34">
        <w:rPr>
          <w:rFonts w:cs="Calibri"/>
          <w:i w:val="0"/>
        </w:rPr>
        <w:t>gib</w:t>
      </w:r>
      <w:r w:rsidR="0007627B" w:rsidRPr="007A3D34">
        <w:rPr>
          <w:rFonts w:cs="Calibri"/>
          <w:i w:val="0"/>
        </w:rPr>
        <w:t>ilitatea solicitanților și partenerilor</w:t>
      </w:r>
      <w:bookmarkEnd w:id="84"/>
    </w:p>
    <w:p w14:paraId="5BF45787" w14:textId="77777777" w:rsidR="001868B7" w:rsidRPr="007A3D34" w:rsidRDefault="001868B7" w:rsidP="001868B7">
      <w:pPr>
        <w:spacing w:before="0" w:after="0" w:line="256" w:lineRule="auto"/>
        <w:jc w:val="both"/>
        <w:rPr>
          <w:rFonts w:ascii="Calibri" w:hAnsi="Calibri"/>
          <w:sz w:val="24"/>
          <w:szCs w:val="24"/>
          <w:lang w:val="en-GB"/>
        </w:rPr>
      </w:pPr>
    </w:p>
    <w:p w14:paraId="71006A95" w14:textId="3092547D" w:rsidR="00377879" w:rsidRPr="007A3D34" w:rsidRDefault="00377879" w:rsidP="00377879">
      <w:pPr>
        <w:spacing w:before="0" w:after="0" w:line="259" w:lineRule="auto"/>
        <w:jc w:val="both"/>
        <w:rPr>
          <w:rFonts w:ascii="Calibri" w:hAnsi="Calibri"/>
          <w:sz w:val="24"/>
          <w:szCs w:val="24"/>
          <w:lang w:val="en-GB"/>
        </w:rPr>
      </w:pPr>
      <w:bookmarkStart w:id="85" w:name="_Hlk117769416"/>
      <w:r w:rsidRPr="007A3D34">
        <w:rPr>
          <w:rFonts w:ascii="Calibri" w:eastAsia="Times New Roman" w:hAnsi="Calibri"/>
          <w:b/>
          <w:sz w:val="24"/>
          <w:szCs w:val="24"/>
          <w:lang w:val="en-GB"/>
        </w:rPr>
        <w:lastRenderedPageBreak/>
        <w:t>A.</w:t>
      </w:r>
      <w:r w:rsidR="006F4663">
        <w:rPr>
          <w:rFonts w:ascii="Calibri" w:eastAsia="Times New Roman" w:hAnsi="Calibri"/>
          <w:b/>
          <w:sz w:val="24"/>
          <w:szCs w:val="24"/>
          <w:lang w:val="en-GB"/>
        </w:rPr>
        <w:t>1</w:t>
      </w:r>
      <w:r w:rsidRPr="007A3D34">
        <w:rPr>
          <w:rFonts w:ascii="Calibri" w:eastAsia="Times New Roman" w:hAnsi="Calibri"/>
          <w:b/>
          <w:sz w:val="24"/>
          <w:szCs w:val="24"/>
          <w:lang w:val="en-GB"/>
        </w:rPr>
        <w:t xml:space="preserve"> </w:t>
      </w:r>
      <w:r w:rsidRPr="007A3D34">
        <w:rPr>
          <w:rFonts w:ascii="Calibri" w:hAnsi="Calibri"/>
          <w:b/>
          <w:bCs/>
          <w:sz w:val="24"/>
          <w:szCs w:val="24"/>
          <w:lang w:val="en-GB"/>
        </w:rPr>
        <w:t>Solicitantul/Membrii parteneriatului, precum și reprezentanții legali ai acestora, care îşi exercita atribuțiile de drept, îndeplinesc, condițiile de eligibilitate, respectiv nu se încadrează în situațiile de excludere (la depunerea cererii de finanțare si in etapa contractuală) prezentate în Declarația unică</w:t>
      </w:r>
    </w:p>
    <w:p w14:paraId="3805BFC7" w14:textId="77777777" w:rsidR="00377879" w:rsidRPr="007A3D34" w:rsidRDefault="00377879" w:rsidP="00377879">
      <w:pPr>
        <w:spacing w:before="0" w:after="0" w:line="259" w:lineRule="auto"/>
        <w:jc w:val="both"/>
        <w:rPr>
          <w:rFonts w:ascii="Calibri" w:hAnsi="Calibri"/>
          <w:sz w:val="24"/>
          <w:szCs w:val="24"/>
          <w:lang w:val="en-GB"/>
        </w:rPr>
      </w:pPr>
    </w:p>
    <w:p w14:paraId="56DC0076" w14:textId="0B4CD544" w:rsidR="001868B7" w:rsidRPr="001868B7" w:rsidRDefault="00377879" w:rsidP="00377879">
      <w:pPr>
        <w:spacing w:before="0" w:after="0" w:line="259" w:lineRule="auto"/>
        <w:jc w:val="both"/>
        <w:rPr>
          <w:rFonts w:ascii="Calibri" w:hAnsi="Calibri"/>
          <w:sz w:val="24"/>
          <w:szCs w:val="24"/>
          <w:lang w:val="en-GB"/>
        </w:rPr>
      </w:pPr>
      <w:r w:rsidRPr="00377879">
        <w:rPr>
          <w:rFonts w:ascii="Calibri" w:hAnsi="Calibri"/>
          <w:sz w:val="24"/>
          <w:szCs w:val="24"/>
          <w:lang w:val="en-GB"/>
        </w:rPr>
        <w:t xml:space="preserve">Pentru completarea cererii de finanțare se va utiliza modelul de </w:t>
      </w:r>
      <w:r w:rsidRPr="00377879">
        <w:rPr>
          <w:rFonts w:ascii="Calibri" w:hAnsi="Calibri"/>
          <w:i/>
          <w:sz w:val="24"/>
          <w:szCs w:val="24"/>
          <w:lang w:val="en-GB"/>
        </w:rPr>
        <w:t>Declarație unică</w:t>
      </w:r>
      <w:r w:rsidRPr="00377879">
        <w:rPr>
          <w:rFonts w:ascii="Calibri" w:hAnsi="Calibri"/>
          <w:sz w:val="24"/>
          <w:szCs w:val="24"/>
          <w:lang w:val="en-GB"/>
        </w:rPr>
        <w:t>,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510A9B70" w14:textId="77777777" w:rsidR="001868B7" w:rsidRPr="001868B7" w:rsidRDefault="001868B7" w:rsidP="001868B7">
      <w:pPr>
        <w:spacing w:before="0" w:after="0" w:line="256" w:lineRule="auto"/>
        <w:ind w:left="720"/>
        <w:jc w:val="both"/>
        <w:rPr>
          <w:rFonts w:ascii="Calibri" w:hAnsi="Calibri"/>
          <w:b/>
          <w:bCs/>
          <w:sz w:val="24"/>
          <w:szCs w:val="24"/>
          <w:lang w:val="en-GB"/>
        </w:rPr>
      </w:pPr>
    </w:p>
    <w:p w14:paraId="4BC3BF98" w14:textId="7BF48529" w:rsidR="00377879" w:rsidRPr="00377879" w:rsidRDefault="00377879" w:rsidP="00377879">
      <w:pPr>
        <w:spacing w:before="0" w:after="0" w:line="259" w:lineRule="auto"/>
        <w:jc w:val="both"/>
        <w:rPr>
          <w:rFonts w:ascii="Calibri" w:hAnsi="Calibri"/>
          <w:b/>
          <w:bCs/>
          <w:sz w:val="24"/>
          <w:szCs w:val="24"/>
          <w:lang w:val="en-GB"/>
        </w:rPr>
      </w:pPr>
      <w:bookmarkStart w:id="86" w:name="_Toc498693693"/>
      <w:bookmarkEnd w:id="85"/>
      <w:r w:rsidRPr="00377879">
        <w:rPr>
          <w:rFonts w:ascii="Calibri" w:hAnsi="Calibri"/>
          <w:b/>
          <w:bCs/>
          <w:sz w:val="24"/>
          <w:szCs w:val="24"/>
          <w:lang w:val="en-GB"/>
        </w:rPr>
        <w:t>A.</w:t>
      </w:r>
      <w:r w:rsidR="006F4663">
        <w:rPr>
          <w:rFonts w:ascii="Calibri" w:hAnsi="Calibri"/>
          <w:b/>
          <w:bCs/>
          <w:sz w:val="24"/>
          <w:szCs w:val="24"/>
          <w:lang w:val="en-GB"/>
        </w:rPr>
        <w:t>2</w:t>
      </w:r>
      <w:r w:rsidRPr="00377879">
        <w:rPr>
          <w:rFonts w:ascii="Calibri" w:hAnsi="Calibri"/>
          <w:b/>
          <w:bCs/>
          <w:sz w:val="24"/>
          <w:szCs w:val="24"/>
          <w:lang w:val="en-GB"/>
        </w:rPr>
        <w:t xml:space="preserve"> Drepturi </w:t>
      </w:r>
      <w:r w:rsidR="00A55789" w:rsidRPr="008F55D4">
        <w:rPr>
          <w:rFonts w:ascii="Calibri" w:hAnsi="Calibri"/>
          <w:b/>
          <w:bCs/>
          <w:sz w:val="24"/>
          <w:szCs w:val="24"/>
          <w:lang w:val="en-GB"/>
        </w:rPr>
        <w:t>reale</w:t>
      </w:r>
      <w:r w:rsidR="00A55789">
        <w:rPr>
          <w:rFonts w:ascii="Calibri" w:hAnsi="Calibri"/>
          <w:b/>
          <w:bCs/>
          <w:sz w:val="24"/>
          <w:szCs w:val="24"/>
          <w:lang w:val="en-GB"/>
        </w:rPr>
        <w:t xml:space="preserve"> </w:t>
      </w:r>
      <w:r w:rsidRPr="00377879">
        <w:rPr>
          <w:rFonts w:ascii="Calibri" w:hAnsi="Calibri"/>
          <w:b/>
          <w:bCs/>
          <w:sz w:val="24"/>
          <w:szCs w:val="24"/>
          <w:lang w:val="en-GB"/>
        </w:rPr>
        <w:t>asupra imobilului (clădire și teren),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w:t>
      </w:r>
    </w:p>
    <w:p w14:paraId="2F9A03AF" w14:textId="77777777" w:rsidR="00377879" w:rsidRPr="00377879" w:rsidRDefault="00377879" w:rsidP="00377879">
      <w:pPr>
        <w:spacing w:before="0" w:after="0" w:line="259" w:lineRule="auto"/>
        <w:jc w:val="both"/>
        <w:rPr>
          <w:rFonts w:ascii="Calibri" w:hAnsi="Calibri"/>
          <w:b/>
          <w:bCs/>
          <w:sz w:val="24"/>
          <w:szCs w:val="24"/>
          <w:lang w:val="en-GB"/>
        </w:rPr>
      </w:pPr>
    </w:p>
    <w:p w14:paraId="428C25C5" w14:textId="2510CBFA" w:rsidR="00377879" w:rsidRPr="00377879" w:rsidRDefault="00377879" w:rsidP="00377879">
      <w:pPr>
        <w:spacing w:before="0" w:after="0" w:line="259" w:lineRule="auto"/>
        <w:jc w:val="both"/>
        <w:rPr>
          <w:rFonts w:ascii="Calibri" w:eastAsia="Times New Roman" w:hAnsi="Calibri"/>
          <w:sz w:val="24"/>
          <w:szCs w:val="24"/>
          <w:lang w:val="en-GB"/>
        </w:rPr>
      </w:pPr>
      <w:r w:rsidRPr="00377879">
        <w:rPr>
          <w:rFonts w:ascii="Calibri" w:eastAsia="Times New Roman" w:hAnsi="Calibri"/>
          <w:sz w:val="24"/>
          <w:szCs w:val="24"/>
          <w:lang w:val="en-GB"/>
        </w:rPr>
        <w:t xml:space="preserve">Solicitantul la finanțare trebuie să demonstreze existența </w:t>
      </w:r>
      <w:r w:rsidR="007A3D34">
        <w:rPr>
          <w:rFonts w:ascii="Calibri" w:eastAsia="Times New Roman" w:hAnsi="Calibri"/>
          <w:sz w:val="24"/>
          <w:szCs w:val="24"/>
          <w:lang w:val="en-GB"/>
        </w:rPr>
        <w:t xml:space="preserve">unui </w:t>
      </w:r>
      <w:r w:rsidRPr="00377879">
        <w:rPr>
          <w:rFonts w:ascii="Calibri" w:eastAsia="Times New Roman" w:hAnsi="Calibri"/>
          <w:sz w:val="24"/>
          <w:szCs w:val="24"/>
          <w:lang w:val="en-GB"/>
        </w:rPr>
        <w:t>drept real asupra imobilului pe care se propune a se realiza investiția în cadrul cererii de finanțare, conform legislației în vigoare</w:t>
      </w:r>
      <w:r w:rsidRPr="00377879">
        <w:rPr>
          <w:rFonts w:ascii="Calibri" w:eastAsia="Times New Roman" w:hAnsi="Calibri"/>
          <w:sz w:val="24"/>
          <w:szCs w:val="24"/>
          <w:vertAlign w:val="superscript"/>
          <w:lang w:val="en-GB"/>
        </w:rPr>
        <w:footnoteReference w:id="1"/>
      </w:r>
      <w:r w:rsidRPr="00377879">
        <w:rPr>
          <w:rFonts w:ascii="Calibri" w:eastAsia="Times New Roman" w:hAnsi="Calibri"/>
          <w:sz w:val="24"/>
          <w:szCs w:val="24"/>
          <w:lang w:val="en-GB"/>
        </w:rPr>
        <w:t>.  Prin imobil obiect al proiectului se înţelege terenul şi clădirea ce fac obiectul proiectului.</w:t>
      </w:r>
    </w:p>
    <w:p w14:paraId="1591BE33" w14:textId="7553C900" w:rsidR="00377879" w:rsidRPr="00377879" w:rsidRDefault="00377879" w:rsidP="00377879">
      <w:pPr>
        <w:spacing w:before="0" w:after="0" w:line="259" w:lineRule="auto"/>
        <w:jc w:val="both"/>
        <w:rPr>
          <w:rFonts w:ascii="Calibri" w:eastAsia="Times New Roman" w:hAnsi="Calibri"/>
          <w:sz w:val="24"/>
          <w:szCs w:val="24"/>
          <w:lang w:val="en-GB"/>
        </w:rPr>
      </w:pPr>
      <w:r w:rsidRPr="00377879">
        <w:rPr>
          <w:rFonts w:ascii="Calibri" w:eastAsia="Times New Roman" w:hAnsi="Calibri"/>
          <w:sz w:val="24"/>
          <w:szCs w:val="24"/>
          <w:lang w:val="en-GB"/>
        </w:rPr>
        <w:t xml:space="preserve">Se acceptă înscrierea provizorie în cartea funciară doar a dreptului de proprietate, cu condiția depunerii până la etapa de etapa de de contractare a unui extras de carte funciară cu înscrierea definitivă a dreptului de proprietate, asupra imobilului.  </w:t>
      </w:r>
    </w:p>
    <w:p w14:paraId="133A76E2" w14:textId="1E3ECDD1" w:rsidR="00377879" w:rsidRDefault="00377879" w:rsidP="00377879">
      <w:pPr>
        <w:spacing w:before="0" w:after="0" w:line="259" w:lineRule="auto"/>
        <w:jc w:val="both"/>
        <w:rPr>
          <w:rFonts w:ascii="Calibri" w:eastAsia="Times New Roman" w:hAnsi="Calibri"/>
          <w:sz w:val="24"/>
          <w:szCs w:val="24"/>
          <w:lang w:val="en-GB"/>
        </w:rPr>
      </w:pPr>
      <w:r w:rsidRPr="00377879">
        <w:rPr>
          <w:rFonts w:ascii="Calibri" w:eastAsia="Times New Roman" w:hAnsi="Calibri"/>
          <w:sz w:val="24"/>
          <w:szCs w:val="24"/>
          <w:lang w:val="en-GB"/>
        </w:rPr>
        <w:t>Nu se acceptă înscrierea provizorie a celorlalte drepturi reale.</w:t>
      </w:r>
    </w:p>
    <w:p w14:paraId="6A6A9015" w14:textId="15266892" w:rsidR="00823ACA" w:rsidRDefault="00823ACA" w:rsidP="00377879">
      <w:pPr>
        <w:spacing w:before="0" w:after="0" w:line="259" w:lineRule="auto"/>
        <w:jc w:val="both"/>
        <w:rPr>
          <w:rFonts w:ascii="Calibri" w:eastAsia="Times New Roman" w:hAnsi="Calibri"/>
          <w:sz w:val="24"/>
          <w:szCs w:val="24"/>
          <w:lang w:val="en-GB"/>
        </w:rPr>
      </w:pPr>
    </w:p>
    <w:p w14:paraId="7D8674F0" w14:textId="0268FEEA" w:rsidR="00823ACA" w:rsidRPr="00377879" w:rsidRDefault="00823ACA" w:rsidP="00377879">
      <w:pPr>
        <w:spacing w:before="0" w:after="0" w:line="259" w:lineRule="auto"/>
        <w:jc w:val="both"/>
        <w:rPr>
          <w:rFonts w:ascii="Calibri" w:eastAsia="Times New Roman" w:hAnsi="Calibri"/>
          <w:sz w:val="24"/>
          <w:szCs w:val="24"/>
          <w:lang w:val="en-GB"/>
        </w:rPr>
      </w:pPr>
      <w:r w:rsidRPr="00326CBE">
        <w:rPr>
          <w:rFonts w:ascii="Calibri" w:eastAsia="Times New Roman" w:hAnsi="Calibri"/>
          <w:sz w:val="24"/>
          <w:szCs w:val="24"/>
          <w:lang w:val="en-GB"/>
        </w:rPr>
        <w:t>Pentru toate proiectele de investiții publice, inclusiv pentru cele pentru care nu este necesară obținerea autorizației de construire, solicitantul are obligația, în condițiile și la termenele din Ghidul Solicitantului, în etapa de contractare, respectiv nu mai târziu de semnarea contractului de finanțare, de a face dovada unui drept real fără sarcini asupra bunurilor imobile care fac obiectul cererii de finanțare. În situația în care, în etapa de contractare, beneficiarul nu demonstrează că este titularul dreptului real cererea de finanțare poate fi respin</w:t>
      </w:r>
      <w:r w:rsidR="00E3644C" w:rsidRPr="00326CBE">
        <w:rPr>
          <w:rFonts w:ascii="Calibri" w:eastAsia="Times New Roman" w:hAnsi="Calibri"/>
          <w:sz w:val="24"/>
          <w:szCs w:val="24"/>
          <w:lang w:val="en-GB"/>
        </w:rPr>
        <w:t>să.</w:t>
      </w:r>
    </w:p>
    <w:p w14:paraId="44EF7319" w14:textId="77777777" w:rsidR="00377879" w:rsidRPr="00377879" w:rsidRDefault="00377879" w:rsidP="00377879">
      <w:pPr>
        <w:spacing w:before="0" w:after="0" w:line="259" w:lineRule="auto"/>
        <w:jc w:val="both"/>
        <w:rPr>
          <w:rFonts w:ascii="Calibri" w:eastAsia="Times New Roman" w:hAnsi="Calibri"/>
          <w:bCs/>
          <w:sz w:val="24"/>
          <w:szCs w:val="24"/>
          <w:lang w:val="en-GB"/>
        </w:rPr>
      </w:pPr>
    </w:p>
    <w:p w14:paraId="311F6C5C" w14:textId="44CCB587" w:rsidR="00377879" w:rsidRPr="00377879" w:rsidRDefault="00377879" w:rsidP="00377879">
      <w:pPr>
        <w:spacing w:before="0" w:after="0" w:line="259" w:lineRule="auto"/>
        <w:jc w:val="both"/>
        <w:rPr>
          <w:rFonts w:ascii="Calibri" w:eastAsia="Times New Roman" w:hAnsi="Calibri"/>
          <w:sz w:val="24"/>
          <w:szCs w:val="24"/>
          <w:lang w:val="en-GB"/>
        </w:rPr>
      </w:pPr>
      <w:r w:rsidRPr="00377879">
        <w:rPr>
          <w:rFonts w:ascii="Calibri" w:eastAsia="Times New Roman" w:hAnsi="Calibri"/>
          <w:sz w:val="24"/>
          <w:szCs w:val="24"/>
          <w:lang w:val="en-GB"/>
        </w:rPr>
        <w:t>În extrasul de carte funciară t</w:t>
      </w:r>
      <w:r w:rsidR="00641E90">
        <w:rPr>
          <w:rFonts w:ascii="Calibri" w:eastAsia="Times New Roman" w:hAnsi="Calibri"/>
          <w:sz w:val="24"/>
          <w:szCs w:val="24"/>
          <w:lang w:val="en-GB"/>
        </w:rPr>
        <w:t>r</w:t>
      </w:r>
      <w:r w:rsidRPr="00377879">
        <w:rPr>
          <w:rFonts w:ascii="Calibri" w:eastAsia="Times New Roman" w:hAnsi="Calibri"/>
          <w:sz w:val="24"/>
          <w:szCs w:val="24"/>
          <w:lang w:val="en-GB"/>
        </w:rPr>
        <w:t xml:space="preserve">ebuie înscris dreptul de administrare încă de la depunerea cererii de finanţare. </w:t>
      </w:r>
    </w:p>
    <w:p w14:paraId="1D8CDCF1" w14:textId="77777777" w:rsidR="00377879" w:rsidRPr="00377879" w:rsidRDefault="00377879" w:rsidP="00377879">
      <w:pPr>
        <w:spacing w:before="0" w:after="0" w:line="259" w:lineRule="auto"/>
        <w:jc w:val="both"/>
        <w:rPr>
          <w:rFonts w:ascii="Calibri" w:eastAsia="Times New Roman" w:hAnsi="Calibri"/>
          <w:bCs/>
          <w:sz w:val="24"/>
          <w:szCs w:val="24"/>
          <w:lang w:val="en-GB"/>
        </w:rPr>
      </w:pPr>
    </w:p>
    <w:p w14:paraId="4004C305" w14:textId="77777777" w:rsidR="00377879" w:rsidRPr="00377879" w:rsidRDefault="00377879" w:rsidP="00377879">
      <w:pPr>
        <w:spacing w:before="0" w:after="0" w:line="259" w:lineRule="auto"/>
        <w:jc w:val="both"/>
        <w:rPr>
          <w:rFonts w:ascii="Calibri" w:eastAsia="Times New Roman" w:hAnsi="Calibri"/>
          <w:sz w:val="24"/>
          <w:szCs w:val="24"/>
          <w:lang w:val="en-GB"/>
        </w:rPr>
      </w:pPr>
      <w:r w:rsidRPr="00377879">
        <w:rPr>
          <w:rFonts w:ascii="Calibri" w:eastAsia="Times New Roman" w:hAnsi="Calibri"/>
          <w:bCs/>
          <w:sz w:val="24"/>
          <w:szCs w:val="24"/>
          <w:lang w:val="en-GB"/>
        </w:rPr>
        <w:lastRenderedPageBreak/>
        <w:t>Este obligatorie menţinerea dreptului real asupra imobilului</w:t>
      </w:r>
      <w:r w:rsidRPr="00377879">
        <w:rPr>
          <w:rFonts w:ascii="Calibri" w:eastAsia="Times New Roman" w:hAnsi="Calibri"/>
          <w:sz w:val="24"/>
          <w:szCs w:val="24"/>
          <w:lang w:val="en-GB"/>
        </w:rPr>
        <w:t xml:space="preserve"> pe toată perioada de durabilitate a investiţiei, respectiv perioada de menţinere obligatorie a investiției după finalizarea implementării proiectului (minim 5 (cinci) ani de la efectuarea plății finale).</w:t>
      </w:r>
    </w:p>
    <w:p w14:paraId="11BA7CDF" w14:textId="77777777" w:rsidR="00377879" w:rsidRPr="00377879" w:rsidRDefault="00377879" w:rsidP="00377879">
      <w:pPr>
        <w:spacing w:before="0" w:after="0" w:line="259" w:lineRule="auto"/>
        <w:jc w:val="both"/>
        <w:rPr>
          <w:rFonts w:ascii="Calibri" w:eastAsia="Times New Roman" w:hAnsi="Calibri"/>
          <w:sz w:val="24"/>
          <w:szCs w:val="24"/>
          <w:lang w:val="en-GB"/>
        </w:rPr>
      </w:pPr>
      <w:r w:rsidRPr="00377879">
        <w:rPr>
          <w:rFonts w:ascii="Calibri" w:eastAsia="Times New Roman" w:hAnsi="Calibri"/>
          <w:sz w:val="24"/>
          <w:szCs w:val="24"/>
          <w:lang w:val="en-GB"/>
        </w:rPr>
        <w:t>Prin perioada de implementare a proiectului se înţelege perioada în care se finalizează toate activităţile aferente proiectului.</w:t>
      </w:r>
    </w:p>
    <w:p w14:paraId="3A5539A0" w14:textId="77777777" w:rsidR="00377879" w:rsidRPr="00377879" w:rsidRDefault="00377879" w:rsidP="00377879">
      <w:pPr>
        <w:spacing w:before="0" w:after="0" w:line="259" w:lineRule="auto"/>
        <w:jc w:val="both"/>
        <w:rPr>
          <w:rFonts w:ascii="Calibri" w:eastAsia="Times New Roman" w:hAnsi="Calibri"/>
          <w:b/>
          <w:sz w:val="24"/>
          <w:szCs w:val="24"/>
          <w:lang w:val="en-GB"/>
        </w:rPr>
      </w:pPr>
    </w:p>
    <w:p w14:paraId="729074F5" w14:textId="77777777" w:rsidR="00377879" w:rsidRPr="00377879" w:rsidRDefault="00377879" w:rsidP="00377879">
      <w:pPr>
        <w:spacing w:before="0" w:after="0" w:line="259" w:lineRule="auto"/>
        <w:jc w:val="both"/>
        <w:rPr>
          <w:rFonts w:ascii="Calibri" w:eastAsia="Times New Roman" w:hAnsi="Calibri"/>
          <w:sz w:val="24"/>
          <w:szCs w:val="24"/>
          <w:lang w:val="en-GB"/>
        </w:rPr>
      </w:pPr>
      <w:r w:rsidRPr="00377879">
        <w:rPr>
          <w:rFonts w:ascii="Calibri" w:eastAsia="Times New Roman" w:hAnsi="Calibri"/>
          <w:b/>
          <w:sz w:val="24"/>
          <w:szCs w:val="24"/>
          <w:lang w:val="en-GB"/>
        </w:rPr>
        <w:t>Notă</w:t>
      </w:r>
      <w:r w:rsidRPr="00377879">
        <w:rPr>
          <w:rFonts w:ascii="Calibri" w:eastAsia="Times New Roman" w:hAnsi="Calibri"/>
          <w:bCs/>
          <w:sz w:val="24"/>
          <w:szCs w:val="24"/>
          <w:lang w:val="en-GB"/>
        </w:rPr>
        <w:t>!</w:t>
      </w:r>
      <w:r w:rsidRPr="00377879">
        <w:rPr>
          <w:rFonts w:ascii="Calibri" w:eastAsia="Times New Roman" w:hAnsi="Calibri"/>
          <w:sz w:val="24"/>
          <w:szCs w:val="24"/>
          <w:lang w:val="en-GB"/>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2AE3BFEF" w14:textId="77777777" w:rsidR="00377879" w:rsidRPr="00377879" w:rsidRDefault="00377879" w:rsidP="00377879">
      <w:pPr>
        <w:spacing w:before="0" w:after="0" w:line="259" w:lineRule="auto"/>
        <w:jc w:val="both"/>
        <w:rPr>
          <w:rFonts w:ascii="Calibri" w:hAnsi="Calibri"/>
          <w:sz w:val="24"/>
          <w:szCs w:val="24"/>
          <w:lang w:val="en-GB"/>
        </w:rPr>
      </w:pPr>
    </w:p>
    <w:p w14:paraId="7E470112" w14:textId="77777777" w:rsidR="00377879" w:rsidRPr="00377879" w:rsidRDefault="00377879" w:rsidP="00377879">
      <w:pPr>
        <w:spacing w:before="0" w:after="0" w:line="259" w:lineRule="auto"/>
        <w:jc w:val="both"/>
        <w:rPr>
          <w:rFonts w:ascii="Calibri" w:hAnsi="Calibri"/>
          <w:sz w:val="24"/>
          <w:szCs w:val="24"/>
          <w:lang w:val="en-GB"/>
        </w:rPr>
      </w:pPr>
      <w:r w:rsidRPr="00377879">
        <w:rPr>
          <w:rFonts w:ascii="Calibri" w:hAnsi="Calibri"/>
          <w:sz w:val="24"/>
          <w:szCs w:val="24"/>
          <w:lang w:val="en-GB"/>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377879">
        <w:rPr>
          <w:rFonts w:ascii="Calibri" w:hAnsi="Calibri"/>
          <w:sz w:val="24"/>
          <w:szCs w:val="24"/>
          <w:lang w:val="en-GB" w:eastAsia="x-none"/>
        </w:rPr>
        <w:t xml:space="preserve"> </w:t>
      </w:r>
      <w:r w:rsidRPr="00377879">
        <w:rPr>
          <w:rFonts w:ascii="Calibri" w:hAnsi="Calibri"/>
          <w:sz w:val="24"/>
          <w:szCs w:val="24"/>
          <w:lang w:val="en-GB"/>
        </w:rPr>
        <w:t>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05011A29" w14:textId="77777777" w:rsidR="00377879" w:rsidRPr="00377879" w:rsidRDefault="00377879" w:rsidP="00377879">
      <w:pPr>
        <w:spacing w:before="0" w:after="0" w:line="259" w:lineRule="auto"/>
        <w:jc w:val="both"/>
        <w:rPr>
          <w:rFonts w:ascii="Calibri" w:hAnsi="Calibri"/>
          <w:sz w:val="24"/>
          <w:szCs w:val="24"/>
          <w:lang w:val="en-GB"/>
        </w:rPr>
      </w:pPr>
      <w:r w:rsidRPr="00377879">
        <w:rPr>
          <w:rFonts w:ascii="Calibri" w:hAnsi="Calibri"/>
          <w:sz w:val="24"/>
          <w:szCs w:val="24"/>
          <w:lang w:val="en-GB"/>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după caz.</w:t>
      </w:r>
    </w:p>
    <w:p w14:paraId="16554BDF" w14:textId="77777777" w:rsidR="00377879" w:rsidRPr="00377879" w:rsidRDefault="00377879" w:rsidP="00377879">
      <w:pPr>
        <w:spacing w:before="0" w:after="0" w:line="259" w:lineRule="auto"/>
        <w:jc w:val="both"/>
        <w:rPr>
          <w:rFonts w:ascii="Calibri" w:eastAsia="Times New Roman" w:hAnsi="Calibri"/>
          <w:bCs/>
          <w:sz w:val="24"/>
          <w:szCs w:val="24"/>
          <w:lang w:val="en-GB"/>
        </w:rPr>
      </w:pPr>
    </w:p>
    <w:p w14:paraId="614C6D98" w14:textId="77777777" w:rsidR="00377879" w:rsidRPr="00377879" w:rsidRDefault="00377879" w:rsidP="00377879">
      <w:pPr>
        <w:spacing w:before="0" w:after="0" w:line="259" w:lineRule="auto"/>
        <w:jc w:val="both"/>
        <w:rPr>
          <w:rFonts w:ascii="Calibri" w:eastAsia="Times New Roman" w:hAnsi="Calibri"/>
          <w:bCs/>
          <w:sz w:val="24"/>
          <w:szCs w:val="24"/>
          <w:lang w:val="en-GB"/>
        </w:rPr>
      </w:pPr>
      <w:r w:rsidRPr="00377879">
        <w:rPr>
          <w:rFonts w:ascii="Calibri" w:eastAsia="Times New Roman" w:hAnsi="Calibri"/>
          <w:bCs/>
          <w:sz w:val="24"/>
          <w:szCs w:val="24"/>
          <w:lang w:val="en-GB"/>
        </w:rPr>
        <w:t>Solicitantul deţine dreptul de execuţie a lucrărilor de construcţii asupra imobilului ce face obiectul proiectului, conform legislaţiei în vigoare.</w:t>
      </w:r>
    </w:p>
    <w:p w14:paraId="4C155A47" w14:textId="77777777" w:rsidR="00377879" w:rsidRPr="00377879" w:rsidRDefault="00377879" w:rsidP="00377879">
      <w:pPr>
        <w:spacing w:before="0" w:after="0" w:line="259" w:lineRule="auto"/>
        <w:jc w:val="both"/>
        <w:rPr>
          <w:rFonts w:ascii="Calibri" w:eastAsia="Times New Roman" w:hAnsi="Calibri"/>
          <w:bCs/>
          <w:sz w:val="24"/>
          <w:szCs w:val="24"/>
          <w:lang w:val="en-GB"/>
        </w:rPr>
      </w:pPr>
    </w:p>
    <w:p w14:paraId="6A352B82" w14:textId="77777777" w:rsidR="00377879" w:rsidRPr="00377879" w:rsidRDefault="00377879" w:rsidP="00377879">
      <w:pPr>
        <w:spacing w:before="0" w:after="0" w:line="259" w:lineRule="auto"/>
        <w:jc w:val="both"/>
        <w:rPr>
          <w:rFonts w:ascii="Calibri" w:eastAsia="Times New Roman" w:hAnsi="Calibri"/>
          <w:sz w:val="24"/>
          <w:szCs w:val="24"/>
          <w:lang w:val="en-GB"/>
        </w:rPr>
      </w:pPr>
      <w:r w:rsidRPr="00377879">
        <w:rPr>
          <w:rFonts w:ascii="Calibri" w:eastAsia="Times New Roman" w:hAnsi="Calibri"/>
          <w:b/>
          <w:sz w:val="24"/>
          <w:szCs w:val="24"/>
          <w:lang w:val="en-GB"/>
        </w:rPr>
        <w:t>Notă!</w:t>
      </w:r>
      <w:r w:rsidRPr="00377879">
        <w:rPr>
          <w:rFonts w:ascii="Calibri" w:eastAsia="Times New Roman" w:hAnsi="Calibri"/>
          <w:bCs/>
          <w:sz w:val="24"/>
          <w:szCs w:val="24"/>
          <w:lang w:val="en-GB"/>
        </w:rPr>
        <w:t xml:space="preserve"> </w:t>
      </w:r>
      <w:r w:rsidRPr="00377879">
        <w:rPr>
          <w:rFonts w:ascii="Calibri" w:eastAsia="Times New Roman" w:hAnsi="Calibri"/>
          <w:b/>
          <w:sz w:val="24"/>
          <w:szCs w:val="24"/>
          <w:lang w:val="en-GB"/>
        </w:rPr>
        <w:t xml:space="preserve"> </w:t>
      </w:r>
      <w:r w:rsidRPr="00377879">
        <w:rPr>
          <w:rFonts w:ascii="Calibri" w:eastAsia="Times New Roman" w:hAnsi="Calibri"/>
          <w:sz w:val="24"/>
          <w:szCs w:val="24"/>
          <w:lang w:val="en-GB"/>
        </w:rPr>
        <w:t>Imobilul/imobilele (în conformitate cu prezentul criteriu de eligibilitate) care fac obiectul proiectului, care implică execuţia de lucrări de construcţii, îndeplineşte/ îndeplinesc cumulativ următoarele condiţii:</w:t>
      </w:r>
    </w:p>
    <w:p w14:paraId="14D312A4" w14:textId="77777777" w:rsidR="00377879" w:rsidRPr="00377879" w:rsidRDefault="00377879" w:rsidP="00792285">
      <w:pPr>
        <w:numPr>
          <w:ilvl w:val="0"/>
          <w:numId w:val="28"/>
        </w:numPr>
        <w:spacing w:before="0" w:after="0" w:line="259" w:lineRule="auto"/>
        <w:ind w:hanging="513"/>
        <w:contextualSpacing/>
        <w:jc w:val="both"/>
        <w:rPr>
          <w:rFonts w:ascii="Calibri" w:eastAsia="Times New Roman" w:hAnsi="Calibri"/>
          <w:sz w:val="24"/>
          <w:szCs w:val="24"/>
          <w:lang w:val="en-GB"/>
        </w:rPr>
      </w:pPr>
      <w:r w:rsidRPr="00377879">
        <w:rPr>
          <w:rFonts w:ascii="Calibri" w:eastAsia="Times New Roman" w:hAnsi="Calibri"/>
          <w:sz w:val="24"/>
          <w:szCs w:val="24"/>
          <w:lang w:val="en-GB"/>
        </w:rPr>
        <w:t xml:space="preserve">să fie libere de orice sarcini sau interdicţii ce afectează implementarea operațiunii; </w:t>
      </w:r>
    </w:p>
    <w:p w14:paraId="007ECD16" w14:textId="77777777" w:rsidR="00377879" w:rsidRPr="00377879" w:rsidRDefault="00377879" w:rsidP="00792285">
      <w:pPr>
        <w:numPr>
          <w:ilvl w:val="0"/>
          <w:numId w:val="28"/>
        </w:numPr>
        <w:spacing w:before="0" w:after="0" w:line="259" w:lineRule="auto"/>
        <w:ind w:hanging="513"/>
        <w:contextualSpacing/>
        <w:jc w:val="both"/>
        <w:rPr>
          <w:rFonts w:ascii="Calibri" w:eastAsia="Times New Roman" w:hAnsi="Calibri"/>
          <w:sz w:val="24"/>
          <w:szCs w:val="24"/>
          <w:lang w:val="en-GB"/>
        </w:rPr>
      </w:pPr>
      <w:r w:rsidRPr="00377879">
        <w:rPr>
          <w:rFonts w:ascii="Calibri" w:eastAsia="Times New Roman" w:hAnsi="Calibri"/>
          <w:sz w:val="24"/>
          <w:szCs w:val="24"/>
          <w:lang w:val="en-GB"/>
        </w:rPr>
        <w:t>să nu facă obiectul unor litigii având ca obiect dreptul invocat de către solicitant pentru realizarea proiectului, aflate în curs de soluţionare la instanţele judecătoreşti;</w:t>
      </w:r>
    </w:p>
    <w:p w14:paraId="1B8E7E9D" w14:textId="77777777" w:rsidR="00377879" w:rsidRPr="00377879" w:rsidRDefault="00377879" w:rsidP="00792285">
      <w:pPr>
        <w:numPr>
          <w:ilvl w:val="0"/>
          <w:numId w:val="28"/>
        </w:numPr>
        <w:spacing w:before="0" w:after="0" w:line="259" w:lineRule="auto"/>
        <w:ind w:hanging="513"/>
        <w:contextualSpacing/>
        <w:jc w:val="both"/>
        <w:rPr>
          <w:rFonts w:ascii="Calibri" w:eastAsia="Times New Roman" w:hAnsi="Calibri"/>
          <w:sz w:val="24"/>
          <w:szCs w:val="24"/>
          <w:lang w:val="en-GB"/>
        </w:rPr>
      </w:pPr>
      <w:r w:rsidRPr="00377879">
        <w:rPr>
          <w:rFonts w:ascii="Calibri" w:eastAsia="Times New Roman" w:hAnsi="Calibri"/>
          <w:sz w:val="24"/>
          <w:szCs w:val="24"/>
          <w:lang w:val="en-GB"/>
        </w:rPr>
        <w:t>să nu facă obiectul revendicărilor potrivit unor legi speciale în materie sau dreptului comun.</w:t>
      </w:r>
    </w:p>
    <w:p w14:paraId="449C1AA9" w14:textId="77777777" w:rsidR="00377879" w:rsidRPr="00377879" w:rsidRDefault="00377879" w:rsidP="00377879">
      <w:pPr>
        <w:spacing w:before="0" w:after="0" w:line="259" w:lineRule="auto"/>
        <w:jc w:val="both"/>
        <w:rPr>
          <w:rFonts w:ascii="Calibri" w:eastAsia="Times New Roman" w:hAnsi="Calibri"/>
          <w:sz w:val="24"/>
          <w:szCs w:val="24"/>
          <w:lang w:val="en-GB"/>
        </w:rPr>
      </w:pPr>
      <w:r w:rsidRPr="00377879">
        <w:rPr>
          <w:rFonts w:ascii="Calibri" w:eastAsia="Times New Roman" w:hAnsi="Calibri"/>
          <w:sz w:val="24"/>
          <w:szCs w:val="24"/>
          <w:lang w:val="en-GB"/>
        </w:rPr>
        <w:t xml:space="preserve">Pentru elementele de mai sus, nu vor conduce la respingerea cererii de finanțare din procesul de evaluare, selecție și contractare, acele limite ale dreptului de proprietate care nu sunt </w:t>
      </w:r>
      <w:r w:rsidRPr="00377879">
        <w:rPr>
          <w:rFonts w:ascii="Calibri" w:eastAsia="Times New Roman" w:hAnsi="Calibri"/>
          <w:sz w:val="24"/>
          <w:szCs w:val="24"/>
          <w:lang w:val="en-GB"/>
        </w:rPr>
        <w:lastRenderedPageBreak/>
        <w:t xml:space="preserve">incompatibile cu realizarea activităților proiectului (de ex. servituți legale, servitutea de trecere cu piciorul etc). </w:t>
      </w:r>
    </w:p>
    <w:p w14:paraId="33B7B1A1" w14:textId="77777777" w:rsidR="00377879" w:rsidRPr="00377879" w:rsidRDefault="00377879" w:rsidP="00377879">
      <w:pPr>
        <w:spacing w:before="0" w:after="0" w:line="259" w:lineRule="auto"/>
        <w:jc w:val="both"/>
        <w:rPr>
          <w:rFonts w:ascii="Calibri" w:eastAsia="Times New Roman" w:hAnsi="Calibri"/>
          <w:sz w:val="24"/>
          <w:szCs w:val="24"/>
          <w:lang w:val="en-GB"/>
        </w:rPr>
      </w:pPr>
    </w:p>
    <w:p w14:paraId="292642C2" w14:textId="77777777" w:rsidR="00377879" w:rsidRPr="00377879" w:rsidRDefault="00377879" w:rsidP="00377879">
      <w:pPr>
        <w:spacing w:before="0" w:after="0" w:line="259" w:lineRule="auto"/>
        <w:jc w:val="both"/>
        <w:rPr>
          <w:rFonts w:ascii="Calibri" w:eastAsia="Times New Roman" w:hAnsi="Calibri"/>
          <w:sz w:val="24"/>
          <w:szCs w:val="24"/>
          <w:lang w:val="en-GB"/>
        </w:rPr>
      </w:pPr>
      <w:r w:rsidRPr="00377879">
        <w:rPr>
          <w:rFonts w:ascii="Calibri" w:eastAsia="Times New Roman" w:hAnsi="Calibri"/>
          <w:sz w:val="24"/>
          <w:szCs w:val="24"/>
          <w:lang w:val="en-GB"/>
        </w:rPr>
        <w:t xml:space="preserve">De asemenea, în cadrul acestor apeluri de proiecte, nu se consideră sarcină sau interdicție care afectează implementarea proiectului și care să conducă la respingerea cererii de finanțare din procesul de evaluare, selecție și contractare: </w:t>
      </w:r>
    </w:p>
    <w:p w14:paraId="3BDBDB14" w14:textId="77777777" w:rsidR="00377879" w:rsidRPr="00377879" w:rsidRDefault="00377879" w:rsidP="00792285">
      <w:pPr>
        <w:numPr>
          <w:ilvl w:val="0"/>
          <w:numId w:val="29"/>
        </w:numPr>
        <w:spacing w:before="0" w:after="0" w:line="259" w:lineRule="auto"/>
        <w:contextualSpacing/>
        <w:jc w:val="both"/>
        <w:rPr>
          <w:rFonts w:ascii="Calibri" w:eastAsia="Times New Roman" w:hAnsi="Calibri"/>
          <w:sz w:val="24"/>
          <w:szCs w:val="24"/>
          <w:lang w:val="en-GB"/>
        </w:rPr>
      </w:pPr>
      <w:r w:rsidRPr="00377879">
        <w:rPr>
          <w:rFonts w:ascii="Calibri" w:eastAsia="Times New Roman" w:hAnsi="Calibri"/>
          <w:sz w:val="24"/>
          <w:szCs w:val="24"/>
          <w:lang w:val="en-GB"/>
        </w:rPr>
        <w:t>închirierea/darea în folosință gratuită/concesiunea a unor suprafețe din teren, cu condiția ca respectivele limite ale dreptului de proprietate să nu fie incompatibile cu realizarea activităților/ implementarea proiectului.</w:t>
      </w:r>
    </w:p>
    <w:p w14:paraId="7C70567E" w14:textId="77777777" w:rsidR="00377879" w:rsidRPr="00377879" w:rsidRDefault="00377879" w:rsidP="00377879">
      <w:pPr>
        <w:spacing w:before="0" w:after="0" w:line="259" w:lineRule="auto"/>
        <w:jc w:val="both"/>
        <w:rPr>
          <w:rFonts w:ascii="Calibri" w:eastAsia="Times New Roman" w:hAnsi="Calibri"/>
          <w:sz w:val="24"/>
          <w:szCs w:val="24"/>
          <w:lang w:val="en-GB"/>
        </w:rPr>
      </w:pPr>
    </w:p>
    <w:p w14:paraId="7CB323DE" w14:textId="77777777" w:rsidR="00377879" w:rsidRPr="00377879" w:rsidRDefault="00377879" w:rsidP="00377879">
      <w:pPr>
        <w:spacing w:before="0" w:after="0" w:line="259" w:lineRule="auto"/>
        <w:jc w:val="both"/>
        <w:rPr>
          <w:rFonts w:ascii="Calibri" w:eastAsia="Times New Roman" w:hAnsi="Calibri"/>
          <w:sz w:val="24"/>
          <w:szCs w:val="24"/>
          <w:lang w:val="en-GB"/>
        </w:rPr>
      </w:pPr>
      <w:r w:rsidRPr="00377879">
        <w:rPr>
          <w:rFonts w:ascii="Calibri" w:eastAsia="Times New Roman" w:hAnsi="Calibri"/>
          <w:sz w:val="24"/>
          <w:szCs w:val="24"/>
          <w:lang w:val="en-GB"/>
        </w:rPr>
        <w:t xml:space="preserve">Fiecare caz în parte va fi analizat la nivelul </w:t>
      </w:r>
      <w:bookmarkStart w:id="87" w:name="_Hlk127977970"/>
      <w:r w:rsidRPr="00377879">
        <w:rPr>
          <w:rFonts w:ascii="Calibri" w:eastAsia="Times New Roman" w:hAnsi="Calibri"/>
          <w:sz w:val="24"/>
          <w:szCs w:val="24"/>
          <w:lang w:val="en-GB"/>
        </w:rPr>
        <w:t>AM PR Sud-Est</w:t>
      </w:r>
      <w:bookmarkEnd w:id="87"/>
      <w:r w:rsidRPr="00377879">
        <w:rPr>
          <w:rFonts w:ascii="Calibri" w:eastAsia="Times New Roman" w:hAnsi="Calibri"/>
          <w:sz w:val="24"/>
          <w:szCs w:val="24"/>
          <w:lang w:val="en-GB"/>
        </w:rPr>
        <w:t>, în cadrul etapei de verificare a conformității administrative și eligibilității. Garanțiile reale asupra imobilelor (ex. ipoteca etc.) sunt considerate incompatibile cu realizarea proiectelor de investiții în cadrul PR Sud-Est 2021-2027.</w:t>
      </w:r>
    </w:p>
    <w:p w14:paraId="7F7404D7" w14:textId="77777777" w:rsidR="00377879" w:rsidRPr="00377879" w:rsidRDefault="00377879" w:rsidP="00377879">
      <w:pPr>
        <w:spacing w:before="0" w:after="0" w:line="259" w:lineRule="auto"/>
        <w:jc w:val="both"/>
        <w:rPr>
          <w:rFonts w:ascii="Calibri" w:eastAsia="Times New Roman" w:hAnsi="Calibri"/>
          <w:sz w:val="24"/>
          <w:szCs w:val="24"/>
          <w:lang w:val="en-GB"/>
        </w:rPr>
      </w:pPr>
      <w:r w:rsidRPr="00377879">
        <w:rPr>
          <w:rFonts w:ascii="Calibri" w:eastAsia="Times New Roman" w:hAnsi="Calibri"/>
          <w:sz w:val="24"/>
          <w:szCs w:val="24"/>
          <w:lang w:val="en-GB"/>
        </w:rPr>
        <w:t xml:space="preserve">În accepțiunea AM nu este considerată sarcină dreptul de administrare înscris în cartea funciară şi care nu afectează condiţiile de implementare. </w:t>
      </w:r>
    </w:p>
    <w:p w14:paraId="20EA9C6D" w14:textId="77777777" w:rsidR="00377879" w:rsidRPr="00377879" w:rsidRDefault="00377879" w:rsidP="00377879">
      <w:pPr>
        <w:spacing w:before="0" w:after="0" w:line="259" w:lineRule="auto"/>
        <w:jc w:val="both"/>
        <w:rPr>
          <w:rFonts w:ascii="Calibri" w:eastAsia="Times New Roman" w:hAnsi="Calibri"/>
          <w:sz w:val="24"/>
          <w:szCs w:val="24"/>
          <w:lang w:val="en-GB"/>
        </w:rPr>
      </w:pPr>
      <w:r w:rsidRPr="00377879">
        <w:rPr>
          <w:rFonts w:ascii="Calibri" w:eastAsia="Times New Roman" w:hAnsi="Calibri"/>
          <w:sz w:val="24"/>
          <w:szCs w:val="24"/>
          <w:lang w:val="en-GB"/>
        </w:rPr>
        <w:t>Proiectul devine neeligibil dacă intervine o hotărâre judecătorească definitivă (privind imobilul) până la finalizarea perioadei de durabilitate.</w:t>
      </w:r>
    </w:p>
    <w:p w14:paraId="56278631" w14:textId="77777777" w:rsidR="001868B7" w:rsidRPr="001868B7" w:rsidRDefault="001868B7" w:rsidP="008F55D4">
      <w:pPr>
        <w:spacing w:before="0" w:after="0" w:line="256" w:lineRule="auto"/>
        <w:jc w:val="both"/>
        <w:rPr>
          <w:rFonts w:ascii="Calibri" w:hAnsi="Calibri"/>
          <w:b/>
          <w:sz w:val="24"/>
          <w:szCs w:val="24"/>
          <w:lang w:val="en-GB"/>
        </w:rPr>
      </w:pPr>
    </w:p>
    <w:p w14:paraId="54F9CB88" w14:textId="41C19CA9" w:rsidR="00377879" w:rsidRPr="00377879" w:rsidRDefault="00377879" w:rsidP="00377879">
      <w:pPr>
        <w:autoSpaceDE w:val="0"/>
        <w:autoSpaceDN w:val="0"/>
        <w:adjustRightInd w:val="0"/>
        <w:spacing w:before="0" w:after="0" w:line="259" w:lineRule="auto"/>
        <w:jc w:val="both"/>
        <w:rPr>
          <w:rFonts w:ascii="Calibri" w:hAnsi="Calibri"/>
          <w:b/>
          <w:bCs/>
          <w:sz w:val="24"/>
          <w:szCs w:val="24"/>
          <w:lang w:val="en-GB" w:eastAsia="en-GB"/>
        </w:rPr>
      </w:pPr>
      <w:r w:rsidRPr="00377879">
        <w:rPr>
          <w:rFonts w:ascii="Calibri" w:hAnsi="Calibri"/>
          <w:b/>
          <w:bCs/>
          <w:sz w:val="24"/>
          <w:szCs w:val="24"/>
          <w:lang w:val="en-GB" w:eastAsia="en-GB"/>
        </w:rPr>
        <w:t>A.</w:t>
      </w:r>
      <w:r w:rsidR="006F4663">
        <w:rPr>
          <w:rFonts w:ascii="Calibri" w:hAnsi="Calibri"/>
          <w:b/>
          <w:bCs/>
          <w:sz w:val="24"/>
          <w:szCs w:val="24"/>
          <w:lang w:val="en-GB" w:eastAsia="en-GB"/>
        </w:rPr>
        <w:t>3</w:t>
      </w:r>
      <w:r w:rsidRPr="00377879">
        <w:rPr>
          <w:rFonts w:ascii="Calibri" w:hAnsi="Calibri"/>
          <w:b/>
          <w:bCs/>
          <w:sz w:val="24"/>
          <w:szCs w:val="24"/>
          <w:lang w:val="en-GB" w:eastAsia="en-GB"/>
        </w:rPr>
        <w:t xml:space="preserve"> Solicitantul/partenerii dovedește/dovedesc că poate/pot să asigure caracterul durabil al investiției în conformitate cu art. 65 din Regulamentul Parlamentului European şi al Consiliului nr. </w:t>
      </w:r>
      <w:r w:rsidR="00D22DE9" w:rsidRPr="00D22DE9">
        <w:rPr>
          <w:rFonts w:ascii="Calibri" w:hAnsi="Calibri"/>
          <w:b/>
          <w:bCs/>
          <w:sz w:val="24"/>
          <w:szCs w:val="24"/>
          <w:lang w:val="en-GB" w:eastAsia="en-GB"/>
        </w:rPr>
        <w:t>2021/1060</w:t>
      </w:r>
    </w:p>
    <w:p w14:paraId="0E020D81" w14:textId="77777777" w:rsidR="00377879" w:rsidRPr="00377879" w:rsidRDefault="00377879" w:rsidP="00377879">
      <w:pPr>
        <w:autoSpaceDE w:val="0"/>
        <w:autoSpaceDN w:val="0"/>
        <w:adjustRightInd w:val="0"/>
        <w:spacing w:before="0" w:after="0"/>
        <w:jc w:val="both"/>
        <w:rPr>
          <w:rFonts w:ascii="Calibri" w:hAnsi="Calibri"/>
          <w:sz w:val="24"/>
          <w:szCs w:val="24"/>
          <w:lang w:val="en-GB" w:eastAsia="en-GB"/>
        </w:rPr>
      </w:pPr>
      <w:r w:rsidRPr="00377879">
        <w:rPr>
          <w:rFonts w:ascii="Calibri" w:hAnsi="Calibri"/>
          <w:sz w:val="24"/>
          <w:szCs w:val="24"/>
          <w:lang w:val="en-GB" w:eastAsia="en-GB"/>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 ani anterior menţionată. </w:t>
      </w:r>
    </w:p>
    <w:p w14:paraId="7FCCD351" w14:textId="77777777" w:rsidR="00377879" w:rsidRPr="00377879" w:rsidRDefault="00377879" w:rsidP="00377879">
      <w:pPr>
        <w:autoSpaceDE w:val="0"/>
        <w:autoSpaceDN w:val="0"/>
        <w:adjustRightInd w:val="0"/>
        <w:spacing w:before="0" w:after="0"/>
        <w:jc w:val="both"/>
        <w:rPr>
          <w:rFonts w:ascii="Calibri" w:hAnsi="Calibri"/>
          <w:sz w:val="24"/>
          <w:szCs w:val="24"/>
          <w:lang w:val="en-GB" w:eastAsia="en-GB"/>
        </w:rPr>
      </w:pPr>
    </w:p>
    <w:p w14:paraId="6FD3D93D" w14:textId="77777777" w:rsidR="00377879" w:rsidRPr="00377879" w:rsidRDefault="00377879" w:rsidP="00377879">
      <w:pPr>
        <w:spacing w:before="0" w:after="0" w:line="259" w:lineRule="auto"/>
        <w:jc w:val="both"/>
        <w:rPr>
          <w:rFonts w:ascii="Calibri" w:eastAsia="SimSun" w:hAnsi="Calibri"/>
          <w:sz w:val="24"/>
          <w:szCs w:val="24"/>
          <w:lang w:val="en-GB"/>
        </w:rPr>
      </w:pPr>
      <w:r w:rsidRPr="00377879">
        <w:rPr>
          <w:rFonts w:ascii="Calibri" w:eastAsia="SimSun" w:hAnsi="Calibri"/>
          <w:sz w:val="24"/>
          <w:szCs w:val="24"/>
          <w:lang w:val="en-GB"/>
        </w:rPr>
        <w:t>Solicitantul, în cazul în care va primi finanțare din PR SUD-EST</w:t>
      </w:r>
      <w:r w:rsidRPr="00377879">
        <w:rPr>
          <w:rFonts w:ascii="Calibri" w:eastAsia="Times New Roman" w:hAnsi="Calibri"/>
          <w:sz w:val="24"/>
          <w:szCs w:val="24"/>
          <w:lang w:val="en-GB"/>
        </w:rPr>
        <w:t>2021-2027</w:t>
      </w:r>
      <w:r w:rsidRPr="00377879">
        <w:rPr>
          <w:rFonts w:ascii="Calibri" w:eastAsia="SimSun" w:hAnsi="Calibri"/>
          <w:sz w:val="24"/>
          <w:szCs w:val="24"/>
          <w:lang w:val="en-GB"/>
        </w:rPr>
        <w:t xml:space="preserve">, pentru investiţii în infrastructură, trebuie ca in perioada de durabilitate: </w:t>
      </w:r>
    </w:p>
    <w:p w14:paraId="2D41DB18" w14:textId="77777777" w:rsidR="00377879" w:rsidRPr="00377879" w:rsidRDefault="00377879" w:rsidP="00792285">
      <w:pPr>
        <w:numPr>
          <w:ilvl w:val="0"/>
          <w:numId w:val="30"/>
        </w:numPr>
        <w:spacing w:before="0" w:after="0" w:line="259" w:lineRule="auto"/>
        <w:contextualSpacing/>
        <w:jc w:val="both"/>
        <w:rPr>
          <w:rFonts w:ascii="Calibri" w:eastAsia="SimSun" w:hAnsi="Calibri"/>
          <w:sz w:val="24"/>
          <w:szCs w:val="24"/>
          <w:lang w:val="en-GB"/>
        </w:rPr>
      </w:pPr>
      <w:r w:rsidRPr="00377879">
        <w:rPr>
          <w:rFonts w:ascii="Calibri" w:eastAsia="SimSun" w:hAnsi="Calibri"/>
          <w:sz w:val="24"/>
          <w:szCs w:val="24"/>
          <w:lang w:val="en-GB"/>
        </w:rPr>
        <w:t xml:space="preserve">să menţină investiţia realizată (asigurând mentenanţa şi serviciile asociate necesare); </w:t>
      </w:r>
    </w:p>
    <w:p w14:paraId="527EEAC7" w14:textId="605531FE" w:rsidR="00377879" w:rsidRPr="00377879" w:rsidRDefault="00377879" w:rsidP="00792285">
      <w:pPr>
        <w:numPr>
          <w:ilvl w:val="0"/>
          <w:numId w:val="30"/>
        </w:numPr>
        <w:spacing w:before="0" w:after="0" w:line="259" w:lineRule="auto"/>
        <w:contextualSpacing/>
        <w:jc w:val="both"/>
        <w:rPr>
          <w:rFonts w:ascii="Calibri" w:eastAsia="SimSun" w:hAnsi="Calibri"/>
          <w:sz w:val="24"/>
          <w:szCs w:val="24"/>
          <w:lang w:val="en-GB"/>
        </w:rPr>
      </w:pPr>
      <w:r w:rsidRPr="00377879">
        <w:rPr>
          <w:rFonts w:ascii="Calibri" w:eastAsia="SimSun" w:hAnsi="Calibri"/>
          <w:sz w:val="24"/>
          <w:szCs w:val="24"/>
          <w:lang w:val="en-GB"/>
        </w:rPr>
        <w:t xml:space="preserve">să nu realizeze o modificare asupra calităţii date de dreptul real detinut asupra infrastructurii, decât în condițiile prevăzute în contractul de finanțare; </w:t>
      </w:r>
    </w:p>
    <w:p w14:paraId="6A01C3EF" w14:textId="77777777" w:rsidR="00377879" w:rsidRPr="00377879" w:rsidRDefault="00377879" w:rsidP="00792285">
      <w:pPr>
        <w:numPr>
          <w:ilvl w:val="0"/>
          <w:numId w:val="30"/>
        </w:numPr>
        <w:spacing w:before="0" w:after="0" w:line="259" w:lineRule="auto"/>
        <w:contextualSpacing/>
        <w:jc w:val="both"/>
        <w:rPr>
          <w:rFonts w:ascii="Calibri" w:eastAsia="SimSun" w:hAnsi="Calibri"/>
          <w:sz w:val="24"/>
          <w:szCs w:val="24"/>
          <w:lang w:val="en-GB"/>
        </w:rPr>
      </w:pPr>
      <w:r w:rsidRPr="00377879">
        <w:rPr>
          <w:rFonts w:ascii="Calibri" w:eastAsia="SimSun" w:hAnsi="Calibri"/>
          <w:sz w:val="24"/>
          <w:szCs w:val="24"/>
          <w:lang w:val="en-GB"/>
        </w:rPr>
        <w:t>să nu realizeze o modificare substanțială care afectează natura, obiectivele sau condițiile de realizare și care ar determina subminarea obiectivelor inițiale ale investiţiei.</w:t>
      </w:r>
      <w:r w:rsidRPr="00377879">
        <w:rPr>
          <w:rFonts w:ascii="Calibri" w:eastAsia="SimSun" w:hAnsi="Calibri"/>
          <w:b/>
          <w:bCs/>
          <w:sz w:val="24"/>
          <w:szCs w:val="24"/>
          <w:lang w:val="en-GB"/>
        </w:rPr>
        <w:t xml:space="preserve"> </w:t>
      </w:r>
      <w:r w:rsidRPr="00377879">
        <w:rPr>
          <w:rFonts w:ascii="Calibri" w:eastAsia="SimSun" w:hAnsi="Calibri"/>
          <w:sz w:val="24"/>
          <w:szCs w:val="24"/>
          <w:lang w:val="en-GB"/>
        </w:rPr>
        <w:t>Aceste elemente constituie clauze de reziliere a contractelor de finanțare.</w:t>
      </w:r>
    </w:p>
    <w:p w14:paraId="60C69A63" w14:textId="77777777" w:rsidR="00377879" w:rsidRPr="00377879" w:rsidRDefault="00377879" w:rsidP="00377879">
      <w:pPr>
        <w:autoSpaceDE w:val="0"/>
        <w:autoSpaceDN w:val="0"/>
        <w:adjustRightInd w:val="0"/>
        <w:spacing w:before="0" w:after="0" w:line="259" w:lineRule="auto"/>
        <w:jc w:val="both"/>
        <w:rPr>
          <w:rFonts w:ascii="Calibri" w:hAnsi="Calibri"/>
          <w:sz w:val="24"/>
          <w:szCs w:val="24"/>
          <w:lang w:val="en-GB" w:eastAsia="en-GB"/>
        </w:rPr>
      </w:pPr>
    </w:p>
    <w:p w14:paraId="71757860" w14:textId="5EC9B423" w:rsidR="001868B7" w:rsidRPr="001868B7" w:rsidRDefault="00377879" w:rsidP="00377879">
      <w:pPr>
        <w:autoSpaceDE w:val="0"/>
        <w:autoSpaceDN w:val="0"/>
        <w:adjustRightInd w:val="0"/>
        <w:spacing w:before="0" w:after="0" w:line="259" w:lineRule="auto"/>
        <w:jc w:val="both"/>
        <w:rPr>
          <w:rFonts w:ascii="Calibri" w:hAnsi="Calibri"/>
          <w:sz w:val="24"/>
          <w:szCs w:val="24"/>
          <w:lang w:val="en-GB" w:eastAsia="en-GB"/>
        </w:rPr>
      </w:pPr>
      <w:r w:rsidRPr="00377879">
        <w:rPr>
          <w:rFonts w:ascii="Calibri" w:hAnsi="Calibri"/>
          <w:b/>
          <w:bCs/>
          <w:sz w:val="24"/>
          <w:szCs w:val="24"/>
          <w:lang w:val="en-GB" w:eastAsia="en-GB"/>
        </w:rPr>
        <w:t xml:space="preserve">Notă! </w:t>
      </w:r>
      <w:r w:rsidRPr="00377879">
        <w:rPr>
          <w:rFonts w:ascii="Calibri" w:hAnsi="Calibri"/>
          <w:sz w:val="24"/>
          <w:szCs w:val="24"/>
          <w:lang w:val="en-GB" w:eastAsia="en-GB"/>
        </w:rPr>
        <w:t xml:space="preserve">Din documentele privind dreptul real asupra imobilului trebuie să reiasă faptul că acesta este menţinut pe </w:t>
      </w:r>
      <w:r w:rsidRPr="00377879">
        <w:rPr>
          <w:rFonts w:ascii="Calibri" w:hAnsi="Calibri"/>
          <w:i/>
          <w:iCs/>
          <w:sz w:val="24"/>
          <w:szCs w:val="24"/>
          <w:lang w:val="en-GB" w:eastAsia="en-GB"/>
        </w:rPr>
        <w:t xml:space="preserve">toată perioada de durabilitate a investiţiei, în conformitate cu prevederile articolulului 65 din Regulamentul Parlamentului European și al Consiliului nr. </w:t>
      </w:r>
      <w:r w:rsidR="00D22DE9" w:rsidRPr="00D22DE9">
        <w:rPr>
          <w:rFonts w:ascii="Calibri" w:hAnsi="Calibri"/>
          <w:i/>
          <w:iCs/>
          <w:sz w:val="24"/>
          <w:szCs w:val="24"/>
          <w:lang w:val="en-GB" w:eastAsia="en-GB"/>
        </w:rPr>
        <w:t>2021/1060</w:t>
      </w:r>
      <w:r w:rsidRPr="00377879">
        <w:rPr>
          <w:rFonts w:ascii="Calibri" w:hAnsi="Calibri"/>
          <w:i/>
          <w:iCs/>
          <w:sz w:val="24"/>
          <w:szCs w:val="24"/>
          <w:lang w:val="en-GB" w:eastAsia="en-GB"/>
        </w:rPr>
        <w:t xml:space="preserve">. </w:t>
      </w:r>
      <w:r w:rsidRPr="00377879">
        <w:rPr>
          <w:rFonts w:ascii="Calibri" w:hAnsi="Calibri"/>
          <w:sz w:val="24"/>
          <w:szCs w:val="24"/>
          <w:lang w:val="en-GB" w:eastAsia="en-GB"/>
        </w:rPr>
        <w:t xml:space="preserve">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 </w:t>
      </w:r>
      <w:r w:rsidR="001868B7" w:rsidRPr="001868B7">
        <w:rPr>
          <w:rFonts w:ascii="Calibri" w:hAnsi="Calibri"/>
          <w:sz w:val="24"/>
          <w:szCs w:val="24"/>
          <w:lang w:val="en-GB"/>
        </w:rPr>
        <w:t xml:space="preserve"> </w:t>
      </w:r>
    </w:p>
    <w:p w14:paraId="4297E101" w14:textId="77777777" w:rsidR="001868B7" w:rsidRPr="001868B7" w:rsidRDefault="001868B7" w:rsidP="001868B7">
      <w:pPr>
        <w:spacing w:before="0" w:after="0" w:line="256" w:lineRule="auto"/>
        <w:ind w:left="720"/>
        <w:jc w:val="both"/>
        <w:rPr>
          <w:rFonts w:ascii="Calibri" w:hAnsi="Calibri"/>
          <w:b/>
          <w:sz w:val="24"/>
          <w:szCs w:val="24"/>
          <w:lang w:val="en-GB"/>
        </w:rPr>
      </w:pPr>
    </w:p>
    <w:p w14:paraId="0835D6B6" w14:textId="7A2E4B35" w:rsidR="008E2979" w:rsidRPr="008E2979" w:rsidRDefault="008E2979" w:rsidP="008E2979">
      <w:pPr>
        <w:autoSpaceDE w:val="0"/>
        <w:autoSpaceDN w:val="0"/>
        <w:adjustRightInd w:val="0"/>
        <w:spacing w:before="0" w:after="0" w:line="259" w:lineRule="auto"/>
        <w:jc w:val="both"/>
        <w:rPr>
          <w:rFonts w:ascii="Calibri" w:hAnsi="Calibri"/>
          <w:sz w:val="24"/>
          <w:szCs w:val="24"/>
          <w:lang w:val="en-GB" w:eastAsia="en-GB"/>
        </w:rPr>
      </w:pPr>
      <w:r w:rsidRPr="008E2979">
        <w:rPr>
          <w:rFonts w:ascii="Calibri" w:eastAsia="Times New Roman" w:hAnsi="Calibri"/>
          <w:b/>
          <w:sz w:val="24"/>
          <w:szCs w:val="24"/>
          <w:lang w:val="en-GB"/>
        </w:rPr>
        <w:t>A.</w:t>
      </w:r>
      <w:r w:rsidR="006F4663">
        <w:rPr>
          <w:rFonts w:ascii="Calibri" w:eastAsia="Times New Roman" w:hAnsi="Calibri"/>
          <w:b/>
          <w:sz w:val="24"/>
          <w:szCs w:val="24"/>
          <w:lang w:val="en-GB"/>
        </w:rPr>
        <w:t>4</w:t>
      </w:r>
      <w:r w:rsidRPr="008E2979">
        <w:rPr>
          <w:rFonts w:ascii="Calibri" w:eastAsia="Times New Roman" w:hAnsi="Calibri"/>
          <w:b/>
          <w:sz w:val="24"/>
          <w:szCs w:val="24"/>
          <w:lang w:val="en-GB"/>
        </w:rPr>
        <w:t xml:space="preserve"> </w:t>
      </w:r>
      <w:r w:rsidRPr="008E2979">
        <w:rPr>
          <w:rFonts w:ascii="Calibri" w:hAnsi="Calibri"/>
          <w:b/>
          <w:bCs/>
          <w:sz w:val="24"/>
          <w:szCs w:val="24"/>
          <w:lang w:val="en-GB" w:eastAsia="en-GB"/>
        </w:rPr>
        <w:t xml:space="preserve">Solicitantul /acesta împreună cu partenerii) are capacitatea financiară de a asigura: </w:t>
      </w:r>
    </w:p>
    <w:p w14:paraId="147AB400" w14:textId="77777777" w:rsidR="008E2979" w:rsidRPr="008E2979" w:rsidRDefault="008E2979" w:rsidP="00792285">
      <w:pPr>
        <w:numPr>
          <w:ilvl w:val="0"/>
          <w:numId w:val="31"/>
        </w:numPr>
        <w:autoSpaceDE w:val="0"/>
        <w:autoSpaceDN w:val="0"/>
        <w:adjustRightInd w:val="0"/>
        <w:spacing w:before="0" w:after="0" w:line="259" w:lineRule="auto"/>
        <w:jc w:val="both"/>
        <w:rPr>
          <w:rFonts w:ascii="Calibri" w:hAnsi="Calibri"/>
          <w:sz w:val="24"/>
          <w:szCs w:val="24"/>
          <w:lang w:val="en-GB" w:eastAsia="en-GB"/>
        </w:rPr>
      </w:pPr>
      <w:r w:rsidRPr="008E2979">
        <w:rPr>
          <w:rFonts w:ascii="Calibri" w:hAnsi="Calibri"/>
          <w:sz w:val="24"/>
          <w:szCs w:val="24"/>
          <w:lang w:val="en-GB" w:eastAsia="en-GB"/>
        </w:rPr>
        <w:t>contribuția proprie la valoarea eligibilă a proiectului (minim 2% din valoarea cheltuielilor eligibile);</w:t>
      </w:r>
    </w:p>
    <w:p w14:paraId="42581A19" w14:textId="77777777" w:rsidR="008E2979" w:rsidRPr="008E2979" w:rsidRDefault="008E2979" w:rsidP="00792285">
      <w:pPr>
        <w:numPr>
          <w:ilvl w:val="0"/>
          <w:numId w:val="31"/>
        </w:numPr>
        <w:autoSpaceDE w:val="0"/>
        <w:autoSpaceDN w:val="0"/>
        <w:adjustRightInd w:val="0"/>
        <w:spacing w:before="0" w:after="0" w:line="259" w:lineRule="auto"/>
        <w:jc w:val="both"/>
        <w:rPr>
          <w:rFonts w:ascii="Calibri" w:hAnsi="Calibri"/>
          <w:sz w:val="24"/>
          <w:szCs w:val="24"/>
          <w:lang w:val="en-GB" w:eastAsia="en-GB"/>
        </w:rPr>
      </w:pPr>
      <w:r w:rsidRPr="008E2979">
        <w:rPr>
          <w:rFonts w:ascii="Calibri" w:hAnsi="Calibri"/>
          <w:sz w:val="24"/>
          <w:szCs w:val="24"/>
          <w:lang w:val="en-GB" w:eastAsia="en-GB"/>
        </w:rPr>
        <w:t xml:space="preserve">finanțarea cheltuielilor neeligibile ale proiectului, unde este cazul; </w:t>
      </w:r>
    </w:p>
    <w:p w14:paraId="48EE1077" w14:textId="77777777" w:rsidR="008E2979" w:rsidRPr="008E2979" w:rsidRDefault="008E2979" w:rsidP="00792285">
      <w:pPr>
        <w:numPr>
          <w:ilvl w:val="0"/>
          <w:numId w:val="31"/>
        </w:numPr>
        <w:autoSpaceDE w:val="0"/>
        <w:autoSpaceDN w:val="0"/>
        <w:adjustRightInd w:val="0"/>
        <w:spacing w:before="0" w:after="0" w:line="259" w:lineRule="auto"/>
        <w:jc w:val="both"/>
        <w:rPr>
          <w:rFonts w:ascii="Calibri" w:hAnsi="Calibri"/>
          <w:sz w:val="24"/>
          <w:szCs w:val="24"/>
          <w:lang w:val="en-GB" w:eastAsia="en-GB"/>
        </w:rPr>
      </w:pPr>
      <w:r w:rsidRPr="008E2979">
        <w:rPr>
          <w:rFonts w:ascii="Calibri" w:hAnsi="Calibri"/>
          <w:sz w:val="24"/>
          <w:szCs w:val="24"/>
          <w:lang w:val="en-GB" w:eastAsia="en-GB"/>
        </w:rPr>
        <w:t>resursele financiare necesare implementării optime a proiectului în condiţiile rambursării ulterioare a cheltuielilor eligibile;</w:t>
      </w:r>
    </w:p>
    <w:p w14:paraId="6FFA87D5" w14:textId="77777777" w:rsidR="008E2979" w:rsidRPr="008E2979" w:rsidRDefault="008E2979" w:rsidP="00792285">
      <w:pPr>
        <w:numPr>
          <w:ilvl w:val="0"/>
          <w:numId w:val="31"/>
        </w:numPr>
        <w:autoSpaceDE w:val="0"/>
        <w:autoSpaceDN w:val="0"/>
        <w:adjustRightInd w:val="0"/>
        <w:spacing w:before="0" w:after="0" w:line="259" w:lineRule="auto"/>
        <w:jc w:val="both"/>
        <w:rPr>
          <w:rFonts w:ascii="Calibri" w:hAnsi="Calibri"/>
          <w:sz w:val="24"/>
          <w:szCs w:val="24"/>
          <w:lang w:val="en-GB" w:eastAsia="en-GB"/>
        </w:rPr>
      </w:pPr>
      <w:r w:rsidRPr="008E2979">
        <w:rPr>
          <w:rFonts w:ascii="Calibri" w:hAnsi="Calibri"/>
          <w:sz w:val="24"/>
          <w:szCs w:val="24"/>
          <w:lang w:val="en-GB" w:eastAsia="en-GB"/>
        </w:rPr>
        <w:t xml:space="preserve">resursele financiare necesare asigurării costurilor de funcționare și întreținere a investiției și serviciile asociate necesare, in vederea asigurării sustenabilității financiare a acesteia, pe perioada de durabilitate a contractului de finanțare. </w:t>
      </w:r>
    </w:p>
    <w:p w14:paraId="7939F814" w14:textId="77777777" w:rsidR="008E2979" w:rsidRPr="008E2979" w:rsidRDefault="008E2979" w:rsidP="008E2979">
      <w:pPr>
        <w:autoSpaceDE w:val="0"/>
        <w:autoSpaceDN w:val="0"/>
        <w:adjustRightInd w:val="0"/>
        <w:spacing w:before="0" w:after="0" w:line="259" w:lineRule="auto"/>
        <w:jc w:val="both"/>
        <w:rPr>
          <w:rFonts w:ascii="Calibri" w:hAnsi="Calibri"/>
          <w:sz w:val="24"/>
          <w:szCs w:val="24"/>
          <w:lang w:val="en-GB" w:eastAsia="en-GB"/>
        </w:rPr>
      </w:pPr>
    </w:p>
    <w:p w14:paraId="3FEF014A" w14:textId="77777777" w:rsidR="008E2979" w:rsidRPr="008E2979" w:rsidRDefault="008E2979" w:rsidP="008E2979">
      <w:pPr>
        <w:autoSpaceDE w:val="0"/>
        <w:autoSpaceDN w:val="0"/>
        <w:adjustRightInd w:val="0"/>
        <w:spacing w:before="0" w:after="0" w:line="259" w:lineRule="auto"/>
        <w:jc w:val="both"/>
        <w:rPr>
          <w:rFonts w:ascii="Calibri" w:hAnsi="Calibri"/>
          <w:sz w:val="24"/>
          <w:szCs w:val="24"/>
          <w:lang w:val="en-GB" w:eastAsia="en-GB"/>
        </w:rPr>
      </w:pPr>
      <w:r w:rsidRPr="008E2979">
        <w:rPr>
          <w:rFonts w:ascii="Calibri" w:hAnsi="Calibri"/>
          <w:sz w:val="24"/>
          <w:szCs w:val="24"/>
          <w:lang w:val="en-GB" w:eastAsia="en-GB"/>
        </w:rPr>
        <w:t>Solicitantul se angajează prin Declaraţia unică (Anexa 4 la prezentul Ghid) să asigure contribuția proprie la valoarea cheltuielilor eligibile, precum și acoperirea cheltuielilor neeligibile ale proiectului. Astfel, solicitantul va anexa la depunerea cererii de finanţare Declaraţia unică.</w:t>
      </w:r>
    </w:p>
    <w:p w14:paraId="4F114E9F" w14:textId="77777777" w:rsidR="008E2979" w:rsidRPr="008E2979" w:rsidRDefault="008E2979" w:rsidP="008E2979">
      <w:pPr>
        <w:autoSpaceDE w:val="0"/>
        <w:autoSpaceDN w:val="0"/>
        <w:adjustRightInd w:val="0"/>
        <w:spacing w:before="0" w:after="0" w:line="259" w:lineRule="auto"/>
        <w:jc w:val="both"/>
        <w:rPr>
          <w:rFonts w:ascii="Calibri" w:hAnsi="Calibri"/>
          <w:sz w:val="24"/>
          <w:szCs w:val="24"/>
          <w:lang w:val="en-GB" w:eastAsia="en-GB"/>
        </w:rPr>
      </w:pPr>
    </w:p>
    <w:p w14:paraId="47698EE5" w14:textId="0A10157D" w:rsidR="001868B7" w:rsidRPr="001868B7" w:rsidRDefault="008E2979" w:rsidP="008E2979">
      <w:pPr>
        <w:autoSpaceDE w:val="0"/>
        <w:autoSpaceDN w:val="0"/>
        <w:adjustRightInd w:val="0"/>
        <w:spacing w:before="0" w:after="0" w:line="259" w:lineRule="auto"/>
        <w:jc w:val="both"/>
        <w:rPr>
          <w:rFonts w:ascii="Calibri" w:hAnsi="Calibri"/>
          <w:sz w:val="24"/>
          <w:szCs w:val="24"/>
          <w:lang w:val="en-GB" w:eastAsia="en-GB"/>
        </w:rPr>
      </w:pPr>
      <w:r w:rsidRPr="008E2979">
        <w:rPr>
          <w:rFonts w:ascii="Calibri" w:hAnsi="Calibri"/>
          <w:sz w:val="24"/>
          <w:szCs w:val="24"/>
          <w:lang w:val="en-GB" w:eastAsia="en-GB"/>
        </w:rPr>
        <w:t>În etapa de contractare solicitantul va transmite Hotărârea de aprobare a proiectului</w:t>
      </w:r>
      <w:r w:rsidR="008F55D4" w:rsidRPr="00735675">
        <w:rPr>
          <w:rFonts w:ascii="Calibri" w:hAnsi="Calibri"/>
          <w:sz w:val="24"/>
          <w:szCs w:val="24"/>
          <w:lang w:val="en-GB" w:eastAsia="en-GB"/>
        </w:rPr>
        <w:t xml:space="preserve">. </w:t>
      </w:r>
      <w:r w:rsidRPr="008E2979">
        <w:rPr>
          <w:rFonts w:ascii="Calibri" w:hAnsi="Calibri"/>
          <w:sz w:val="24"/>
          <w:szCs w:val="24"/>
          <w:lang w:val="en-GB" w:eastAsia="en-GB"/>
        </w:rPr>
        <w:t>Se va transmite hotărârea fiecărui partener de a participa la asigurarea finanţării proiectului, cu indicarea sumelor cu care participă la acoperirea fiecărei categorii de cheltuieli. În cazul în care unul dintre parteneri nu are contribuție financiară în proiect, nu este necesară depunerea unei hotărâri în acest sens. Prin acordul de parteneriat se va stabili cota parte cu care va participa fiecare partener la asigurarea contribuţiei proprii a solicitantului.</w:t>
      </w:r>
    </w:p>
    <w:bookmarkEnd w:id="86"/>
    <w:p w14:paraId="48FFEC6F" w14:textId="59680C8E" w:rsidR="000618F6" w:rsidRDefault="000618F6" w:rsidP="000618F6"/>
    <w:p w14:paraId="07B695A1" w14:textId="77777777" w:rsidR="004F1339" w:rsidRPr="000618F6" w:rsidRDefault="004F1339" w:rsidP="000618F6"/>
    <w:p w14:paraId="3DC8238C" w14:textId="61C05019" w:rsidR="00A86515" w:rsidRPr="0020173D" w:rsidRDefault="0007627B" w:rsidP="00735675">
      <w:pPr>
        <w:pStyle w:val="Heading2"/>
        <w:rPr>
          <w:bCs/>
        </w:rPr>
      </w:pPr>
      <w:bookmarkStart w:id="88" w:name="_Toc137037280"/>
      <w:r w:rsidRPr="0020173D">
        <w:t>Categorii de solicitanți eligibili</w:t>
      </w:r>
      <w:bookmarkEnd w:id="88"/>
    </w:p>
    <w:p w14:paraId="61FD7005" w14:textId="77777777" w:rsidR="009C79D7" w:rsidRDefault="009C79D7" w:rsidP="009C79D7">
      <w:pPr>
        <w:spacing w:before="0" w:after="0"/>
        <w:jc w:val="both"/>
        <w:rPr>
          <w:rFonts w:asciiTheme="minorHAnsi" w:eastAsiaTheme="minorHAnsi" w:hAnsiTheme="minorHAnsi" w:cstheme="minorHAnsi"/>
          <w:sz w:val="24"/>
          <w:szCs w:val="24"/>
        </w:rPr>
      </w:pPr>
    </w:p>
    <w:p w14:paraId="08CC0453" w14:textId="77777777" w:rsidR="00427BEC" w:rsidRPr="001868B7" w:rsidRDefault="00427BEC" w:rsidP="00427BEC">
      <w:pPr>
        <w:spacing w:before="0" w:after="0" w:line="256" w:lineRule="auto"/>
        <w:jc w:val="both"/>
        <w:rPr>
          <w:rFonts w:ascii="Calibri" w:hAnsi="Calibri"/>
          <w:b/>
          <w:bCs/>
          <w:sz w:val="24"/>
          <w:szCs w:val="24"/>
          <w:lang w:val="en-GB"/>
        </w:rPr>
      </w:pPr>
      <w:r w:rsidRPr="001868B7">
        <w:rPr>
          <w:rFonts w:ascii="Calibri" w:hAnsi="Calibri"/>
          <w:b/>
          <w:bCs/>
          <w:sz w:val="24"/>
          <w:szCs w:val="24"/>
          <w:lang w:val="en-GB"/>
        </w:rPr>
        <w:t>A.1 Forma de constituire a solicitantului</w:t>
      </w:r>
    </w:p>
    <w:p w14:paraId="15CEAA97" w14:textId="77777777" w:rsidR="00427BEC" w:rsidRPr="001868B7" w:rsidRDefault="00427BEC" w:rsidP="00427BEC">
      <w:pPr>
        <w:spacing w:before="0" w:after="0" w:line="256" w:lineRule="auto"/>
        <w:jc w:val="both"/>
        <w:rPr>
          <w:rFonts w:ascii="Calibri" w:hAnsi="Calibri"/>
          <w:sz w:val="24"/>
          <w:szCs w:val="24"/>
          <w:lang w:val="en-GB"/>
        </w:rPr>
      </w:pPr>
    </w:p>
    <w:p w14:paraId="49D4224E" w14:textId="77777777" w:rsidR="007A3D34" w:rsidRDefault="00427BEC" w:rsidP="007A3D34">
      <w:pPr>
        <w:spacing w:before="0" w:after="0" w:line="259" w:lineRule="auto"/>
        <w:jc w:val="both"/>
        <w:rPr>
          <w:rFonts w:ascii="Calibri" w:hAnsi="Calibri"/>
          <w:b/>
          <w:bCs/>
          <w:sz w:val="24"/>
          <w:szCs w:val="24"/>
          <w:lang w:val="en-GB"/>
        </w:rPr>
      </w:pPr>
      <w:r w:rsidRPr="00377879">
        <w:rPr>
          <w:rFonts w:ascii="Calibri" w:hAnsi="Calibri"/>
          <w:b/>
          <w:sz w:val="24"/>
          <w:szCs w:val="24"/>
          <w:lang w:val="en-GB"/>
        </w:rPr>
        <w:t xml:space="preserve">Apelul </w:t>
      </w:r>
      <w:r w:rsidRPr="00377879">
        <w:rPr>
          <w:rFonts w:ascii="Calibri" w:hAnsi="Calibri"/>
          <w:b/>
          <w:bCs/>
          <w:sz w:val="24"/>
          <w:szCs w:val="24"/>
          <w:lang w:val="en-GB"/>
        </w:rPr>
        <w:t>PRSE/5.1/1/2023 (pentru întreg teritoriul regiunii mai puțin</w:t>
      </w:r>
      <w:r w:rsidRPr="00377879">
        <w:rPr>
          <w:rFonts w:ascii="Calibri" w:hAnsi="Calibri"/>
          <w:b/>
          <w:sz w:val="24"/>
          <w:szCs w:val="24"/>
          <w:lang w:val="en-GB"/>
        </w:rPr>
        <w:t xml:space="preserve"> arealul ITI Delta Du</w:t>
      </w:r>
      <w:r w:rsidRPr="00377879">
        <w:rPr>
          <w:rFonts w:ascii="Calibri" w:hAnsi="Calibri"/>
          <w:b/>
          <w:sz w:val="24"/>
          <w:szCs w:val="24"/>
        </w:rPr>
        <w:t>nării)</w:t>
      </w:r>
      <w:r w:rsidRPr="00377879">
        <w:rPr>
          <w:rFonts w:ascii="Calibri" w:hAnsi="Calibri"/>
          <w:b/>
          <w:bCs/>
          <w:sz w:val="24"/>
          <w:szCs w:val="24"/>
          <w:lang w:val="en-GB"/>
        </w:rPr>
        <w:t>:</w:t>
      </w:r>
    </w:p>
    <w:p w14:paraId="0C4DD1AB" w14:textId="77777777" w:rsidR="007A3D34" w:rsidRPr="00377879" w:rsidRDefault="007A3D34" w:rsidP="00427BEC">
      <w:pPr>
        <w:spacing w:before="0" w:after="0" w:line="259" w:lineRule="auto"/>
        <w:jc w:val="both"/>
        <w:rPr>
          <w:rFonts w:ascii="Calibri" w:hAnsi="Calibri"/>
          <w:b/>
          <w:sz w:val="24"/>
          <w:szCs w:val="24"/>
          <w:lang w:val="en-GB"/>
        </w:rPr>
      </w:pPr>
    </w:p>
    <w:p w14:paraId="3EBCFE0D" w14:textId="58152417" w:rsidR="00427BEC" w:rsidRPr="00377879" w:rsidRDefault="00427BEC" w:rsidP="00792285">
      <w:pPr>
        <w:numPr>
          <w:ilvl w:val="0"/>
          <w:numId w:val="42"/>
        </w:numPr>
        <w:tabs>
          <w:tab w:val="left" w:pos="180"/>
        </w:tabs>
        <w:spacing w:before="0" w:after="0" w:line="259" w:lineRule="auto"/>
        <w:jc w:val="both"/>
        <w:rPr>
          <w:rFonts w:ascii="Calibri" w:eastAsia="Times New Roman" w:hAnsi="Calibri"/>
          <w:noProof/>
          <w:sz w:val="24"/>
          <w:szCs w:val="24"/>
          <w:lang w:val="en-GB" w:eastAsia="ro-RO"/>
        </w:rPr>
      </w:pPr>
      <w:r w:rsidRPr="00377879">
        <w:rPr>
          <w:rFonts w:ascii="Calibri" w:eastAsia="Times New Roman" w:hAnsi="Calibri"/>
          <w:noProof/>
          <w:sz w:val="24"/>
          <w:szCs w:val="24"/>
          <w:lang w:val="en-GB" w:eastAsia="ro-RO"/>
        </w:rPr>
        <w:t>Unităţi administrativ-teritoriale (autorităţile administraţiei publice locale) definite conform Legii administraţiei publice locale nr. 215/2001, republicată, cu modificările şi completările ulterioare și a Codului administrativ (OUG nr.57/2019);</w:t>
      </w:r>
    </w:p>
    <w:p w14:paraId="23A117BF" w14:textId="77777777" w:rsidR="00A97B97" w:rsidRDefault="00427BEC" w:rsidP="00792285">
      <w:pPr>
        <w:numPr>
          <w:ilvl w:val="0"/>
          <w:numId w:val="42"/>
        </w:numPr>
        <w:tabs>
          <w:tab w:val="left" w:pos="180"/>
        </w:tabs>
        <w:spacing w:before="0" w:after="0" w:line="259" w:lineRule="auto"/>
        <w:jc w:val="both"/>
        <w:rPr>
          <w:rFonts w:ascii="Calibri" w:eastAsia="Times New Roman" w:hAnsi="Calibri"/>
          <w:noProof/>
          <w:sz w:val="24"/>
          <w:szCs w:val="24"/>
          <w:lang w:val="en-GB" w:eastAsia="ro-RO"/>
        </w:rPr>
      </w:pPr>
      <w:r w:rsidRPr="00377879">
        <w:rPr>
          <w:rFonts w:ascii="Calibri" w:eastAsia="Times New Roman" w:hAnsi="Calibri"/>
          <w:noProof/>
          <w:sz w:val="24"/>
          <w:szCs w:val="24"/>
          <w:lang w:val="en-GB" w:eastAsia="ro-RO"/>
        </w:rPr>
        <w:t xml:space="preserve">Instituții ale administraţiei publice locale aferente entităţilor menţionate la punctul a): Ex: acele entităţi (Direcţie/Serviciu) desprinse din aparatul Primăriei, aflate sub coordonarea Consiliului Local, cu bugetul aprobat prin HCL, derulează proceduri de achiziţii publice având personalitate juridică şi care au primit în administrare infrastructura educaţională; </w:t>
      </w:r>
    </w:p>
    <w:p w14:paraId="4F68E50D" w14:textId="35BCB60E" w:rsidR="007A3D34" w:rsidRPr="00735675" w:rsidRDefault="007A3D34" w:rsidP="00792285">
      <w:pPr>
        <w:numPr>
          <w:ilvl w:val="0"/>
          <w:numId w:val="42"/>
        </w:numPr>
        <w:tabs>
          <w:tab w:val="left" w:pos="180"/>
        </w:tabs>
        <w:spacing w:before="0" w:after="0" w:line="259" w:lineRule="auto"/>
        <w:jc w:val="both"/>
        <w:rPr>
          <w:rFonts w:ascii="Calibri" w:eastAsia="Times New Roman" w:hAnsi="Calibri"/>
          <w:noProof/>
          <w:sz w:val="24"/>
          <w:szCs w:val="24"/>
          <w:lang w:val="en-GB" w:eastAsia="ro-RO"/>
        </w:rPr>
      </w:pPr>
      <w:r w:rsidRPr="00735675">
        <w:rPr>
          <w:rFonts w:ascii="Calibri" w:hAnsi="Calibri"/>
          <w:sz w:val="24"/>
          <w:szCs w:val="24"/>
        </w:rPr>
        <w:t>Instituții de învățământ de stat (învățământul preșcolar</w:t>
      </w:r>
      <w:r w:rsidR="00A97B97" w:rsidRPr="00735675">
        <w:rPr>
          <w:rFonts w:ascii="Calibri" w:hAnsi="Calibri"/>
          <w:sz w:val="24"/>
          <w:szCs w:val="24"/>
        </w:rPr>
        <w:t>)</w:t>
      </w:r>
      <w:r w:rsidRPr="00735675">
        <w:rPr>
          <w:rFonts w:ascii="Calibri" w:hAnsi="Calibri"/>
          <w:sz w:val="24"/>
          <w:szCs w:val="24"/>
        </w:rPr>
        <w:t>;</w:t>
      </w:r>
    </w:p>
    <w:p w14:paraId="0A8BA857" w14:textId="76FEF1E5" w:rsidR="00427BEC" w:rsidRPr="00735675" w:rsidRDefault="00427BEC" w:rsidP="00792285">
      <w:pPr>
        <w:numPr>
          <w:ilvl w:val="0"/>
          <w:numId w:val="42"/>
        </w:numPr>
        <w:spacing w:before="0" w:after="0" w:line="259" w:lineRule="auto"/>
        <w:jc w:val="both"/>
        <w:rPr>
          <w:rFonts w:ascii="Calibri" w:eastAsia="Times New Roman" w:hAnsi="Calibri"/>
          <w:sz w:val="24"/>
          <w:szCs w:val="24"/>
          <w:lang w:val="en-GB" w:eastAsia="en-GB"/>
        </w:rPr>
      </w:pPr>
      <w:bookmarkStart w:id="89" w:name="_Hlk128663477"/>
      <w:r w:rsidRPr="00735675">
        <w:rPr>
          <w:rFonts w:ascii="Calibri" w:eastAsia="Times New Roman" w:hAnsi="Calibri"/>
          <w:sz w:val="24"/>
          <w:szCs w:val="24"/>
          <w:lang w:val="en-GB" w:eastAsia="en-GB"/>
        </w:rPr>
        <w:t xml:space="preserve">Asociaţiile de Dezvoltare </w:t>
      </w:r>
      <w:ins w:id="90" w:author="Ginghina Anca Maria" w:date="2023-05-16T09:16:00Z">
        <w:r w:rsidR="00000BE6" w:rsidRPr="00735675">
          <w:rPr>
            <w:rFonts w:ascii="Calibri" w:hAnsi="Calibri"/>
            <w:sz w:val="24"/>
            <w:szCs w:val="24"/>
            <w:lang w:val="en-GB"/>
          </w:rPr>
          <w:t>Intercomunitară</w:t>
        </w:r>
      </w:ins>
      <w:r w:rsidRPr="00735675">
        <w:rPr>
          <w:rFonts w:ascii="Calibri" w:eastAsia="Times New Roman" w:hAnsi="Calibri"/>
          <w:sz w:val="24"/>
          <w:szCs w:val="24"/>
          <w:lang w:val="en-GB" w:eastAsia="en-GB"/>
        </w:rPr>
        <w:t xml:space="preserve"> înfiinţate conform prevederilor legale.</w:t>
      </w:r>
    </w:p>
    <w:p w14:paraId="2D92D27B" w14:textId="0831CD8D" w:rsidR="007A3D34" w:rsidRPr="00735675" w:rsidRDefault="007A3D34" w:rsidP="00792285">
      <w:pPr>
        <w:pStyle w:val="ListParagraph"/>
        <w:numPr>
          <w:ilvl w:val="0"/>
          <w:numId w:val="42"/>
        </w:numPr>
        <w:spacing w:before="0" w:after="0"/>
        <w:jc w:val="both"/>
        <w:rPr>
          <w:rFonts w:ascii="Calibri" w:hAnsi="Calibri"/>
          <w:sz w:val="24"/>
          <w:szCs w:val="24"/>
        </w:rPr>
      </w:pPr>
      <w:r w:rsidRPr="00735675">
        <w:rPr>
          <w:rFonts w:ascii="Calibri" w:hAnsi="Calibri"/>
          <w:sz w:val="24"/>
          <w:szCs w:val="24"/>
        </w:rPr>
        <w:t>Parteneriatele între entitățile de mai sus.</w:t>
      </w:r>
    </w:p>
    <w:p w14:paraId="24C04B58" w14:textId="24EEE016" w:rsidR="00E3644C" w:rsidRDefault="00E3644C" w:rsidP="00E3644C">
      <w:pPr>
        <w:spacing w:before="0" w:after="0" w:line="259" w:lineRule="auto"/>
        <w:ind w:left="720"/>
        <w:jc w:val="both"/>
        <w:rPr>
          <w:rFonts w:ascii="Calibri" w:eastAsia="Times New Roman" w:hAnsi="Calibri"/>
          <w:sz w:val="24"/>
          <w:szCs w:val="24"/>
          <w:lang w:val="en-GB" w:eastAsia="en-GB"/>
        </w:rPr>
      </w:pPr>
    </w:p>
    <w:p w14:paraId="7B176E73" w14:textId="77777777" w:rsidR="007A3D34" w:rsidRPr="00377879" w:rsidRDefault="007A3D34" w:rsidP="00E3644C">
      <w:pPr>
        <w:spacing w:before="0" w:after="0" w:line="259" w:lineRule="auto"/>
        <w:ind w:left="720"/>
        <w:jc w:val="both"/>
        <w:rPr>
          <w:rFonts w:ascii="Calibri" w:eastAsia="Times New Roman" w:hAnsi="Calibri"/>
          <w:sz w:val="24"/>
          <w:szCs w:val="24"/>
          <w:lang w:val="en-GB" w:eastAsia="en-GB"/>
        </w:rPr>
      </w:pPr>
    </w:p>
    <w:p w14:paraId="006C7C4A" w14:textId="4885E580" w:rsidR="0020173D" w:rsidRDefault="0007627B" w:rsidP="00735675">
      <w:pPr>
        <w:pStyle w:val="Heading2"/>
      </w:pPr>
      <w:bookmarkStart w:id="91" w:name="_Toc137037281"/>
      <w:bookmarkEnd w:id="89"/>
      <w:r w:rsidRPr="0020173D">
        <w:t>Categorii de parteneri eligibili</w:t>
      </w:r>
      <w:bookmarkEnd w:id="91"/>
    </w:p>
    <w:p w14:paraId="35842A47" w14:textId="03DEB580" w:rsidR="0020173D" w:rsidRPr="00445BC1" w:rsidRDefault="00C7714D" w:rsidP="0020173D">
      <w:pPr>
        <w:spacing w:before="0" w:after="0"/>
        <w:jc w:val="both"/>
        <w:rPr>
          <w:rFonts w:asciiTheme="minorHAnsi" w:hAnsiTheme="minorHAnsi" w:cstheme="minorHAnsi"/>
          <w:bCs/>
          <w:sz w:val="24"/>
          <w:szCs w:val="24"/>
        </w:rPr>
      </w:pPr>
      <w:r w:rsidRPr="00C7714D">
        <w:rPr>
          <w:rFonts w:asciiTheme="minorHAnsi" w:hAnsiTheme="minorHAnsi" w:cstheme="minorHAnsi"/>
          <w:bCs/>
          <w:sz w:val="24"/>
          <w:szCs w:val="24"/>
        </w:rPr>
        <w:t xml:space="preserve">Forme asociative între </w:t>
      </w:r>
      <w:r w:rsidR="00445BC1" w:rsidRPr="00445BC1">
        <w:rPr>
          <w:rFonts w:asciiTheme="minorHAnsi" w:hAnsiTheme="minorHAnsi" w:cstheme="minorHAnsi"/>
          <w:bCs/>
          <w:sz w:val="24"/>
          <w:szCs w:val="24"/>
        </w:rPr>
        <w:t>solicitantii prezentati la punctul 5.1.2</w:t>
      </w:r>
      <w:r w:rsidR="00445BC1">
        <w:rPr>
          <w:rFonts w:asciiTheme="minorHAnsi" w:hAnsiTheme="minorHAnsi" w:cstheme="minorHAnsi"/>
          <w:bCs/>
          <w:sz w:val="24"/>
          <w:szCs w:val="24"/>
        </w:rPr>
        <w:t>.</w:t>
      </w:r>
    </w:p>
    <w:p w14:paraId="2A7F60C9" w14:textId="77777777" w:rsidR="00E3644C" w:rsidRPr="0020173D" w:rsidRDefault="00E3644C" w:rsidP="0020173D">
      <w:pPr>
        <w:spacing w:before="0" w:after="0"/>
        <w:jc w:val="both"/>
        <w:rPr>
          <w:rFonts w:asciiTheme="minorHAnsi" w:hAnsiTheme="minorHAnsi" w:cstheme="minorHAnsi"/>
          <w:bCs/>
          <w:sz w:val="24"/>
          <w:szCs w:val="24"/>
        </w:rPr>
      </w:pPr>
    </w:p>
    <w:p w14:paraId="0399C471" w14:textId="241E3EF8" w:rsidR="0007627B" w:rsidRPr="00735675" w:rsidRDefault="0007627B" w:rsidP="00735675">
      <w:pPr>
        <w:pStyle w:val="Heading2"/>
      </w:pPr>
      <w:bookmarkStart w:id="92" w:name="_Toc137037282"/>
      <w:r w:rsidRPr="00735675">
        <w:t>Reguli şi cerinţe privind parteneriatul</w:t>
      </w:r>
      <w:bookmarkEnd w:id="92"/>
      <w:r w:rsidRPr="00735675">
        <w:t xml:space="preserve"> </w:t>
      </w:r>
      <w:r w:rsidR="008228A8" w:rsidRPr="00735675">
        <w:t xml:space="preserve"> </w:t>
      </w:r>
    </w:p>
    <w:p w14:paraId="5536BCC7" w14:textId="77777777" w:rsidR="007A3D34" w:rsidRDefault="007A3D34" w:rsidP="0020173D">
      <w:pPr>
        <w:spacing w:before="0" w:after="0"/>
        <w:jc w:val="both"/>
        <w:rPr>
          <w:rFonts w:asciiTheme="minorHAnsi" w:hAnsiTheme="minorHAnsi"/>
          <w:sz w:val="24"/>
        </w:rPr>
      </w:pPr>
    </w:p>
    <w:p w14:paraId="495D964A" w14:textId="2FF50F10" w:rsidR="0020173D" w:rsidRDefault="00C7714D" w:rsidP="0020173D">
      <w:pPr>
        <w:spacing w:before="0" w:after="0"/>
        <w:jc w:val="both"/>
        <w:rPr>
          <w:rFonts w:asciiTheme="minorHAnsi" w:hAnsiTheme="minorHAnsi"/>
          <w:sz w:val="24"/>
        </w:rPr>
      </w:pPr>
      <w:r w:rsidRPr="00C7714D">
        <w:rPr>
          <w:rFonts w:asciiTheme="minorHAnsi" w:hAnsiTheme="minorHAnsi"/>
          <w:sz w:val="24"/>
        </w:rPr>
        <w:t>Liderul parteneriatului va fi reprezentat de unitatea administrativ teritorială. Partenerii vor respecta întru totul legislația specifică și cea generală, inclusiv pe cea în domeniul achizițiilor publice, a protecției mediului, egalității de șanse, nediscriminării si accesibilității pentru persoanele cu dizabilităti</w:t>
      </w:r>
      <w:r w:rsidR="008A3C4B">
        <w:rPr>
          <w:rFonts w:asciiTheme="minorHAnsi" w:hAnsiTheme="minorHAnsi"/>
          <w:sz w:val="24"/>
        </w:rPr>
        <w:t>.</w:t>
      </w:r>
    </w:p>
    <w:p w14:paraId="674F9A73" w14:textId="73E50C1C" w:rsidR="007A3D34" w:rsidRDefault="007A3D34" w:rsidP="0020173D">
      <w:pPr>
        <w:spacing w:before="0" w:after="0"/>
        <w:jc w:val="both"/>
        <w:rPr>
          <w:rFonts w:asciiTheme="minorHAnsi" w:hAnsiTheme="minorHAnsi"/>
          <w:sz w:val="24"/>
        </w:rPr>
      </w:pPr>
    </w:p>
    <w:p w14:paraId="08A9FF86" w14:textId="77777777" w:rsidR="007A3D34" w:rsidRPr="00906DC0" w:rsidRDefault="007A3D34" w:rsidP="007A3D34">
      <w:pPr>
        <w:spacing w:before="0" w:after="0"/>
        <w:jc w:val="both"/>
        <w:rPr>
          <w:rFonts w:asciiTheme="minorHAnsi" w:hAnsiTheme="minorHAnsi" w:cstheme="minorHAnsi"/>
          <w:sz w:val="24"/>
          <w:szCs w:val="24"/>
        </w:rPr>
      </w:pPr>
      <w:r w:rsidRPr="00906DC0">
        <w:rPr>
          <w:rFonts w:asciiTheme="minorHAnsi" w:hAnsiTheme="minorHAnsi" w:cstheme="minorHAnsi"/>
          <w:sz w:val="24"/>
          <w:szCs w:val="24"/>
        </w:rPr>
        <w:t>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acordului de parteneriat anexat la ghid – Anexa 3 la prezentul ghid.</w:t>
      </w:r>
    </w:p>
    <w:p w14:paraId="7CBC5D97" w14:textId="77777777" w:rsidR="007A3D34" w:rsidRPr="00906DC0" w:rsidRDefault="007A3D34" w:rsidP="007A3D34">
      <w:pPr>
        <w:spacing w:before="0" w:after="0"/>
        <w:jc w:val="both"/>
        <w:rPr>
          <w:rFonts w:asciiTheme="minorHAnsi" w:hAnsiTheme="minorHAnsi" w:cstheme="minorHAnsi"/>
          <w:sz w:val="24"/>
          <w:szCs w:val="24"/>
        </w:rPr>
      </w:pPr>
    </w:p>
    <w:p w14:paraId="615F669C" w14:textId="77777777" w:rsidR="007A3D34" w:rsidRDefault="007A3D34" w:rsidP="007A3D34">
      <w:pPr>
        <w:spacing w:before="0" w:after="0"/>
        <w:jc w:val="both"/>
        <w:rPr>
          <w:rFonts w:asciiTheme="minorHAnsi" w:eastAsia="Times New Roman" w:hAnsiTheme="minorHAnsi" w:cstheme="minorHAnsi"/>
          <w:sz w:val="24"/>
          <w:szCs w:val="24"/>
          <w:lang w:val="fr-FR"/>
        </w:rPr>
      </w:pPr>
      <w:r w:rsidRPr="00906DC0">
        <w:rPr>
          <w:rFonts w:asciiTheme="minorHAnsi" w:hAnsiTheme="minorHAnsi" w:cstheme="minorHAnsi"/>
          <w:sz w:val="24"/>
          <w:szCs w:val="24"/>
        </w:rPr>
        <w:t xml:space="preserve">Membrii parteneriatului trebuie să respecte criteriile de eligibilitate și selectie pe tot parcursul procesului. </w:t>
      </w:r>
      <w:r w:rsidRPr="00906DC0">
        <w:rPr>
          <w:rFonts w:asciiTheme="minorHAnsi" w:eastAsia="Times New Roman" w:hAnsiTheme="minorHAnsi" w:cstheme="minorHAnsi"/>
          <w:sz w:val="24"/>
          <w:szCs w:val="24"/>
          <w:lang w:val="fr-FR"/>
        </w:rPr>
        <w:t>Criteriile de eligibilitate ale solicitantului se aplică fiecărui partener din cadrul acordului de parteneriat, după cum este indicat în cadrul sectiunilor din prezentul ghid.</w:t>
      </w:r>
      <w:r>
        <w:rPr>
          <w:rFonts w:asciiTheme="minorHAnsi" w:eastAsia="Times New Roman" w:hAnsiTheme="minorHAnsi" w:cstheme="minorHAnsi"/>
          <w:sz w:val="24"/>
          <w:szCs w:val="24"/>
          <w:lang w:val="fr-FR"/>
        </w:rPr>
        <w:t xml:space="preserve"> </w:t>
      </w:r>
    </w:p>
    <w:p w14:paraId="23F05926" w14:textId="77777777" w:rsidR="007A3D34" w:rsidRDefault="007A3D34" w:rsidP="007A3D34">
      <w:pPr>
        <w:spacing w:before="0" w:after="0"/>
        <w:jc w:val="both"/>
        <w:rPr>
          <w:rFonts w:asciiTheme="minorHAnsi" w:hAnsiTheme="minorHAnsi" w:cstheme="minorHAnsi"/>
          <w:sz w:val="24"/>
          <w:szCs w:val="24"/>
        </w:rPr>
      </w:pPr>
    </w:p>
    <w:p w14:paraId="5698BE8D" w14:textId="77777777" w:rsidR="007A3D34" w:rsidRPr="003A632A" w:rsidRDefault="007A3D34" w:rsidP="007A3D34">
      <w:pPr>
        <w:spacing w:before="0" w:after="0"/>
        <w:jc w:val="both"/>
        <w:rPr>
          <w:rFonts w:asciiTheme="minorHAnsi" w:hAnsiTheme="minorHAnsi" w:cstheme="minorHAnsi"/>
          <w:bCs/>
          <w:sz w:val="24"/>
          <w:szCs w:val="24"/>
          <w:lang w:val="en-US"/>
        </w:rPr>
      </w:pPr>
      <w:r w:rsidRPr="003A632A">
        <w:rPr>
          <w:rFonts w:asciiTheme="minorHAnsi" w:hAnsiTheme="minorHAnsi" w:cstheme="minorHAnsi"/>
          <w:bCs/>
          <w:sz w:val="24"/>
          <w:szCs w:val="24"/>
          <w:lang w:val="en-US"/>
        </w:rPr>
        <w:t>Acordul de parteneriat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350E8250" w14:textId="77777777" w:rsidR="007A3D34" w:rsidRDefault="007A3D34" w:rsidP="0020173D">
      <w:pPr>
        <w:spacing w:before="0" w:after="0"/>
        <w:jc w:val="both"/>
        <w:rPr>
          <w:rFonts w:asciiTheme="minorHAnsi" w:hAnsiTheme="minorHAnsi"/>
          <w:sz w:val="24"/>
        </w:rPr>
      </w:pPr>
    </w:p>
    <w:p w14:paraId="58D2CC7A" w14:textId="77777777" w:rsidR="005F5361" w:rsidRPr="00E04C46" w:rsidRDefault="005F5361" w:rsidP="0020173D">
      <w:pPr>
        <w:spacing w:before="0" w:after="0"/>
        <w:jc w:val="both"/>
        <w:rPr>
          <w:rFonts w:asciiTheme="minorHAnsi" w:hAnsiTheme="minorHAnsi" w:cstheme="minorHAnsi"/>
          <w:b/>
          <w:bCs/>
          <w:color w:val="FF0000"/>
          <w:sz w:val="24"/>
          <w:szCs w:val="24"/>
        </w:rPr>
      </w:pPr>
    </w:p>
    <w:p w14:paraId="6DDBE7AE" w14:textId="62B49D02" w:rsidR="0007627B" w:rsidRDefault="0007627B" w:rsidP="00735675">
      <w:pPr>
        <w:pStyle w:val="Heading2"/>
        <w:numPr>
          <w:ilvl w:val="1"/>
          <w:numId w:val="54"/>
        </w:numPr>
      </w:pPr>
      <w:bookmarkStart w:id="93" w:name="_Toc137037283"/>
      <w:r w:rsidRPr="0007627B">
        <w:t>Eligibilitatea activităţilor</w:t>
      </w:r>
      <w:bookmarkEnd w:id="93"/>
      <w:r w:rsidRPr="0007627B">
        <w:t xml:space="preserve"> </w:t>
      </w:r>
      <w:r w:rsidR="00D02690">
        <w:t xml:space="preserve"> </w:t>
      </w:r>
    </w:p>
    <w:p w14:paraId="45F838B5" w14:textId="77777777" w:rsidR="00E61743" w:rsidRPr="00E61743" w:rsidRDefault="00E61743" w:rsidP="00E61743"/>
    <w:p w14:paraId="6DB724E1" w14:textId="394BBE87" w:rsidR="00E211D8" w:rsidRPr="0020173D" w:rsidRDefault="00E211D8" w:rsidP="004B7657">
      <w:pPr>
        <w:pStyle w:val="Heading3"/>
        <w:numPr>
          <w:ilvl w:val="2"/>
          <w:numId w:val="55"/>
        </w:numPr>
        <w:rPr>
          <w:i w:val="0"/>
        </w:rPr>
      </w:pPr>
      <w:bookmarkStart w:id="94" w:name="_Toc32568959"/>
      <w:bookmarkStart w:id="95" w:name="_Toc137037284"/>
      <w:r w:rsidRPr="0020173D">
        <w:rPr>
          <w:i w:val="0"/>
        </w:rPr>
        <w:t>Cerinţe generale privind eligibilitatea activităţilor</w:t>
      </w:r>
      <w:bookmarkEnd w:id="95"/>
      <w:r w:rsidRPr="0020173D">
        <w:rPr>
          <w:i w:val="0"/>
        </w:rPr>
        <w:t xml:space="preserve"> </w:t>
      </w:r>
    </w:p>
    <w:p w14:paraId="392523D6" w14:textId="515AB202" w:rsidR="008228A8" w:rsidRPr="008228A8"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bookmarkStart w:id="96" w:name="_Hlk129699244"/>
      <w:r w:rsidRPr="008228A8">
        <w:rPr>
          <w:rFonts w:asciiTheme="minorHAnsi" w:eastAsia="Times New Roman" w:hAnsiTheme="minorHAnsi" w:cstheme="minorHAnsi"/>
          <w:bCs/>
          <w:iCs/>
          <w:sz w:val="24"/>
          <w:szCs w:val="24"/>
        </w:rPr>
        <w:t xml:space="preserve">Componenta şi activităţile sale se încadrează în obiectivul specific aferent Priorităţii de investiţii </w:t>
      </w:r>
      <w:r w:rsidR="00382D8D">
        <w:rPr>
          <w:rFonts w:asciiTheme="minorHAnsi" w:eastAsia="Times New Roman" w:hAnsiTheme="minorHAnsi" w:cstheme="minorHAnsi"/>
          <w:bCs/>
          <w:iCs/>
          <w:sz w:val="24"/>
          <w:szCs w:val="24"/>
        </w:rPr>
        <w:t>5</w:t>
      </w:r>
      <w:r w:rsidRPr="008228A8">
        <w:rPr>
          <w:rFonts w:asciiTheme="minorHAnsi" w:eastAsia="Times New Roman" w:hAnsiTheme="minorHAnsi" w:cstheme="minorHAnsi"/>
          <w:bCs/>
          <w:iCs/>
          <w:sz w:val="24"/>
          <w:szCs w:val="24"/>
        </w:rPr>
        <w:t xml:space="preserve">, </w:t>
      </w:r>
      <w:r w:rsidR="00382D8D">
        <w:rPr>
          <w:rFonts w:asciiTheme="minorHAnsi" w:eastAsia="Times New Roman" w:hAnsiTheme="minorHAnsi" w:cstheme="minorHAnsi"/>
          <w:bCs/>
          <w:iCs/>
          <w:sz w:val="24"/>
          <w:szCs w:val="24"/>
        </w:rPr>
        <w:t>Actiunea 5.1 Dezvoltarea infrastructurii educationale la ni</w:t>
      </w:r>
      <w:r w:rsidR="005241ED">
        <w:rPr>
          <w:rFonts w:asciiTheme="minorHAnsi" w:eastAsia="Times New Roman" w:hAnsiTheme="minorHAnsi" w:cstheme="minorHAnsi"/>
          <w:bCs/>
          <w:iCs/>
          <w:sz w:val="24"/>
          <w:szCs w:val="24"/>
        </w:rPr>
        <w:t>v</w:t>
      </w:r>
      <w:r w:rsidR="00382D8D">
        <w:rPr>
          <w:rFonts w:asciiTheme="minorHAnsi" w:eastAsia="Times New Roman" w:hAnsiTheme="minorHAnsi" w:cstheme="minorHAnsi"/>
          <w:bCs/>
          <w:iCs/>
          <w:sz w:val="24"/>
          <w:szCs w:val="24"/>
        </w:rPr>
        <w:t xml:space="preserve">elul </w:t>
      </w:r>
      <w:ins w:id="97" w:author="Ginghina Anca Maria" w:date="2023-05-16T09:20:00Z">
        <w:r w:rsidR="005241ED" w:rsidRPr="00423BF9">
          <w:rPr>
            <w:rFonts w:asciiTheme="minorHAnsi" w:eastAsia="Times New Roman" w:hAnsiTheme="minorHAnsi" w:cstheme="minorHAnsi"/>
            <w:bCs/>
            <w:iCs/>
            <w:sz w:val="24"/>
            <w:szCs w:val="24"/>
          </w:rPr>
          <w:t>învățământului preșcolar</w:t>
        </w:r>
      </w:ins>
      <w:r w:rsidRPr="008228A8">
        <w:rPr>
          <w:rFonts w:asciiTheme="minorHAnsi" w:eastAsia="Times New Roman" w:hAnsiTheme="minorHAnsi" w:cstheme="minorHAnsi"/>
          <w:bCs/>
          <w:iCs/>
          <w:sz w:val="24"/>
          <w:szCs w:val="24"/>
        </w:rPr>
        <w:t>, şi în cadrul acţiunilor specifice sprijinite</w:t>
      </w:r>
      <w:r w:rsidR="00E04C46">
        <w:rPr>
          <w:rFonts w:asciiTheme="minorHAnsi" w:eastAsia="Times New Roman" w:hAnsiTheme="minorHAnsi" w:cstheme="minorHAnsi"/>
          <w:bCs/>
          <w:iCs/>
          <w:sz w:val="24"/>
          <w:szCs w:val="24"/>
        </w:rPr>
        <w:t>.</w:t>
      </w:r>
    </w:p>
    <w:p w14:paraId="2490BB03" w14:textId="19F30902" w:rsidR="008228A8" w:rsidRDefault="008228A8" w:rsidP="00887633">
      <w:pPr>
        <w:jc w:val="both"/>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Pentru a fi eligibil proiectul trebuie să se încadreze în obiectivele priorității de investiții finanțate prin PR SE 2021-2027, nefiind eligibile proiectele care nu se încadrează în activitățile specifice propuse a fi finanțate prin PR SE 2021-2027. </w:t>
      </w:r>
      <w:bookmarkEnd w:id="96"/>
    </w:p>
    <w:p w14:paraId="1BAD4ECC" w14:textId="77777777" w:rsidR="00E61743" w:rsidRPr="00887633" w:rsidRDefault="00E61743" w:rsidP="00887633">
      <w:pPr>
        <w:jc w:val="both"/>
        <w:rPr>
          <w:lang w:eastAsia="ja-JP"/>
        </w:rPr>
      </w:pPr>
    </w:p>
    <w:p w14:paraId="12857C91" w14:textId="4A6687AC" w:rsidR="00E211D8" w:rsidRPr="0020173D" w:rsidRDefault="00E211D8" w:rsidP="004B7657">
      <w:pPr>
        <w:pStyle w:val="Heading3"/>
        <w:numPr>
          <w:ilvl w:val="2"/>
          <w:numId w:val="55"/>
        </w:numPr>
        <w:rPr>
          <w:i w:val="0"/>
        </w:rPr>
      </w:pPr>
      <w:bookmarkStart w:id="98" w:name="_Toc137037285"/>
      <w:r w:rsidRPr="0020173D">
        <w:rPr>
          <w:i w:val="0"/>
        </w:rPr>
        <w:t>Activităţi eligibile</w:t>
      </w:r>
      <w:bookmarkEnd w:id="98"/>
      <w:r w:rsidRPr="0020173D">
        <w:rPr>
          <w:i w:val="0"/>
        </w:rPr>
        <w:t xml:space="preserve"> </w:t>
      </w:r>
    </w:p>
    <w:bookmarkEnd w:id="94"/>
    <w:p w14:paraId="6A913C92" w14:textId="6411B29C" w:rsidR="00750379" w:rsidRPr="00750379" w:rsidRDefault="00F32835" w:rsidP="00750379">
      <w:pPr>
        <w:rPr>
          <w:rFonts w:asciiTheme="minorHAnsi" w:eastAsia="Times New Roman" w:hAnsiTheme="minorHAnsi" w:cstheme="minorHAnsi"/>
          <w:b/>
          <w:bCs/>
          <w:iCs/>
          <w:sz w:val="24"/>
          <w:szCs w:val="24"/>
        </w:rPr>
      </w:pPr>
      <w:r>
        <w:rPr>
          <w:rFonts w:asciiTheme="minorHAnsi" w:eastAsia="Times New Roman" w:hAnsiTheme="minorHAnsi" w:cstheme="minorHAnsi"/>
          <w:b/>
          <w:bCs/>
          <w:iCs/>
          <w:sz w:val="24"/>
          <w:szCs w:val="24"/>
        </w:rPr>
        <w:t xml:space="preserve">I. </w:t>
      </w:r>
      <w:r w:rsidR="00750379" w:rsidRPr="00750379">
        <w:rPr>
          <w:rFonts w:asciiTheme="minorHAnsi" w:eastAsia="Times New Roman" w:hAnsiTheme="minorHAnsi" w:cstheme="minorHAnsi"/>
          <w:b/>
          <w:bCs/>
          <w:iCs/>
          <w:sz w:val="24"/>
          <w:szCs w:val="24"/>
        </w:rPr>
        <w:t>Încadrarea proiectului în obiectivele Acţiunii 5.1</w:t>
      </w:r>
    </w:p>
    <w:p w14:paraId="60CD9650" w14:textId="77777777" w:rsidR="00750379" w:rsidRPr="00750379" w:rsidRDefault="00750379" w:rsidP="00750379">
      <w:pPr>
        <w:rPr>
          <w:rFonts w:asciiTheme="minorHAnsi" w:eastAsia="Times New Roman" w:hAnsiTheme="minorHAnsi" w:cstheme="minorHAnsi"/>
          <w:bCs/>
          <w:iCs/>
          <w:sz w:val="24"/>
          <w:szCs w:val="24"/>
        </w:rPr>
      </w:pPr>
      <w:r w:rsidRPr="00750379">
        <w:rPr>
          <w:rFonts w:asciiTheme="minorHAnsi" w:eastAsia="Times New Roman" w:hAnsiTheme="minorHAnsi" w:cstheme="minorHAnsi"/>
          <w:bCs/>
          <w:iCs/>
          <w:sz w:val="24"/>
          <w:szCs w:val="24"/>
        </w:rPr>
        <w:t xml:space="preserve">Pentru a fi eligibil proiectul trebuie să vizeze exclusiv domeniile de activitate eligibile, nefiind eligibile proiecte care nu se încadrează în activităţile specifice propuse a fi finanţate prin PR SE 2021-2027. </w:t>
      </w:r>
    </w:p>
    <w:p w14:paraId="4A0C5CC5" w14:textId="77777777" w:rsidR="00750379" w:rsidRPr="00750379" w:rsidRDefault="00750379" w:rsidP="00750379">
      <w:pPr>
        <w:rPr>
          <w:rFonts w:asciiTheme="minorHAnsi" w:eastAsia="Times New Roman" w:hAnsiTheme="minorHAnsi" w:cstheme="minorHAnsi"/>
          <w:bCs/>
          <w:iCs/>
          <w:sz w:val="24"/>
          <w:szCs w:val="24"/>
        </w:rPr>
      </w:pPr>
      <w:r w:rsidRPr="00750379">
        <w:rPr>
          <w:rFonts w:asciiTheme="minorHAnsi" w:eastAsia="Times New Roman" w:hAnsiTheme="minorHAnsi" w:cstheme="minorHAnsi"/>
          <w:bCs/>
          <w:iCs/>
          <w:sz w:val="24"/>
          <w:szCs w:val="24"/>
        </w:rPr>
        <w:t>Pentru atingerea obiectivului specific al acestei priorități de investiție sunt avute în vedere realizarea următoarelor tipuri de investiții/acțiuni:</w:t>
      </w:r>
    </w:p>
    <w:p w14:paraId="5729064A" w14:textId="574FC602" w:rsidR="0007627B" w:rsidRDefault="00750379" w:rsidP="00750379">
      <w:pPr>
        <w:rPr>
          <w:rFonts w:asciiTheme="minorHAnsi" w:eastAsia="Times New Roman" w:hAnsiTheme="minorHAnsi" w:cstheme="minorHAnsi"/>
          <w:bCs/>
          <w:iCs/>
          <w:sz w:val="24"/>
          <w:szCs w:val="24"/>
        </w:rPr>
      </w:pPr>
      <w:r w:rsidRPr="00750379">
        <w:rPr>
          <w:rFonts w:asciiTheme="minorHAnsi" w:eastAsia="Times New Roman" w:hAnsiTheme="minorHAnsi" w:cstheme="minorHAnsi"/>
          <w:bCs/>
          <w:iCs/>
          <w:sz w:val="24"/>
          <w:szCs w:val="24"/>
        </w:rPr>
        <w:t>•</w:t>
      </w:r>
      <w:r w:rsidRPr="00750379">
        <w:rPr>
          <w:rFonts w:asciiTheme="minorHAnsi" w:eastAsia="Times New Roman" w:hAnsiTheme="minorHAnsi" w:cstheme="minorHAnsi"/>
          <w:bCs/>
          <w:iCs/>
          <w:sz w:val="24"/>
          <w:szCs w:val="24"/>
        </w:rPr>
        <w:tab/>
      </w:r>
      <w:r w:rsidRPr="00750379">
        <w:rPr>
          <w:rFonts w:asciiTheme="minorHAnsi" w:eastAsia="Times New Roman" w:hAnsiTheme="minorHAnsi" w:cstheme="minorHAnsi"/>
          <w:b/>
          <w:bCs/>
          <w:iCs/>
          <w:sz w:val="24"/>
          <w:szCs w:val="24"/>
        </w:rPr>
        <w:t>construirea, extinderea, modernizarea și dotarea infrastructurii educaționale pentru nivelul preșcolar, din mediul urban și rural.</w:t>
      </w:r>
    </w:p>
    <w:tbl>
      <w:tblPr>
        <w:tblW w:w="90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413"/>
        <w:gridCol w:w="6638"/>
      </w:tblGrid>
      <w:tr w:rsidR="00750379" w:rsidRPr="00DA2F76" w14:paraId="43F5B0FC" w14:textId="77777777" w:rsidTr="00B620A4">
        <w:trPr>
          <w:trHeight w:val="856"/>
        </w:trPr>
        <w:tc>
          <w:tcPr>
            <w:tcW w:w="2413"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09217671" w14:textId="22C6A77F" w:rsidR="00750379" w:rsidRPr="00750379" w:rsidRDefault="00750379" w:rsidP="004F1339">
            <w:pPr>
              <w:spacing w:before="0" w:after="0" w:line="256" w:lineRule="auto"/>
              <w:jc w:val="both"/>
              <w:rPr>
                <w:rFonts w:asciiTheme="minorHAnsi" w:hAnsiTheme="minorHAnsi" w:cstheme="minorHAnsi"/>
                <w:sz w:val="24"/>
                <w:szCs w:val="24"/>
                <w:lang w:val="en-GB"/>
              </w:rPr>
            </w:pPr>
            <w:r w:rsidRPr="00750379">
              <w:rPr>
                <w:rFonts w:asciiTheme="minorHAnsi" w:eastAsia="Times New Roman" w:hAnsiTheme="minorHAnsi" w:cstheme="minorHAnsi"/>
                <w:b/>
                <w:bCs/>
                <w:sz w:val="24"/>
                <w:szCs w:val="24"/>
              </w:rPr>
              <w:t>Lucrări de modernizare</w:t>
            </w:r>
          </w:p>
        </w:tc>
        <w:tc>
          <w:tcPr>
            <w:tcW w:w="6638"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63C97E0D" w14:textId="3F7FDADE" w:rsidR="00750379" w:rsidRPr="00750379" w:rsidRDefault="00750379" w:rsidP="00750379">
            <w:pPr>
              <w:spacing w:before="0" w:after="0" w:line="256" w:lineRule="auto"/>
              <w:ind w:left="720"/>
              <w:jc w:val="both"/>
              <w:rPr>
                <w:rFonts w:asciiTheme="minorHAnsi" w:hAnsiTheme="minorHAnsi" w:cstheme="minorHAnsi"/>
                <w:sz w:val="24"/>
                <w:szCs w:val="24"/>
                <w:lang w:val="en-GB"/>
              </w:rPr>
            </w:pPr>
            <w:r w:rsidRPr="00750379">
              <w:rPr>
                <w:rFonts w:asciiTheme="minorHAnsi" w:eastAsia="Times New Roman" w:hAnsiTheme="minorHAnsi" w:cstheme="minorHAnsi"/>
                <w:sz w:val="24"/>
                <w:szCs w:val="24"/>
              </w:rPr>
              <w:t>Lucrări fizice exprimate cantitativ, calitativ şi valoric, pentru ridicarea nivelului performanţelor prevăzute iniţial – nu include renovarea energetică sau întreţinerea şi reparaţiile, conform Cadrului de performanţă al PR SE</w:t>
            </w:r>
          </w:p>
        </w:tc>
      </w:tr>
      <w:tr w:rsidR="00750379" w:rsidRPr="00DA2F76" w14:paraId="06DE7614" w14:textId="77777777" w:rsidTr="00B620A4">
        <w:trPr>
          <w:trHeight w:val="636"/>
        </w:trPr>
        <w:tc>
          <w:tcPr>
            <w:tcW w:w="2413"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26FC4014" w14:textId="77777777" w:rsidR="00750379" w:rsidRPr="00750379" w:rsidRDefault="00750379" w:rsidP="00750379">
            <w:pPr>
              <w:shd w:val="clear" w:color="auto" w:fill="FFFFFF"/>
              <w:spacing w:after="0"/>
              <w:rPr>
                <w:rFonts w:asciiTheme="minorHAnsi" w:eastAsia="Times New Roman" w:hAnsiTheme="minorHAnsi" w:cstheme="minorHAnsi"/>
                <w:sz w:val="24"/>
                <w:szCs w:val="24"/>
              </w:rPr>
            </w:pPr>
            <w:r w:rsidRPr="00750379">
              <w:rPr>
                <w:rFonts w:asciiTheme="minorHAnsi" w:eastAsia="Times New Roman" w:hAnsiTheme="minorHAnsi" w:cstheme="minorHAnsi"/>
                <w:b/>
                <w:bCs/>
                <w:sz w:val="24"/>
                <w:szCs w:val="24"/>
              </w:rPr>
              <w:t>Activităţi de extindere</w:t>
            </w:r>
          </w:p>
          <w:p w14:paraId="0BF4DF8D" w14:textId="77777777" w:rsidR="00750379" w:rsidRPr="00750379" w:rsidRDefault="00750379" w:rsidP="00750379">
            <w:pPr>
              <w:spacing w:before="0" w:after="0" w:line="256" w:lineRule="auto"/>
              <w:ind w:left="720"/>
              <w:jc w:val="both"/>
              <w:rPr>
                <w:rFonts w:asciiTheme="minorHAnsi" w:hAnsiTheme="minorHAnsi" w:cstheme="minorHAnsi"/>
                <w:b/>
                <w:bCs/>
                <w:sz w:val="24"/>
                <w:szCs w:val="24"/>
                <w:lang w:val="en-GB"/>
              </w:rPr>
            </w:pPr>
          </w:p>
        </w:tc>
        <w:tc>
          <w:tcPr>
            <w:tcW w:w="6638"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4C30CABC" w14:textId="616271F6" w:rsidR="00750379" w:rsidRPr="00750379" w:rsidRDefault="00750379" w:rsidP="00750379">
            <w:pPr>
              <w:spacing w:before="0" w:after="0" w:line="256" w:lineRule="auto"/>
              <w:ind w:left="720"/>
              <w:jc w:val="both"/>
              <w:rPr>
                <w:rFonts w:asciiTheme="minorHAnsi" w:hAnsiTheme="minorHAnsi" w:cstheme="minorHAnsi"/>
                <w:sz w:val="24"/>
                <w:szCs w:val="24"/>
                <w:lang w:val="en-GB"/>
              </w:rPr>
            </w:pPr>
            <w:r w:rsidRPr="00750379">
              <w:rPr>
                <w:rFonts w:asciiTheme="minorHAnsi" w:eastAsia="Times New Roman" w:hAnsiTheme="minorHAnsi" w:cstheme="minorHAnsi"/>
                <w:sz w:val="24"/>
                <w:szCs w:val="24"/>
              </w:rPr>
              <w:t xml:space="preserve">În sensul prezentului Ghid, lucrări asupra unor clădiri, realizate atât pe verticală, prin construirea de etaje noi, mansarde, cât şi pe orizontală prin construirea unui corp anexă în continuarea clădirii existente </w:t>
            </w:r>
            <w:r w:rsidRPr="00750379">
              <w:rPr>
                <w:rFonts w:asciiTheme="minorHAnsi" w:eastAsia="Times New Roman" w:hAnsiTheme="minorHAnsi" w:cstheme="minorHAnsi"/>
                <w:b/>
                <w:bCs/>
                <w:sz w:val="24"/>
                <w:szCs w:val="24"/>
              </w:rPr>
              <w:t>sau pe acelaşi amplasament</w:t>
            </w:r>
            <w:r w:rsidRPr="00750379">
              <w:rPr>
                <w:rFonts w:asciiTheme="minorHAnsi" w:eastAsia="Times New Roman" w:hAnsiTheme="minorHAnsi" w:cstheme="minorHAnsi"/>
                <w:sz w:val="24"/>
                <w:szCs w:val="24"/>
              </w:rPr>
              <w:t xml:space="preserve">, care să fie legat structural </w:t>
            </w:r>
            <w:r w:rsidRPr="00750379">
              <w:rPr>
                <w:rFonts w:asciiTheme="minorHAnsi" w:eastAsia="Times New Roman" w:hAnsiTheme="minorHAnsi" w:cstheme="minorHAnsi"/>
                <w:b/>
                <w:bCs/>
                <w:sz w:val="24"/>
                <w:szCs w:val="24"/>
              </w:rPr>
              <w:t>şi/sau</w:t>
            </w:r>
            <w:r w:rsidRPr="00750379">
              <w:rPr>
                <w:rFonts w:asciiTheme="minorHAnsi" w:eastAsia="Times New Roman" w:hAnsiTheme="minorHAnsi" w:cstheme="minorHAnsi"/>
                <w:sz w:val="24"/>
                <w:szCs w:val="24"/>
              </w:rPr>
              <w:t xml:space="preserve"> funcţional de clădirea existentă (aceeaşi destinaţie şi funcţionare a corpului anexă condiţionată de funcţionarea construcţiei iniţiale </w:t>
            </w:r>
            <w:r w:rsidRPr="00750379">
              <w:rPr>
                <w:rFonts w:asciiTheme="minorHAnsi" w:eastAsia="Times New Roman" w:hAnsiTheme="minorHAnsi" w:cstheme="minorHAnsi"/>
                <w:b/>
                <w:bCs/>
                <w:sz w:val="24"/>
                <w:szCs w:val="24"/>
              </w:rPr>
              <w:t>sau ca o completare necesară</w:t>
            </w:r>
            <w:r w:rsidRPr="00750379">
              <w:rPr>
                <w:rFonts w:asciiTheme="minorHAnsi" w:eastAsia="Times New Roman" w:hAnsiTheme="minorHAnsi" w:cstheme="minorHAnsi"/>
                <w:sz w:val="24"/>
                <w:szCs w:val="24"/>
              </w:rPr>
              <w:t xml:space="preserve"> la funcționalitatea clădirii existente).</w:t>
            </w:r>
          </w:p>
        </w:tc>
      </w:tr>
      <w:tr w:rsidR="00750379" w:rsidRPr="00DA2F76" w14:paraId="182BE200" w14:textId="77777777" w:rsidTr="00B620A4">
        <w:trPr>
          <w:trHeight w:val="636"/>
        </w:trPr>
        <w:tc>
          <w:tcPr>
            <w:tcW w:w="2413"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1F648056" w14:textId="533C11F0" w:rsidR="00750379" w:rsidRPr="00750379" w:rsidRDefault="00750379" w:rsidP="00E61743">
            <w:pPr>
              <w:spacing w:before="0" w:after="0" w:line="256" w:lineRule="auto"/>
              <w:jc w:val="both"/>
              <w:rPr>
                <w:rFonts w:asciiTheme="minorHAnsi" w:hAnsiTheme="minorHAnsi" w:cstheme="minorHAnsi"/>
                <w:b/>
                <w:bCs/>
                <w:sz w:val="24"/>
                <w:szCs w:val="24"/>
                <w:lang w:val="en-GB"/>
              </w:rPr>
            </w:pPr>
            <w:r w:rsidRPr="00750379">
              <w:rPr>
                <w:rFonts w:asciiTheme="minorHAnsi" w:eastAsia="Times New Roman" w:hAnsiTheme="minorHAnsi" w:cstheme="minorHAnsi"/>
                <w:b/>
                <w:bCs/>
                <w:sz w:val="24"/>
                <w:szCs w:val="24"/>
              </w:rPr>
              <w:t>Lucrări de construcţie</w:t>
            </w:r>
          </w:p>
        </w:tc>
        <w:tc>
          <w:tcPr>
            <w:tcW w:w="6638"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6D9C1704" w14:textId="1E0D12A1" w:rsidR="00750379" w:rsidRPr="00750379" w:rsidRDefault="00750379" w:rsidP="00750379">
            <w:pPr>
              <w:spacing w:before="0" w:after="0" w:line="256" w:lineRule="auto"/>
              <w:ind w:left="720"/>
              <w:jc w:val="both"/>
              <w:rPr>
                <w:rFonts w:asciiTheme="minorHAnsi" w:hAnsiTheme="minorHAnsi" w:cstheme="minorHAnsi"/>
                <w:sz w:val="24"/>
                <w:szCs w:val="24"/>
                <w:lang w:val="en-GB"/>
              </w:rPr>
            </w:pPr>
            <w:r w:rsidRPr="00750379">
              <w:rPr>
                <w:rFonts w:asciiTheme="minorHAnsi" w:eastAsia="Times New Roman" w:hAnsiTheme="minorHAnsi" w:cstheme="minorHAnsi"/>
                <w:sz w:val="24"/>
                <w:szCs w:val="24"/>
              </w:rPr>
              <w:t>Lucrări fizice exprimate cantitativ, calitativ şi valoric realizate pe un amplasament în vederea edificării unei noi construcţii</w:t>
            </w:r>
          </w:p>
        </w:tc>
      </w:tr>
      <w:tr w:rsidR="00750379" w:rsidRPr="00DA2F76" w14:paraId="53F7142C" w14:textId="77777777" w:rsidTr="00B620A4">
        <w:trPr>
          <w:trHeight w:val="636"/>
        </w:trPr>
        <w:tc>
          <w:tcPr>
            <w:tcW w:w="2413"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6689E30E" w14:textId="1D9F4551" w:rsidR="00750379" w:rsidRPr="00750379" w:rsidRDefault="00750379" w:rsidP="00E61743">
            <w:pPr>
              <w:spacing w:before="0" w:after="0" w:line="256" w:lineRule="auto"/>
              <w:jc w:val="both"/>
              <w:rPr>
                <w:rFonts w:asciiTheme="minorHAnsi" w:hAnsiTheme="minorHAnsi" w:cstheme="minorHAnsi"/>
                <w:b/>
                <w:bCs/>
                <w:sz w:val="24"/>
                <w:szCs w:val="24"/>
                <w:lang w:val="en-GB"/>
              </w:rPr>
            </w:pPr>
            <w:r w:rsidRPr="00750379">
              <w:rPr>
                <w:rFonts w:asciiTheme="minorHAnsi" w:eastAsia="Times New Roman" w:hAnsiTheme="minorHAnsi" w:cstheme="minorHAnsi"/>
                <w:b/>
                <w:bCs/>
                <w:sz w:val="24"/>
                <w:szCs w:val="24"/>
              </w:rPr>
              <w:lastRenderedPageBreak/>
              <w:t xml:space="preserve">Activităţi de dotare </w:t>
            </w:r>
          </w:p>
        </w:tc>
        <w:tc>
          <w:tcPr>
            <w:tcW w:w="6638" w:type="dxa"/>
            <w:tcBorders>
              <w:top w:val="dotted" w:sz="4" w:space="0" w:color="auto"/>
              <w:left w:val="dotted" w:sz="4" w:space="0" w:color="auto"/>
              <w:bottom w:val="dotted" w:sz="4" w:space="0" w:color="auto"/>
              <w:right w:val="dotted" w:sz="4" w:space="0" w:color="auto"/>
            </w:tcBorders>
            <w:tcMar>
              <w:top w:w="16" w:type="dxa"/>
              <w:left w:w="16" w:type="dxa"/>
              <w:bottom w:w="0" w:type="dxa"/>
              <w:right w:w="16" w:type="dxa"/>
            </w:tcMar>
          </w:tcPr>
          <w:p w14:paraId="52D86DBF" w14:textId="76D1D0C2" w:rsidR="00750379" w:rsidRPr="00750379" w:rsidRDefault="00750379" w:rsidP="00750379">
            <w:pPr>
              <w:spacing w:before="0" w:after="0" w:line="256" w:lineRule="auto"/>
              <w:ind w:left="720"/>
              <w:jc w:val="both"/>
              <w:rPr>
                <w:rFonts w:asciiTheme="minorHAnsi" w:hAnsiTheme="minorHAnsi" w:cstheme="minorHAnsi"/>
                <w:sz w:val="24"/>
                <w:szCs w:val="24"/>
                <w:lang w:val="en-GB"/>
              </w:rPr>
            </w:pPr>
            <w:r w:rsidRPr="00750379">
              <w:rPr>
                <w:rFonts w:asciiTheme="minorHAnsi" w:eastAsia="Times New Roman" w:hAnsiTheme="minorHAnsi" w:cstheme="minorHAnsi"/>
                <w:sz w:val="24"/>
                <w:szCs w:val="24"/>
              </w:rPr>
              <w:t>Achiziţionarea de obiecte de inventar/mijloace fixe necesare desfăşurării etapelor procesului educaţional</w:t>
            </w:r>
          </w:p>
        </w:tc>
      </w:tr>
    </w:tbl>
    <w:p w14:paraId="01689C7F" w14:textId="48CDC961" w:rsidR="00DA2F76" w:rsidRDefault="00DA2F76" w:rsidP="00DA2F76">
      <w:pPr>
        <w:rPr>
          <w:rFonts w:asciiTheme="minorHAnsi" w:eastAsia="Times New Roman" w:hAnsiTheme="minorHAnsi" w:cstheme="minorHAnsi"/>
          <w:bCs/>
          <w:iCs/>
          <w:sz w:val="24"/>
          <w:szCs w:val="24"/>
        </w:rPr>
      </w:pPr>
    </w:p>
    <w:p w14:paraId="0B15A943" w14:textId="77777777" w:rsidR="00C36E6F" w:rsidRPr="00C36E6F" w:rsidRDefault="00C36E6F" w:rsidP="00C36E6F">
      <w:pPr>
        <w:spacing w:before="0" w:after="160" w:line="259" w:lineRule="auto"/>
        <w:jc w:val="both"/>
        <w:rPr>
          <w:rFonts w:ascii="Calibri" w:hAnsi="Calibri"/>
          <w:sz w:val="24"/>
          <w:szCs w:val="24"/>
          <w:lang w:val="en-GB" w:eastAsia="en-IE"/>
        </w:rPr>
      </w:pPr>
      <w:r w:rsidRPr="00C36E6F">
        <w:rPr>
          <w:rFonts w:ascii="Calibri" w:hAnsi="Calibri"/>
          <w:sz w:val="24"/>
          <w:szCs w:val="24"/>
          <w:lang w:val="en-GB" w:eastAsia="en-IE"/>
        </w:rPr>
        <w:t xml:space="preserve">Capacitatea sălii de clasă se va calcula în conformitate cu legislația națională, fără a lua în considerare cadrele didactice, părinții, personalul auxiliar sau alte persoane care ar putea utiliza facilitățile. </w:t>
      </w:r>
    </w:p>
    <w:p w14:paraId="590B2B6E" w14:textId="77777777" w:rsidR="00C36E6F" w:rsidRPr="00C36E6F" w:rsidRDefault="00C36E6F" w:rsidP="00C36E6F">
      <w:pPr>
        <w:tabs>
          <w:tab w:val="left" w:pos="284"/>
        </w:tabs>
        <w:spacing w:before="0" w:after="0" w:line="259" w:lineRule="auto"/>
        <w:jc w:val="both"/>
        <w:rPr>
          <w:rFonts w:ascii="Calibri" w:eastAsia="Times New Roman" w:hAnsi="Calibri"/>
          <w:sz w:val="24"/>
          <w:szCs w:val="24"/>
          <w:lang w:val="en-GB"/>
        </w:rPr>
      </w:pPr>
      <w:r w:rsidRPr="00C36E6F">
        <w:rPr>
          <w:rFonts w:ascii="Calibri" w:eastAsia="Times New Roman" w:hAnsi="Calibri"/>
          <w:sz w:val="24"/>
          <w:szCs w:val="24"/>
          <w:lang w:val="en-GB"/>
        </w:rPr>
        <w:t>Adaptarea infrastructurii educaționale pentru persoanele cu mobilitate redusă/dizabilități, se va face respectând legislaţia in domeniu, prin: asigurarea de rampe de acces, marcarea traseelor de acces, adaptarea spațiului de învățare pentru a facilita nu doar accesul, dar și funcționalitatea pentru persoanele cu dizabilități, asigurarea accesului, a circulației orizontale și verticale, a accesului la grupuri sanitare, la sălile de clasă etc.</w:t>
      </w:r>
    </w:p>
    <w:p w14:paraId="1C8E0EBA" w14:textId="77777777" w:rsidR="00C36E6F" w:rsidRPr="00C36E6F" w:rsidRDefault="00C36E6F" w:rsidP="00C36E6F">
      <w:pPr>
        <w:tabs>
          <w:tab w:val="left" w:pos="284"/>
        </w:tabs>
        <w:spacing w:before="0" w:after="0" w:line="259" w:lineRule="auto"/>
        <w:jc w:val="both"/>
        <w:rPr>
          <w:rFonts w:ascii="Calibri" w:eastAsia="Times New Roman" w:hAnsi="Calibri"/>
          <w:sz w:val="24"/>
          <w:szCs w:val="24"/>
          <w:lang w:val="en-GB"/>
        </w:rPr>
      </w:pPr>
    </w:p>
    <w:p w14:paraId="10D7C167" w14:textId="77777777" w:rsidR="00C36E6F" w:rsidRPr="00C36E6F" w:rsidRDefault="00C36E6F" w:rsidP="00C36E6F">
      <w:pPr>
        <w:spacing w:before="0" w:after="0" w:line="259" w:lineRule="auto"/>
        <w:jc w:val="both"/>
        <w:rPr>
          <w:rFonts w:ascii="Calibri" w:hAnsi="Calibri"/>
          <w:b/>
          <w:bCs/>
          <w:sz w:val="24"/>
          <w:szCs w:val="24"/>
          <w:lang w:val="en-GB"/>
        </w:rPr>
      </w:pPr>
      <w:r w:rsidRPr="00C36E6F">
        <w:rPr>
          <w:rFonts w:ascii="Calibri" w:hAnsi="Calibri"/>
          <w:b/>
          <w:bCs/>
          <w:sz w:val="24"/>
          <w:szCs w:val="24"/>
          <w:lang w:val="en-GB"/>
        </w:rPr>
        <w:t>Activități de tip FSE:</w:t>
      </w:r>
    </w:p>
    <w:p w14:paraId="40233900" w14:textId="77777777" w:rsidR="00C36E6F" w:rsidRPr="00C36E6F" w:rsidRDefault="00C36E6F" w:rsidP="00792285">
      <w:pPr>
        <w:numPr>
          <w:ilvl w:val="0"/>
          <w:numId w:val="43"/>
        </w:numPr>
        <w:spacing w:before="0" w:after="0" w:line="259" w:lineRule="auto"/>
        <w:jc w:val="both"/>
        <w:rPr>
          <w:rFonts w:ascii="Calibri" w:hAnsi="Calibri"/>
          <w:sz w:val="24"/>
          <w:szCs w:val="24"/>
          <w:lang w:val="en-GB"/>
        </w:rPr>
      </w:pPr>
      <w:r w:rsidRPr="00C36E6F">
        <w:rPr>
          <w:rFonts w:ascii="Calibri" w:hAnsi="Calibri"/>
          <w:sz w:val="24"/>
          <w:szCs w:val="24"/>
          <w:lang w:val="en-GB"/>
        </w:rPr>
        <w:t>asigurarea serviciilor de mediere școlară/consiliere pentru comunitățile defavorizate;</w:t>
      </w:r>
    </w:p>
    <w:p w14:paraId="224E91C3" w14:textId="77777777" w:rsidR="00C36E6F" w:rsidRPr="00C36E6F" w:rsidRDefault="00C36E6F" w:rsidP="00792285">
      <w:pPr>
        <w:numPr>
          <w:ilvl w:val="0"/>
          <w:numId w:val="43"/>
        </w:numPr>
        <w:spacing w:before="0" w:after="0" w:line="259" w:lineRule="auto"/>
        <w:jc w:val="both"/>
        <w:rPr>
          <w:rFonts w:ascii="Calibri" w:hAnsi="Calibri"/>
          <w:sz w:val="24"/>
          <w:szCs w:val="24"/>
          <w:lang w:val="en-GB"/>
        </w:rPr>
      </w:pPr>
      <w:r w:rsidRPr="00C36E6F">
        <w:rPr>
          <w:rFonts w:ascii="Calibri" w:hAnsi="Calibri"/>
          <w:sz w:val="24"/>
          <w:szCs w:val="24"/>
          <w:lang w:val="en-GB"/>
        </w:rPr>
        <w:t>asigurarea accesului elevilor cu CES la serviciile de consiliere și asistență psihopedagogică și de terapie a tulburărilor de limbaj;</w:t>
      </w:r>
    </w:p>
    <w:p w14:paraId="3B3ABABC" w14:textId="77777777" w:rsidR="00C36E6F" w:rsidRPr="00C36E6F" w:rsidRDefault="00C36E6F" w:rsidP="00792285">
      <w:pPr>
        <w:numPr>
          <w:ilvl w:val="0"/>
          <w:numId w:val="43"/>
        </w:numPr>
        <w:spacing w:before="0" w:after="0" w:line="259" w:lineRule="auto"/>
        <w:jc w:val="both"/>
        <w:rPr>
          <w:rFonts w:ascii="Calibri" w:hAnsi="Calibri"/>
          <w:sz w:val="24"/>
          <w:szCs w:val="24"/>
          <w:lang w:val="en-GB"/>
        </w:rPr>
      </w:pPr>
      <w:r w:rsidRPr="00C36E6F">
        <w:rPr>
          <w:rFonts w:ascii="Calibri" w:hAnsi="Calibri"/>
          <w:sz w:val="24"/>
          <w:szCs w:val="24"/>
          <w:lang w:val="en-GB"/>
        </w:rPr>
        <w:t>consilierea/informarea și sprijinirea părinților copiilor defavorizați;</w:t>
      </w:r>
    </w:p>
    <w:p w14:paraId="571A906B" w14:textId="77777777" w:rsidR="00C36E6F" w:rsidRPr="00C36E6F" w:rsidRDefault="00C36E6F" w:rsidP="00792285">
      <w:pPr>
        <w:numPr>
          <w:ilvl w:val="0"/>
          <w:numId w:val="43"/>
        </w:numPr>
        <w:spacing w:before="0" w:after="0" w:line="259" w:lineRule="auto"/>
        <w:jc w:val="both"/>
        <w:rPr>
          <w:rFonts w:ascii="Calibri" w:hAnsi="Calibri"/>
          <w:sz w:val="24"/>
          <w:szCs w:val="24"/>
          <w:lang w:val="en-GB"/>
        </w:rPr>
      </w:pPr>
      <w:r w:rsidRPr="00C36E6F">
        <w:rPr>
          <w:rFonts w:ascii="Calibri" w:eastAsia="Times New Roman" w:hAnsi="Calibri"/>
          <w:sz w:val="24"/>
          <w:szCs w:val="24"/>
          <w:lang w:val="en-GB" w:eastAsia="en-GB"/>
        </w:rPr>
        <w:t>asigurarea / dezvoltarea și utilizarea de noi servicii şi materiale de învăţare pentru copiii din învățământul preșcolar, în special pentru copiii aparținând minorității roma și copiii cu dizabilități</w:t>
      </w:r>
      <w:r w:rsidRPr="00C36E6F">
        <w:rPr>
          <w:rFonts w:ascii="Calibri" w:hAnsi="Calibri"/>
          <w:sz w:val="24"/>
          <w:szCs w:val="24"/>
          <w:lang w:val="en-GB"/>
        </w:rPr>
        <w:t>;</w:t>
      </w:r>
    </w:p>
    <w:p w14:paraId="312335B5" w14:textId="77777777" w:rsidR="00C36E6F" w:rsidRPr="00C36E6F" w:rsidRDefault="00C36E6F" w:rsidP="00792285">
      <w:pPr>
        <w:numPr>
          <w:ilvl w:val="0"/>
          <w:numId w:val="43"/>
        </w:numPr>
        <w:spacing w:before="0" w:after="0" w:line="259" w:lineRule="auto"/>
        <w:jc w:val="both"/>
        <w:rPr>
          <w:rFonts w:ascii="Calibri" w:hAnsi="Calibri"/>
          <w:sz w:val="24"/>
          <w:szCs w:val="24"/>
          <w:lang w:val="en-GB"/>
        </w:rPr>
      </w:pPr>
      <w:r w:rsidRPr="00C36E6F">
        <w:rPr>
          <w:rFonts w:ascii="Calibri" w:eastAsia="Times New Roman" w:hAnsi="Calibri"/>
          <w:sz w:val="24"/>
          <w:szCs w:val="24"/>
          <w:lang w:val="en-GB" w:eastAsia="en-GB"/>
        </w:rPr>
        <w:t>promovarea de bune practici în aria facilitării accesului la învățământul preșcolar, valorificând rezultatele unor proiecte/programe inițiate sau dezvoltate în parteneriat, inclusiv la nivel transnational;</w:t>
      </w:r>
    </w:p>
    <w:p w14:paraId="2ED03C9E" w14:textId="77777777" w:rsidR="00C36E6F" w:rsidRPr="00C36E6F" w:rsidRDefault="00C36E6F" w:rsidP="00792285">
      <w:pPr>
        <w:numPr>
          <w:ilvl w:val="0"/>
          <w:numId w:val="43"/>
        </w:numPr>
        <w:spacing w:before="0" w:after="0" w:line="259" w:lineRule="auto"/>
        <w:jc w:val="both"/>
        <w:rPr>
          <w:rFonts w:ascii="Calibri" w:eastAsia="Times New Roman" w:hAnsi="Calibri"/>
          <w:sz w:val="24"/>
          <w:szCs w:val="24"/>
          <w:lang w:val="en-GB" w:eastAsia="en-GB"/>
        </w:rPr>
      </w:pPr>
      <w:r w:rsidRPr="00C36E6F">
        <w:rPr>
          <w:rFonts w:ascii="Calibri" w:eastAsia="Times New Roman" w:hAnsi="Calibri"/>
          <w:sz w:val="24"/>
          <w:szCs w:val="24"/>
          <w:lang w:val="en-GB" w:eastAsia="en-GB"/>
        </w:rPr>
        <w:t>alte măsuri care vin în sprijinul îndeplinirii obiectivelor specifice stabilite în cadrul priorității (ex. activități de formare care promovează incluziunea, activități de formare pentru echipele manageriale în aria monitorizării impactului măsurilor privind creșterea accesului la educație etc).</w:t>
      </w:r>
    </w:p>
    <w:p w14:paraId="05B24767" w14:textId="77777777" w:rsidR="00C36E6F" w:rsidRPr="00C36E6F" w:rsidRDefault="00C36E6F" w:rsidP="00C36E6F">
      <w:pPr>
        <w:spacing w:before="0" w:after="0" w:line="259" w:lineRule="auto"/>
        <w:jc w:val="both"/>
        <w:rPr>
          <w:rFonts w:ascii="Calibri" w:hAnsi="Calibri"/>
          <w:b/>
          <w:bCs/>
          <w:i/>
          <w:iCs/>
          <w:sz w:val="24"/>
          <w:szCs w:val="24"/>
          <w:lang w:val="en-GB"/>
        </w:rPr>
      </w:pPr>
    </w:p>
    <w:p w14:paraId="2369F144" w14:textId="77777777" w:rsidR="00C36E6F" w:rsidRPr="00C36E6F" w:rsidRDefault="00C36E6F" w:rsidP="00C36E6F">
      <w:pPr>
        <w:spacing w:before="0" w:after="0" w:line="259" w:lineRule="auto"/>
        <w:jc w:val="both"/>
        <w:rPr>
          <w:rFonts w:ascii="Calibri" w:hAnsi="Calibri"/>
          <w:b/>
          <w:bCs/>
          <w:i/>
          <w:iCs/>
          <w:sz w:val="24"/>
          <w:szCs w:val="24"/>
          <w:lang w:val="en-GB"/>
        </w:rPr>
      </w:pPr>
      <w:r w:rsidRPr="00C36E6F">
        <w:rPr>
          <w:rFonts w:ascii="Calibri" w:hAnsi="Calibri"/>
          <w:b/>
          <w:bCs/>
          <w:i/>
          <w:iCs/>
          <w:sz w:val="24"/>
          <w:szCs w:val="24"/>
          <w:lang w:val="en-GB"/>
        </w:rPr>
        <w:t>IMPORTANT!</w:t>
      </w:r>
    </w:p>
    <w:p w14:paraId="3259960B" w14:textId="77777777" w:rsidR="00C36E6F" w:rsidRPr="00C36E6F" w:rsidRDefault="00C36E6F" w:rsidP="00C36E6F">
      <w:pPr>
        <w:spacing w:before="0" w:after="0" w:line="259" w:lineRule="auto"/>
        <w:jc w:val="both"/>
        <w:rPr>
          <w:rFonts w:ascii="Calibri" w:hAnsi="Calibri"/>
          <w:i/>
          <w:iCs/>
          <w:sz w:val="24"/>
          <w:szCs w:val="24"/>
          <w:lang w:val="en-GB"/>
        </w:rPr>
      </w:pPr>
      <w:r w:rsidRPr="00C36E6F">
        <w:rPr>
          <w:rFonts w:ascii="Calibri" w:hAnsi="Calibri"/>
          <w:i/>
          <w:iCs/>
          <w:sz w:val="24"/>
          <w:szCs w:val="24"/>
          <w:lang w:val="en-GB"/>
        </w:rPr>
        <w:t>Prioritate la finanțare vor avea unitățile școlare din învățământul preșcolar din mediul urban și rural, care vor viza reducerea supraaglomerării, creșterea accesului la educație al copiilor aparținând unor grupuri dezavantajate, reducerea decalajelor între rural și urban privind accesul la educație de calitate și evoluția demografică a populației școlare, școli din zone marginalizate, pentru a asigura sustenabilitatea și eficiența investițiilor pe termen mediu și lung, în conformitate și cu Recomandările Specifice de Țară 2020.</w:t>
      </w:r>
    </w:p>
    <w:p w14:paraId="31DE03C1" w14:textId="77777777" w:rsidR="00C36E6F" w:rsidRPr="00C36E6F" w:rsidRDefault="00C36E6F" w:rsidP="00C36E6F">
      <w:pPr>
        <w:spacing w:before="0" w:after="0" w:line="259" w:lineRule="auto"/>
        <w:jc w:val="both"/>
        <w:rPr>
          <w:rFonts w:ascii="Calibri" w:hAnsi="Calibri"/>
          <w:i/>
          <w:iCs/>
          <w:sz w:val="24"/>
          <w:szCs w:val="24"/>
          <w:lang w:val="en-GB"/>
        </w:rPr>
      </w:pPr>
    </w:p>
    <w:p w14:paraId="2D42E233" w14:textId="633209E7" w:rsidR="00C36E6F" w:rsidRPr="00C36E6F" w:rsidRDefault="00C36E6F" w:rsidP="00C36E6F">
      <w:pPr>
        <w:spacing w:before="0" w:after="0" w:line="259" w:lineRule="auto"/>
        <w:jc w:val="both"/>
        <w:rPr>
          <w:rFonts w:ascii="Calibri" w:hAnsi="Calibri"/>
          <w:sz w:val="24"/>
          <w:szCs w:val="24"/>
          <w:lang w:val="en-GB"/>
        </w:rPr>
      </w:pPr>
      <w:r w:rsidRPr="00C36E6F">
        <w:rPr>
          <w:rFonts w:ascii="Calibri" w:hAnsi="Calibri"/>
          <w:sz w:val="24"/>
          <w:szCs w:val="24"/>
          <w:lang w:val="en-GB"/>
        </w:rPr>
        <w:lastRenderedPageBreak/>
        <w:t xml:space="preserve">Prioritizarea proiectelor se va face în baza unor criterii care să adreseze presiunea demografică/capacitatea unității de învățământ (raport între nr. de locuri și nr. de copii înscriși în grădiniță), </w:t>
      </w:r>
      <w:r w:rsidRPr="00C36E6F">
        <w:rPr>
          <w:rFonts w:ascii="Calibri" w:eastAsia="Times New Roman" w:hAnsi="Calibri"/>
          <w:sz w:val="24"/>
          <w:szCs w:val="24"/>
          <w:lang w:val="en-GB"/>
        </w:rPr>
        <w:t>scăderea nr. de grupe/clase segregate/creșterea nr. de grupe/clase cu distribuție echilibrată a copiilor din grupuri sau medii dezavantajate,</w:t>
      </w:r>
      <w:r w:rsidRPr="00C36E6F">
        <w:rPr>
          <w:rFonts w:ascii="Calibri" w:hAnsi="Calibri"/>
          <w:sz w:val="24"/>
          <w:szCs w:val="24"/>
          <w:lang w:val="en-GB"/>
        </w:rPr>
        <w:t xml:space="preserve"> creșterea ratei de participare a grupurilor subreprezentate, condiții sanitare și de securitate necesare, activități conexe de tip FSE+, în limita a 15% din valoarea eligibilă a proiectului, menite în principal să prevină segregarea școlară, asigurarea serviciilor de mediere școlară/consiliere pentru comunitățile defavorizate, asigurarea copiilor cu CES la serviciile de consiliere și asistență psihopedagogică și de terapie a tulburărilor de limbaj, consilierea/informarea și sprijinirea părinților acestor copii. </w:t>
      </w:r>
    </w:p>
    <w:p w14:paraId="79EC8542" w14:textId="77777777" w:rsidR="00C36E6F" w:rsidRPr="00C36E6F" w:rsidRDefault="00C36E6F" w:rsidP="00C36E6F">
      <w:pPr>
        <w:spacing w:before="0" w:after="0" w:line="259" w:lineRule="auto"/>
        <w:jc w:val="both"/>
        <w:rPr>
          <w:rFonts w:ascii="Calibri" w:hAnsi="Calibri"/>
          <w:sz w:val="24"/>
          <w:szCs w:val="24"/>
          <w:lang w:val="en-GB"/>
        </w:rPr>
      </w:pPr>
    </w:p>
    <w:p w14:paraId="3A9A7F3E" w14:textId="12F8DF1D" w:rsidR="00C36E6F" w:rsidRDefault="00C36E6F" w:rsidP="00C36E6F">
      <w:pPr>
        <w:spacing w:before="0" w:after="0" w:line="259" w:lineRule="auto"/>
        <w:jc w:val="both"/>
        <w:rPr>
          <w:rFonts w:ascii="Calibri" w:hAnsi="Calibri"/>
          <w:sz w:val="24"/>
          <w:szCs w:val="24"/>
          <w:lang w:val="en-GB"/>
        </w:rPr>
      </w:pPr>
      <w:r w:rsidRPr="00C36E6F">
        <w:rPr>
          <w:rFonts w:ascii="Calibri" w:hAnsi="Calibri"/>
          <w:sz w:val="24"/>
          <w:szCs w:val="24"/>
          <w:lang w:val="en-GB"/>
        </w:rPr>
        <w:t xml:space="preserve">Implementarea investițiilor va fi condiționată de realizarea unei autoevaluări privind segregarea școlară la nivelul unității de învățământ, însoțită, după caz, de plan de acțiuni, și măsuri de adresare propuse a fi finanțate de proiect în limita de flexibilitate. Autoevaluarea unității de învățământ va fi analizată de AM PR Sud-Est în procesul de evaluare și selecție. </w:t>
      </w:r>
    </w:p>
    <w:p w14:paraId="709415E7" w14:textId="77777777" w:rsidR="007810B7" w:rsidRPr="00C36E6F" w:rsidRDefault="007810B7" w:rsidP="00C36E6F">
      <w:pPr>
        <w:spacing w:before="0" w:after="0" w:line="259" w:lineRule="auto"/>
        <w:jc w:val="both"/>
        <w:rPr>
          <w:rFonts w:ascii="Calibri" w:hAnsi="Calibri"/>
          <w:sz w:val="24"/>
          <w:szCs w:val="24"/>
          <w:lang w:val="en-GB"/>
        </w:rPr>
      </w:pPr>
    </w:p>
    <w:p w14:paraId="54102F62" w14:textId="77777777" w:rsidR="00C36E6F" w:rsidRPr="00C36E6F" w:rsidRDefault="00C36E6F" w:rsidP="00C36E6F">
      <w:pPr>
        <w:spacing w:before="0" w:after="0" w:line="259" w:lineRule="auto"/>
        <w:jc w:val="both"/>
        <w:rPr>
          <w:rFonts w:ascii="Calibri" w:hAnsi="Calibri"/>
          <w:sz w:val="24"/>
          <w:szCs w:val="24"/>
          <w:lang w:val="en-GB"/>
        </w:rPr>
      </w:pPr>
      <w:r w:rsidRPr="00C36E6F">
        <w:rPr>
          <w:rFonts w:ascii="Calibri" w:hAnsi="Calibri"/>
          <w:sz w:val="24"/>
          <w:szCs w:val="24"/>
          <w:lang w:val="en-GB"/>
        </w:rPr>
        <w:t>Se vor finanța inclusiv facilități de acces pentru persoane cu dizabilități, care să asigure condiții de siguranță și funcționare pentru respectarea unor standarde.</w:t>
      </w:r>
    </w:p>
    <w:p w14:paraId="0BF6B5D8" w14:textId="77777777" w:rsidR="00C36E6F" w:rsidRPr="00C36E6F" w:rsidRDefault="00C36E6F" w:rsidP="00C36E6F">
      <w:pPr>
        <w:spacing w:before="0" w:after="0" w:line="259" w:lineRule="auto"/>
        <w:jc w:val="both"/>
        <w:rPr>
          <w:rFonts w:ascii="Calibri" w:hAnsi="Calibri"/>
          <w:sz w:val="24"/>
          <w:szCs w:val="24"/>
          <w:lang w:val="en-GB"/>
        </w:rPr>
      </w:pPr>
      <w:r w:rsidRPr="00C36E6F">
        <w:rPr>
          <w:rFonts w:ascii="Calibri" w:hAnsi="Calibri"/>
          <w:sz w:val="24"/>
          <w:szCs w:val="24"/>
          <w:lang w:val="en-GB"/>
        </w:rPr>
        <w:t>Criteriile de prioritizare vor ține cont și de acele intervenții care vor promova construcțiile durabile, ecologice, utilizarea panourilor solare, etc.</w:t>
      </w:r>
    </w:p>
    <w:p w14:paraId="1F04218F" w14:textId="77777777" w:rsidR="00DA2F76" w:rsidRPr="00DA2F76" w:rsidRDefault="00DA2F76" w:rsidP="00DA2F76">
      <w:pPr>
        <w:spacing w:before="0" w:after="0" w:line="256" w:lineRule="auto"/>
        <w:ind w:left="720"/>
        <w:jc w:val="both"/>
        <w:rPr>
          <w:rFonts w:ascii="Calibri" w:hAnsi="Calibri"/>
          <w:sz w:val="24"/>
          <w:szCs w:val="24"/>
          <w:lang w:val="en-GB"/>
        </w:rPr>
      </w:pPr>
    </w:p>
    <w:p w14:paraId="6F13E98E" w14:textId="0DF58269" w:rsidR="00DA2F76" w:rsidRPr="00DA2F76" w:rsidRDefault="00DA2F76" w:rsidP="00DA2F76">
      <w:pPr>
        <w:spacing w:before="0" w:after="0" w:line="256" w:lineRule="auto"/>
        <w:jc w:val="both"/>
        <w:rPr>
          <w:rFonts w:ascii="Calibri" w:hAnsi="Calibri"/>
          <w:bCs/>
          <w:sz w:val="24"/>
          <w:szCs w:val="24"/>
          <w:lang w:val="en-GB"/>
        </w:rPr>
      </w:pPr>
      <w:r w:rsidRPr="00DA2F76">
        <w:rPr>
          <w:rFonts w:ascii="Calibri" w:hAnsi="Calibri"/>
          <w:b/>
          <w:bCs/>
          <w:sz w:val="24"/>
          <w:szCs w:val="24"/>
          <w:lang w:val="en-GB"/>
        </w:rPr>
        <w:t>Activităţile eligibile propuse în cadrul proiectelor reprezintă obligaţii contractuale ce vor fi monitorizate pe parcursul implementării proiectului şi după finalizarea implementării proiectului.</w:t>
      </w:r>
      <w:r w:rsidRPr="00DA2F76">
        <w:rPr>
          <w:rFonts w:ascii="Calibri" w:hAnsi="Calibri"/>
          <w:bCs/>
          <w:sz w:val="24"/>
          <w:szCs w:val="24"/>
          <w:lang w:val="en-GB"/>
        </w:rPr>
        <w:t xml:space="preserve"> </w:t>
      </w:r>
    </w:p>
    <w:p w14:paraId="3181834A" w14:textId="77777777" w:rsidR="00DA2F76" w:rsidRPr="004E50D1" w:rsidRDefault="00DA2F76" w:rsidP="0007627B"/>
    <w:p w14:paraId="1FC8A0AB" w14:textId="6FEF92B3" w:rsidR="00AE648D" w:rsidRPr="00DA2F76" w:rsidRDefault="00E211D8" w:rsidP="004B7657">
      <w:pPr>
        <w:pStyle w:val="ListParagraph"/>
        <w:numPr>
          <w:ilvl w:val="2"/>
          <w:numId w:val="55"/>
        </w:numPr>
        <w:spacing w:before="0" w:after="0"/>
        <w:jc w:val="both"/>
        <w:rPr>
          <w:rFonts w:asciiTheme="minorHAnsi" w:hAnsiTheme="minorHAnsi" w:cstheme="minorHAnsi"/>
          <w:b/>
          <w:bCs/>
          <w:sz w:val="24"/>
          <w:szCs w:val="24"/>
        </w:rPr>
      </w:pPr>
      <w:bookmarkStart w:id="99" w:name="_Toc99376151"/>
      <w:r w:rsidRPr="004E50D1">
        <w:rPr>
          <w:rFonts w:asciiTheme="minorHAnsi" w:hAnsiTheme="minorHAnsi" w:cstheme="minorHAnsi"/>
          <w:b/>
          <w:bCs/>
          <w:sz w:val="24"/>
          <w:szCs w:val="24"/>
        </w:rPr>
        <w:t>Activitatea de bază</w:t>
      </w:r>
      <w:r w:rsidR="00AE648D" w:rsidRPr="004E50D1">
        <w:rPr>
          <w:rFonts w:asciiTheme="minorHAnsi" w:hAnsiTheme="minorHAnsi" w:cstheme="minorHAnsi"/>
          <w:b/>
          <w:bCs/>
          <w:sz w:val="24"/>
          <w:szCs w:val="24"/>
        </w:rPr>
        <w:t xml:space="preserve"> </w:t>
      </w:r>
    </w:p>
    <w:p w14:paraId="2B66F302" w14:textId="41DF860C" w:rsidR="00AE648D" w:rsidRPr="00AE648D" w:rsidRDefault="00AE648D" w:rsidP="00AE648D">
      <w:pPr>
        <w:spacing w:before="0" w:after="0"/>
        <w:jc w:val="both"/>
        <w:rPr>
          <w:rFonts w:asciiTheme="minorHAnsi" w:hAnsiTheme="minorHAnsi" w:cstheme="minorHAnsi"/>
          <w:sz w:val="24"/>
          <w:szCs w:val="24"/>
        </w:rPr>
      </w:pPr>
      <w:r w:rsidRPr="00AE648D">
        <w:rPr>
          <w:rFonts w:asciiTheme="minorHAnsi" w:hAnsiTheme="minorHAnsi" w:cstheme="minorHAnsi"/>
          <w:sz w:val="24"/>
          <w:szCs w:val="24"/>
        </w:rPr>
        <w:t>În conformitate cu definiția</w:t>
      </w:r>
      <w:r w:rsidRPr="00AE648D">
        <w:rPr>
          <w:rFonts w:asciiTheme="minorHAnsi" w:hAnsiTheme="minorHAnsi" w:cstheme="minorHAnsi"/>
          <w:i/>
          <w:iCs/>
          <w:sz w:val="24"/>
          <w:szCs w:val="24"/>
        </w:rPr>
        <w:t xml:space="preserve"> </w:t>
      </w:r>
      <w:r w:rsidRPr="00AE648D">
        <w:rPr>
          <w:rFonts w:asciiTheme="minorHAnsi" w:hAnsiTheme="minorHAnsi" w:cstheme="minorHAnsi"/>
          <w:sz w:val="24"/>
          <w:szCs w:val="24"/>
        </w:rPr>
        <w:t>menționată în secțiunea 1.3 la prezentul Ghid, acțiunile sprijinite în cadrul prezentului apel sunt cele menționate în secțiunea 5.2.2. Activități eligibile, pct. I</w:t>
      </w:r>
      <w:r w:rsidR="00F65122">
        <w:rPr>
          <w:rFonts w:asciiTheme="minorHAnsi" w:hAnsiTheme="minorHAnsi" w:cstheme="minorHAnsi"/>
          <w:sz w:val="24"/>
          <w:szCs w:val="24"/>
        </w:rPr>
        <w:t>.</w:t>
      </w:r>
    </w:p>
    <w:p w14:paraId="3431914E" w14:textId="77777777" w:rsidR="00AE648D" w:rsidRPr="00AE648D" w:rsidRDefault="00AE648D" w:rsidP="005018E9">
      <w:pPr>
        <w:spacing w:before="0" w:after="0"/>
        <w:jc w:val="both"/>
        <w:rPr>
          <w:rFonts w:asciiTheme="minorHAnsi" w:hAnsiTheme="minorHAnsi" w:cstheme="minorHAnsi"/>
          <w:b/>
          <w:bCs/>
          <w:color w:val="FF0000"/>
          <w:sz w:val="24"/>
          <w:szCs w:val="24"/>
        </w:rPr>
      </w:pPr>
    </w:p>
    <w:p w14:paraId="2D2F31D8" w14:textId="22A9BDEF" w:rsidR="00E211D8" w:rsidRDefault="00E211D8" w:rsidP="004B7657">
      <w:pPr>
        <w:pStyle w:val="Heading3"/>
        <w:numPr>
          <w:ilvl w:val="2"/>
          <w:numId w:val="55"/>
        </w:numPr>
        <w:rPr>
          <w:i w:val="0"/>
        </w:rPr>
      </w:pPr>
      <w:bookmarkStart w:id="100" w:name="_Toc137037286"/>
      <w:r w:rsidRPr="00334760">
        <w:rPr>
          <w:i w:val="0"/>
        </w:rPr>
        <w:t>Activităţi neeligibile</w:t>
      </w:r>
      <w:bookmarkEnd w:id="100"/>
      <w:r w:rsidR="0020173D" w:rsidRPr="00334760">
        <w:rPr>
          <w:i w:val="0"/>
        </w:rPr>
        <w:t xml:space="preserve"> </w:t>
      </w:r>
    </w:p>
    <w:p w14:paraId="34D5857B" w14:textId="77777777" w:rsidR="0036314A" w:rsidRPr="0036314A" w:rsidRDefault="0036314A" w:rsidP="0036314A">
      <w:pPr>
        <w:spacing w:before="0" w:after="0"/>
        <w:jc w:val="both"/>
        <w:rPr>
          <w:rFonts w:asciiTheme="minorHAnsi" w:hAnsiTheme="minorHAnsi" w:cstheme="minorHAnsi"/>
          <w:bCs/>
          <w:sz w:val="24"/>
          <w:szCs w:val="24"/>
        </w:rPr>
      </w:pPr>
      <w:r w:rsidRPr="0036314A">
        <w:rPr>
          <w:rFonts w:asciiTheme="minorHAnsi" w:hAnsiTheme="minorHAnsi" w:cstheme="minorHAnsi"/>
          <w:bCs/>
          <w:sz w:val="24"/>
          <w:szCs w:val="24"/>
        </w:rPr>
        <w:t>Nu sunt eligibile:</w:t>
      </w:r>
    </w:p>
    <w:p w14:paraId="7E6EA030" w14:textId="77777777" w:rsidR="0036314A" w:rsidRPr="0036314A" w:rsidRDefault="0036314A" w:rsidP="0036314A">
      <w:pPr>
        <w:pStyle w:val="ListParagraph"/>
        <w:spacing w:before="0" w:after="0"/>
        <w:jc w:val="both"/>
        <w:rPr>
          <w:rFonts w:asciiTheme="minorHAnsi" w:hAnsiTheme="minorHAnsi" w:cstheme="minorHAnsi"/>
          <w:bCs/>
          <w:sz w:val="24"/>
          <w:szCs w:val="24"/>
        </w:rPr>
      </w:pPr>
      <w:r w:rsidRPr="0036314A">
        <w:rPr>
          <w:rFonts w:asciiTheme="minorHAnsi" w:hAnsiTheme="minorHAnsi" w:cstheme="minorHAnsi"/>
          <w:bCs/>
          <w:sz w:val="24"/>
          <w:szCs w:val="24"/>
        </w:rPr>
        <w:t>a)</w:t>
      </w:r>
      <w:r w:rsidRPr="0036314A">
        <w:rPr>
          <w:rFonts w:asciiTheme="minorHAnsi" w:hAnsiTheme="minorHAnsi" w:cstheme="minorHAnsi"/>
          <w:bCs/>
          <w:sz w:val="24"/>
          <w:szCs w:val="24"/>
        </w:rPr>
        <w:tab/>
        <w:t>Proiectele care propun exclusiv realizarea de lucrări fără autorizație de construire;</w:t>
      </w:r>
    </w:p>
    <w:p w14:paraId="75044FD7" w14:textId="3ABCF3C8" w:rsidR="0036314A" w:rsidRPr="00887633" w:rsidRDefault="0036314A" w:rsidP="0036314A">
      <w:pPr>
        <w:pStyle w:val="ListParagraph"/>
        <w:spacing w:before="0" w:after="0"/>
        <w:jc w:val="both"/>
        <w:rPr>
          <w:rFonts w:asciiTheme="minorHAnsi" w:hAnsiTheme="minorHAnsi" w:cstheme="minorHAnsi"/>
          <w:bCs/>
          <w:sz w:val="24"/>
          <w:szCs w:val="24"/>
        </w:rPr>
      </w:pPr>
      <w:r w:rsidRPr="0036314A">
        <w:rPr>
          <w:rFonts w:asciiTheme="minorHAnsi" w:hAnsiTheme="minorHAnsi" w:cstheme="minorHAnsi"/>
          <w:bCs/>
          <w:sz w:val="24"/>
          <w:szCs w:val="24"/>
        </w:rPr>
        <w:t>b)</w:t>
      </w:r>
      <w:r w:rsidRPr="0036314A">
        <w:rPr>
          <w:rFonts w:asciiTheme="minorHAnsi" w:hAnsiTheme="minorHAnsi" w:cstheme="minorHAnsi"/>
          <w:bCs/>
          <w:sz w:val="24"/>
          <w:szCs w:val="24"/>
        </w:rPr>
        <w:tab/>
        <w:t>Proiectele care</w:t>
      </w:r>
      <w:r w:rsidR="00887633">
        <w:rPr>
          <w:rFonts w:asciiTheme="minorHAnsi" w:hAnsiTheme="minorHAnsi" w:cstheme="minorHAnsi"/>
          <w:bCs/>
          <w:sz w:val="24"/>
          <w:szCs w:val="24"/>
        </w:rPr>
        <w:t xml:space="preserve"> implica </w:t>
      </w:r>
      <w:r w:rsidRPr="00887633">
        <w:rPr>
          <w:rFonts w:asciiTheme="minorHAnsi" w:hAnsiTheme="minorHAnsi" w:cstheme="minorHAnsi"/>
          <w:bCs/>
          <w:sz w:val="24"/>
          <w:szCs w:val="24"/>
        </w:rPr>
        <w:t>doar lucrări de întreținere, reparare si mentenanță a infrastructurii;</w:t>
      </w:r>
    </w:p>
    <w:p w14:paraId="7C35F0F4" w14:textId="20E49BE7" w:rsidR="008D5C71" w:rsidRDefault="0036314A" w:rsidP="0036314A">
      <w:pPr>
        <w:pStyle w:val="ListParagraph"/>
        <w:spacing w:before="0" w:after="0"/>
        <w:jc w:val="both"/>
        <w:rPr>
          <w:rFonts w:asciiTheme="minorHAnsi" w:hAnsiTheme="minorHAnsi" w:cstheme="minorHAnsi"/>
          <w:bCs/>
          <w:sz w:val="24"/>
          <w:szCs w:val="24"/>
        </w:rPr>
      </w:pPr>
      <w:r w:rsidRPr="00887633">
        <w:rPr>
          <w:rFonts w:asciiTheme="minorHAnsi" w:hAnsiTheme="minorHAnsi" w:cstheme="minorHAnsi"/>
          <w:bCs/>
          <w:sz w:val="24"/>
          <w:szCs w:val="24"/>
        </w:rPr>
        <w:t>c)</w:t>
      </w:r>
      <w:r w:rsidRPr="00887633">
        <w:rPr>
          <w:rFonts w:asciiTheme="minorHAnsi" w:hAnsiTheme="minorHAnsi" w:cstheme="minorHAnsi"/>
          <w:bCs/>
          <w:sz w:val="24"/>
          <w:szCs w:val="24"/>
        </w:rPr>
        <w:tab/>
        <w:t>Proiectele finalizate care potrivit art 2 al RDC, Regulamentul (UE) 2021/1060, pct 37, reprezintă proiectele care au fost încheiate in mod fizic sau implementate intregal si pentru care toate plățile au fost efectuate de beneficiar, iar contribuția</w:t>
      </w:r>
      <w:r w:rsidR="00887633">
        <w:rPr>
          <w:rFonts w:asciiTheme="minorHAnsi" w:hAnsiTheme="minorHAnsi" w:cstheme="minorHAnsi"/>
          <w:bCs/>
          <w:sz w:val="24"/>
          <w:szCs w:val="24"/>
        </w:rPr>
        <w:t xml:space="preserve"> publica relevanta </w:t>
      </w:r>
      <w:r w:rsidRPr="0036314A">
        <w:rPr>
          <w:rFonts w:asciiTheme="minorHAnsi" w:hAnsiTheme="minorHAnsi" w:cstheme="minorHAnsi"/>
          <w:bCs/>
          <w:sz w:val="24"/>
          <w:szCs w:val="24"/>
        </w:rPr>
        <w:t>a fost plătită beneficiarilor</w:t>
      </w:r>
      <w:r w:rsidR="007A3D34">
        <w:rPr>
          <w:rFonts w:asciiTheme="minorHAnsi" w:hAnsiTheme="minorHAnsi" w:cstheme="minorHAnsi"/>
          <w:bCs/>
          <w:sz w:val="24"/>
          <w:szCs w:val="24"/>
        </w:rPr>
        <w:t>.</w:t>
      </w:r>
    </w:p>
    <w:p w14:paraId="0778DA9B" w14:textId="77777777" w:rsidR="00E27F8B" w:rsidRPr="00E27F8B" w:rsidRDefault="00E27F8B" w:rsidP="00E27F8B">
      <w:pPr>
        <w:pStyle w:val="ListParagraph"/>
        <w:spacing w:before="0" w:after="0"/>
        <w:jc w:val="both"/>
        <w:rPr>
          <w:rFonts w:asciiTheme="minorHAnsi" w:hAnsiTheme="minorHAnsi" w:cstheme="minorHAnsi"/>
          <w:bCs/>
          <w:sz w:val="24"/>
          <w:szCs w:val="24"/>
        </w:rPr>
      </w:pPr>
    </w:p>
    <w:p w14:paraId="64B7DA13" w14:textId="42C92ADB" w:rsidR="008D5C71" w:rsidRDefault="008D5C71" w:rsidP="00735675">
      <w:pPr>
        <w:pStyle w:val="Heading2"/>
        <w:numPr>
          <w:ilvl w:val="1"/>
          <w:numId w:val="55"/>
        </w:numPr>
      </w:pPr>
      <w:bookmarkStart w:id="101" w:name="_Toc137037287"/>
      <w:r w:rsidRPr="006E2D78">
        <w:t>Eligibilitatea cheltuielilor</w:t>
      </w:r>
      <w:bookmarkEnd w:id="101"/>
      <w:r w:rsidRPr="006E2D78">
        <w:t xml:space="preserve"> </w:t>
      </w:r>
    </w:p>
    <w:p w14:paraId="0DEE7D75" w14:textId="512D0A2A" w:rsidR="00E211D8" w:rsidRPr="005018E9" w:rsidRDefault="007D78F1" w:rsidP="007D78F1">
      <w:pPr>
        <w:pStyle w:val="Heading3"/>
        <w:numPr>
          <w:ilvl w:val="0"/>
          <w:numId w:val="0"/>
        </w:numPr>
        <w:rPr>
          <w:rFonts w:asciiTheme="minorHAnsi" w:hAnsiTheme="minorHAnsi" w:cstheme="minorHAnsi"/>
          <w:bCs/>
          <w:i w:val="0"/>
        </w:rPr>
      </w:pPr>
      <w:bookmarkStart w:id="102" w:name="_Toc137037288"/>
      <w:r>
        <w:rPr>
          <w:i w:val="0"/>
        </w:rPr>
        <w:t xml:space="preserve">5.3.1 </w:t>
      </w:r>
      <w:r w:rsidR="008D5C71" w:rsidRPr="005018E9">
        <w:rPr>
          <w:i w:val="0"/>
        </w:rPr>
        <w:t>Baza legală pentru stabilirea eligibilității cheltuielilor</w:t>
      </w:r>
      <w:bookmarkEnd w:id="102"/>
    </w:p>
    <w:p w14:paraId="5D7DF71A" w14:textId="77777777" w:rsidR="006E2D78" w:rsidRPr="003147D5" w:rsidRDefault="006E2D78" w:rsidP="00792285">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2020/2093 al Consiliului din 17 decembrie 2020 de stabilire a cadrului financiar multianual pentru perioada 2021 – 2027, cu modificările și completările ulterioare</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w:t>
      </w:r>
    </w:p>
    <w:p w14:paraId="447D8F0A" w14:textId="77777777" w:rsidR="006E2D78" w:rsidRPr="003147D5" w:rsidRDefault="006E2D78" w:rsidP="00792285">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3147D5" w:rsidRDefault="006E2D78" w:rsidP="00792285">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3147D5" w:rsidRDefault="006E2D78" w:rsidP="00792285">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3147D5" w:rsidRDefault="006E2D78" w:rsidP="00792285">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Hotărârea</w:t>
      </w:r>
      <w:r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de G</w:t>
      </w:r>
      <w:r w:rsidRPr="003147D5">
        <w:rPr>
          <w:rFonts w:asciiTheme="minorHAnsi" w:hAnsiTheme="minorHAnsi" w:cstheme="minorHAnsi"/>
          <w:color w:val="000000"/>
          <w:sz w:val="24"/>
          <w:szCs w:val="24"/>
          <w:lang w:eastAsia="en-GB"/>
        </w:rPr>
        <w:t>uver</w:t>
      </w:r>
      <w:r>
        <w:rPr>
          <w:rFonts w:asciiTheme="minorHAnsi" w:hAnsiTheme="minorHAnsi" w:cstheme="minorHAnsi"/>
          <w:color w:val="000000"/>
          <w:sz w:val="24"/>
          <w:szCs w:val="24"/>
          <w:lang w:eastAsia="en-GB"/>
        </w:rPr>
        <w:t>n</w:t>
      </w:r>
      <w:r w:rsidRPr="003147D5">
        <w:rPr>
          <w:rFonts w:asciiTheme="minorHAnsi" w:hAnsiTheme="minorHAnsi" w:cstheme="minorHAnsi"/>
          <w:color w:val="000000"/>
          <w:sz w:val="24"/>
          <w:szCs w:val="24"/>
          <w:lang w:eastAsia="en-GB"/>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Pr>
          <w:rFonts w:asciiTheme="minorHAnsi" w:hAnsiTheme="minorHAnsi" w:cstheme="minorHAnsi"/>
          <w:color w:val="000000"/>
          <w:sz w:val="24"/>
          <w:szCs w:val="24"/>
          <w:lang w:eastAsia="en-GB"/>
        </w:rPr>
        <w:t>;</w:t>
      </w:r>
    </w:p>
    <w:p w14:paraId="78A18C81" w14:textId="77777777" w:rsidR="006E2D78" w:rsidRPr="003147D5" w:rsidRDefault="006E2D78" w:rsidP="00792285">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r>
        <w:rPr>
          <w:rFonts w:asciiTheme="minorHAnsi" w:hAnsiTheme="minorHAnsi" w:cstheme="minorHAnsi"/>
          <w:color w:val="000000"/>
          <w:sz w:val="24"/>
          <w:szCs w:val="24"/>
          <w:lang w:eastAsia="en-GB"/>
        </w:rPr>
        <w:t>;</w:t>
      </w:r>
    </w:p>
    <w:p w14:paraId="68982BAB" w14:textId="77777777" w:rsidR="006E2D78" w:rsidRPr="003147D5" w:rsidRDefault="006E2D78" w:rsidP="00792285">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3147D5" w:rsidRDefault="006E2D78" w:rsidP="00792285">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Legea 227/2015 privind Codul fiscal, cu modificările și completările ulterioare.</w:t>
      </w:r>
    </w:p>
    <w:p w14:paraId="42D711B0" w14:textId="77777777" w:rsidR="006F4663" w:rsidRDefault="006F4663" w:rsidP="006F4663">
      <w:pPr>
        <w:pStyle w:val="Heading3"/>
        <w:numPr>
          <w:ilvl w:val="0"/>
          <w:numId w:val="0"/>
        </w:numPr>
        <w:rPr>
          <w:i w:val="0"/>
        </w:rPr>
      </w:pPr>
    </w:p>
    <w:p w14:paraId="10E31758" w14:textId="15004299" w:rsidR="008D5C71" w:rsidRPr="005018E9" w:rsidRDefault="007D78F1" w:rsidP="007D78F1">
      <w:pPr>
        <w:pStyle w:val="Heading3"/>
        <w:numPr>
          <w:ilvl w:val="0"/>
          <w:numId w:val="0"/>
        </w:numPr>
        <w:rPr>
          <w:rFonts w:asciiTheme="minorHAnsi" w:hAnsiTheme="minorHAnsi" w:cstheme="minorHAnsi"/>
          <w:bCs/>
          <w:i w:val="0"/>
        </w:rPr>
      </w:pPr>
      <w:bookmarkStart w:id="103" w:name="_Toc137037289"/>
      <w:r>
        <w:rPr>
          <w:i w:val="0"/>
        </w:rPr>
        <w:t>5.3.2</w:t>
      </w:r>
      <w:r w:rsidR="008D5C71" w:rsidRPr="005018E9">
        <w:rPr>
          <w:i w:val="0"/>
        </w:rPr>
        <w:t>Categorii și plafoane de cheltuieli eligibile</w:t>
      </w:r>
      <w:bookmarkEnd w:id="103"/>
    </w:p>
    <w:p w14:paraId="2C2509DB" w14:textId="77777777" w:rsidR="006E2D78" w:rsidRPr="00F35E03" w:rsidRDefault="006E2D78" w:rsidP="00792285">
      <w:pPr>
        <w:pStyle w:val="ListParagraph"/>
        <w:numPr>
          <w:ilvl w:val="0"/>
          <w:numId w:val="16"/>
        </w:numPr>
        <w:spacing w:before="0" w:after="0"/>
        <w:jc w:val="both"/>
        <w:rPr>
          <w:rFonts w:asciiTheme="minorHAnsi" w:eastAsia="Times New Roman" w:hAnsiTheme="minorHAnsi" w:cstheme="minorHAnsi"/>
          <w:b/>
          <w:bCs/>
          <w:sz w:val="24"/>
          <w:szCs w:val="24"/>
        </w:rPr>
      </w:pPr>
      <w:r w:rsidRPr="00F35E03">
        <w:rPr>
          <w:rFonts w:asciiTheme="minorHAnsi" w:eastAsia="Times New Roman" w:hAnsiTheme="minorHAnsi" w:cstheme="minorHAnsi"/>
          <w:b/>
          <w:bCs/>
          <w:sz w:val="24"/>
          <w:szCs w:val="24"/>
        </w:rPr>
        <w:t>Condiții cumulative de eligibilitate a cheltuielilor:</w:t>
      </w:r>
    </w:p>
    <w:p w14:paraId="47A64590" w14:textId="00B4F122" w:rsidR="001E3932" w:rsidRDefault="006E2D78" w:rsidP="00792285">
      <w:pPr>
        <w:pStyle w:val="ListParagraph"/>
        <w:numPr>
          <w:ilvl w:val="0"/>
          <w:numId w:val="18"/>
        </w:numPr>
        <w:autoSpaceDE w:val="0"/>
        <w:autoSpaceDN w:val="0"/>
        <w:adjustRightInd w:val="0"/>
        <w:spacing w:before="0" w:after="0"/>
        <w:jc w:val="both"/>
        <w:rPr>
          <w:rFonts w:asciiTheme="minorHAnsi" w:hAnsiTheme="minorHAnsi" w:cstheme="minorHAnsi"/>
          <w:sz w:val="24"/>
          <w:szCs w:val="24"/>
          <w:lang w:val="en-GB" w:eastAsia="ro-RO"/>
        </w:rPr>
      </w:pPr>
      <w:r w:rsidRPr="00E5313F">
        <w:rPr>
          <w:rFonts w:asciiTheme="minorHAnsi" w:hAnsiTheme="minorHAnsi" w:cstheme="minorHAnsi"/>
          <w:sz w:val="24"/>
          <w:szCs w:val="24"/>
          <w:lang w:val="en-GB" w:eastAsia="ro-RO"/>
        </w:rPr>
        <w:t>să respecte prevederile art. 63 din Regulamentul (UE) 2021/1060, respectiv cheltuielile sunt eligibile pentru o contribuție din fonduri dacă au fost suportate de un beneficiar și plătite în cadrul implementării operațiunilor, între data transmiterii programului către Comisie sau data de 1 ianuarie 2021, oricare dintre aceste date survine prima, și 31 decembrie 2029;</w:t>
      </w:r>
    </w:p>
    <w:p w14:paraId="39FE71AD" w14:textId="77777777" w:rsidR="001E3932" w:rsidRPr="001E3932" w:rsidRDefault="006E2D78" w:rsidP="00792285">
      <w:pPr>
        <w:pStyle w:val="ListParagraph"/>
        <w:numPr>
          <w:ilvl w:val="0"/>
          <w:numId w:val="18"/>
        </w:numPr>
        <w:autoSpaceDE w:val="0"/>
        <w:autoSpaceDN w:val="0"/>
        <w:adjustRightInd w:val="0"/>
        <w:spacing w:before="0" w:after="0"/>
        <w:jc w:val="both"/>
        <w:rPr>
          <w:rFonts w:asciiTheme="minorHAnsi" w:hAnsiTheme="minorHAnsi" w:cstheme="minorHAnsi"/>
          <w:sz w:val="24"/>
          <w:szCs w:val="24"/>
          <w:lang w:val="en-GB" w:eastAsia="ro-RO"/>
        </w:rPr>
      </w:pPr>
      <w:r w:rsidRPr="001E3932">
        <w:rPr>
          <w:rFonts w:asciiTheme="minorHAnsi" w:hAnsiTheme="minorHAnsi" w:cstheme="minorHAnsi"/>
          <w:color w:val="000000"/>
          <w:sz w:val="24"/>
          <w:szCs w:val="24"/>
          <w:lang w:eastAsia="en-GB"/>
        </w:rPr>
        <w:t xml:space="preserve">să respecte prevederile art. 20 alin. (1) lit. b) și c) din Regulamentul (UE) </w:t>
      </w:r>
      <w:r w:rsidR="00D22DE9" w:rsidRPr="001E3932">
        <w:rPr>
          <w:rFonts w:asciiTheme="minorHAnsi" w:hAnsiTheme="minorHAnsi" w:cstheme="minorHAnsi"/>
          <w:color w:val="000000"/>
          <w:sz w:val="24"/>
          <w:szCs w:val="24"/>
          <w:lang w:eastAsia="en-GB"/>
        </w:rPr>
        <w:t>2021/1060</w:t>
      </w:r>
      <w:r w:rsidRPr="001E3932">
        <w:rPr>
          <w:rFonts w:asciiTheme="minorHAnsi" w:hAnsiTheme="minorHAnsi" w:cstheme="minorHAnsi"/>
          <w:color w:val="000000"/>
          <w:sz w:val="24"/>
          <w:szCs w:val="24"/>
          <w:lang w:eastAsia="en-GB"/>
        </w:rPr>
        <w:t>;</w:t>
      </w:r>
    </w:p>
    <w:p w14:paraId="0E06AB28" w14:textId="580AFCD0" w:rsidR="00E11F0C" w:rsidRPr="00E11F0C" w:rsidRDefault="006E2D78" w:rsidP="00792285">
      <w:pPr>
        <w:pStyle w:val="ListParagraph"/>
        <w:numPr>
          <w:ilvl w:val="0"/>
          <w:numId w:val="18"/>
        </w:numPr>
        <w:autoSpaceDE w:val="0"/>
        <w:autoSpaceDN w:val="0"/>
        <w:adjustRightInd w:val="0"/>
        <w:spacing w:before="0" w:after="0"/>
        <w:jc w:val="both"/>
        <w:rPr>
          <w:rFonts w:asciiTheme="minorHAnsi" w:hAnsiTheme="minorHAnsi" w:cstheme="minorHAnsi"/>
          <w:sz w:val="24"/>
          <w:szCs w:val="24"/>
          <w:lang w:val="en-GB" w:eastAsia="ro-RO"/>
        </w:rPr>
      </w:pPr>
      <w:r w:rsidRPr="001E3932">
        <w:rPr>
          <w:rFonts w:asciiTheme="minorHAnsi" w:hAnsiTheme="minorHAnsi" w:cstheme="minorHAnsi"/>
          <w:sz w:val="24"/>
          <w:szCs w:val="24"/>
        </w:rPr>
        <w:t xml:space="preserve">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excepția formelor de sprijin prevăzute la art. 53 alineatul (1) literele (b), (c), (d) și (f) din Regulamentul (UE) nr. </w:t>
      </w:r>
      <w:r w:rsidR="00E11F0C" w:rsidRPr="00E11F0C">
        <w:rPr>
          <w:rFonts w:asciiTheme="minorHAnsi" w:hAnsiTheme="minorHAnsi" w:cstheme="minorHAnsi"/>
          <w:sz w:val="24"/>
          <w:szCs w:val="24"/>
        </w:rPr>
        <w:t xml:space="preserve">2021/1060 </w:t>
      </w:r>
      <w:r w:rsidRPr="001E3932">
        <w:rPr>
          <w:rFonts w:asciiTheme="minorHAnsi" w:hAnsiTheme="minorHAnsi" w:cstheme="minorHAnsi"/>
          <w:sz w:val="24"/>
          <w:szCs w:val="24"/>
        </w:rPr>
        <w:t xml:space="preserve"> privind prevederile comune, precum și a cheltuielilor prevăzute la art. 67 din Regulamentul (UE) nr. </w:t>
      </w:r>
      <w:r w:rsidR="002A5B6B" w:rsidRPr="002A5B6B">
        <w:rPr>
          <w:rFonts w:asciiTheme="minorHAnsi" w:hAnsiTheme="minorHAnsi" w:cstheme="minorHAnsi"/>
          <w:sz w:val="24"/>
          <w:szCs w:val="24"/>
        </w:rPr>
        <w:t>2021/1060</w:t>
      </w:r>
      <w:r w:rsidRPr="001E3932">
        <w:rPr>
          <w:rFonts w:asciiTheme="minorHAnsi" w:hAnsiTheme="minorHAnsi" w:cstheme="minorHAnsi"/>
          <w:sz w:val="24"/>
          <w:szCs w:val="24"/>
        </w:rPr>
        <w:t>;</w:t>
      </w:r>
    </w:p>
    <w:p w14:paraId="5E61DA67" w14:textId="46D5AACF" w:rsidR="006E2D78" w:rsidRPr="00E11F0C" w:rsidRDefault="006E2D78" w:rsidP="00792285">
      <w:pPr>
        <w:pStyle w:val="ListParagraph"/>
        <w:numPr>
          <w:ilvl w:val="0"/>
          <w:numId w:val="18"/>
        </w:numPr>
        <w:autoSpaceDE w:val="0"/>
        <w:autoSpaceDN w:val="0"/>
        <w:adjustRightInd w:val="0"/>
        <w:spacing w:before="0" w:after="0"/>
        <w:jc w:val="both"/>
        <w:rPr>
          <w:rFonts w:asciiTheme="minorHAnsi" w:hAnsiTheme="minorHAnsi" w:cstheme="minorHAnsi"/>
          <w:sz w:val="24"/>
          <w:szCs w:val="24"/>
          <w:lang w:val="en-GB" w:eastAsia="ro-RO"/>
        </w:rPr>
      </w:pPr>
      <w:r w:rsidRPr="00E11F0C">
        <w:rPr>
          <w:rFonts w:asciiTheme="minorHAnsi" w:hAnsiTheme="minorHAnsi" w:cstheme="minorHAnsi"/>
          <w:color w:val="000000"/>
          <w:sz w:val="24"/>
          <w:szCs w:val="24"/>
          <w:lang w:eastAsia="en-GB"/>
        </w:rPr>
        <w:t xml:space="preserve">să fie însoțită de documente justificative privind efectuarea plății şi realitatea cheltuielii efectuate, pe baza cărora cheltuielile să poată fi verificate/controlate/auditate, cu excepția formelor de sprijin prevăzute la art. 5 din HG 873/2022; </w:t>
      </w:r>
    </w:p>
    <w:p w14:paraId="6B049721" w14:textId="77777777" w:rsidR="006E2D78" w:rsidRPr="003147D5" w:rsidRDefault="006E2D78" w:rsidP="00792285">
      <w:pPr>
        <w:numPr>
          <w:ilvl w:val="0"/>
          <w:numId w:val="11"/>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 conformitate cu prevederile programului; </w:t>
      </w:r>
    </w:p>
    <w:p w14:paraId="2A26B48A" w14:textId="1BF64CFD" w:rsidR="006E2D78" w:rsidRPr="003147D5" w:rsidRDefault="006E2D78" w:rsidP="00792285">
      <w:pPr>
        <w:numPr>
          <w:ilvl w:val="0"/>
          <w:numId w:val="11"/>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 conformitate cu prevederile contractului; </w:t>
      </w:r>
    </w:p>
    <w:p w14:paraId="29E8ED2C" w14:textId="77777777" w:rsidR="006E2D78" w:rsidRPr="003147D5" w:rsidRDefault="006E2D78" w:rsidP="00792285">
      <w:pPr>
        <w:numPr>
          <w:ilvl w:val="0"/>
          <w:numId w:val="11"/>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rezonabilă şi necesară realizării operaţiunii; </w:t>
      </w:r>
    </w:p>
    <w:p w14:paraId="2EFA6F67" w14:textId="77777777" w:rsidR="00A94622" w:rsidRDefault="006E2D78" w:rsidP="00792285">
      <w:pPr>
        <w:numPr>
          <w:ilvl w:val="0"/>
          <w:numId w:val="11"/>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respecte prevederile legislaţiei UE şi legislaţiei naţionale aplicabile; </w:t>
      </w:r>
    </w:p>
    <w:p w14:paraId="041A46A2" w14:textId="1678AFBC" w:rsidR="006E2D78" w:rsidRPr="00A94622" w:rsidRDefault="006E2D78" w:rsidP="00792285">
      <w:pPr>
        <w:numPr>
          <w:ilvl w:val="0"/>
          <w:numId w:val="11"/>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A94622">
        <w:rPr>
          <w:rFonts w:asciiTheme="minorHAnsi" w:hAnsiTheme="minorHAnsi" w:cstheme="minorHAnsi"/>
          <w:color w:val="000000"/>
          <w:sz w:val="24"/>
          <w:szCs w:val="24"/>
          <w:lang w:eastAsia="en-GB"/>
        </w:rPr>
        <w:t xml:space="preserve">să fie înregistrată în contabilitatea beneficiarului, </w:t>
      </w:r>
      <w:r w:rsidRPr="00A94622">
        <w:rPr>
          <w:rFonts w:asciiTheme="minorHAnsi" w:hAnsiTheme="minorHAnsi" w:cstheme="minorHAnsi"/>
          <w:sz w:val="24"/>
          <w:szCs w:val="24"/>
        </w:rPr>
        <w:t xml:space="preserve">cu respectarea prevederilor  art. 74 alin. (1) lit. a) pct. (i) din Regulamentul (UE) nr. </w:t>
      </w:r>
      <w:r w:rsidR="002B3035" w:rsidRPr="00A94622">
        <w:rPr>
          <w:rFonts w:asciiTheme="minorHAnsi" w:hAnsiTheme="minorHAnsi" w:cstheme="minorHAnsi"/>
          <w:sz w:val="24"/>
          <w:szCs w:val="24"/>
        </w:rPr>
        <w:t>2021/1060</w:t>
      </w:r>
      <w:r w:rsidRPr="00A94622">
        <w:rPr>
          <w:rFonts w:asciiTheme="minorHAnsi" w:hAnsiTheme="minorHAnsi" w:cstheme="minorHAnsi"/>
          <w:sz w:val="24"/>
          <w:szCs w:val="24"/>
        </w:rPr>
        <w:t xml:space="preserve"> privind prevederile comune, cu excepția formelor de sprijin prevăzute la art. 53 alineatul (1) literele (b), (c), (d) și (f) din Regulamentul (UE) nr. </w:t>
      </w:r>
      <w:r w:rsidR="002B3035" w:rsidRPr="00A94622">
        <w:rPr>
          <w:rFonts w:asciiTheme="minorHAnsi" w:hAnsiTheme="minorHAnsi" w:cstheme="minorHAnsi"/>
          <w:sz w:val="24"/>
          <w:szCs w:val="24"/>
        </w:rPr>
        <w:t>2021/1060</w:t>
      </w:r>
      <w:r w:rsidRPr="00A94622">
        <w:rPr>
          <w:rFonts w:asciiTheme="minorHAnsi" w:hAnsiTheme="minorHAnsi" w:cstheme="minorHAnsi"/>
          <w:sz w:val="24"/>
          <w:szCs w:val="24"/>
        </w:rPr>
        <w:t>.</w:t>
      </w:r>
    </w:p>
    <w:p w14:paraId="7F1462B4" w14:textId="77777777" w:rsidR="006E2D78" w:rsidRPr="003147D5" w:rsidRDefault="006E2D78" w:rsidP="006E2D78">
      <w:pPr>
        <w:autoSpaceDE w:val="0"/>
        <w:autoSpaceDN w:val="0"/>
        <w:adjustRightInd w:val="0"/>
        <w:spacing w:before="0" w:after="0"/>
        <w:ind w:left="1134" w:hanging="425"/>
        <w:jc w:val="both"/>
        <w:rPr>
          <w:rFonts w:asciiTheme="minorHAnsi" w:hAnsiTheme="minorHAnsi" w:cstheme="minorHAnsi"/>
          <w:color w:val="000000"/>
          <w:sz w:val="24"/>
          <w:szCs w:val="24"/>
          <w:lang w:eastAsia="en-GB"/>
        </w:rPr>
      </w:pPr>
    </w:p>
    <w:p w14:paraId="4CAA4834" w14:textId="3BA0D486" w:rsidR="006E2D78" w:rsidRDefault="006E2D78" w:rsidP="006E2D78">
      <w:pPr>
        <w:pStyle w:val="ListParagraph"/>
        <w:spacing w:before="0" w:after="0"/>
        <w:ind w:left="0"/>
        <w:jc w:val="both"/>
        <w:rPr>
          <w:rFonts w:asciiTheme="minorHAnsi" w:hAnsiTheme="minorHAnsi" w:cstheme="minorHAnsi"/>
          <w:i/>
          <w:iCs/>
          <w:sz w:val="24"/>
          <w:szCs w:val="24"/>
        </w:rPr>
      </w:pPr>
      <w:r w:rsidRPr="003147D5">
        <w:rPr>
          <w:rFonts w:asciiTheme="minorHAnsi" w:hAnsiTheme="minorHAnsi" w:cstheme="minorHAnsi"/>
          <w:i/>
          <w:iCs/>
          <w:sz w:val="24"/>
          <w:szCs w:val="24"/>
        </w:rPr>
        <w:t xml:space="preserve">Mecanismul de plată şi rambursare a cheltuielilor în cadrul contractelor de finanțare se realizează în conformitate cu prevederile OUG 133/2021 privind gestionarea financiară a fondurilor europene pentru perioada de programare 2021-2027, cu modificările și completările </w:t>
      </w:r>
      <w:r w:rsidRPr="00F35E03">
        <w:rPr>
          <w:rFonts w:asciiTheme="minorHAnsi" w:hAnsiTheme="minorHAnsi" w:cstheme="minorHAnsi"/>
          <w:i/>
          <w:iCs/>
          <w:sz w:val="24"/>
          <w:szCs w:val="24"/>
        </w:rPr>
        <w:t>ulterioare</w:t>
      </w:r>
    </w:p>
    <w:p w14:paraId="115B5F55" w14:textId="77777777" w:rsidR="006E2D78" w:rsidRDefault="006E2D78" w:rsidP="006E2D78">
      <w:pPr>
        <w:pStyle w:val="ListParagraph"/>
        <w:spacing w:before="0" w:after="0"/>
        <w:ind w:left="0"/>
        <w:jc w:val="both"/>
        <w:rPr>
          <w:rFonts w:asciiTheme="minorHAnsi" w:hAnsiTheme="minorHAnsi" w:cstheme="minorHAnsi"/>
          <w:i/>
          <w:iCs/>
          <w:sz w:val="24"/>
          <w:szCs w:val="24"/>
        </w:rPr>
      </w:pPr>
    </w:p>
    <w:p w14:paraId="113C6488" w14:textId="1CB3F1FA" w:rsidR="006E2D78" w:rsidRPr="006E2D78" w:rsidRDefault="006E2D78" w:rsidP="00792285">
      <w:pPr>
        <w:pStyle w:val="ListParagraph"/>
        <w:numPr>
          <w:ilvl w:val="0"/>
          <w:numId w:val="16"/>
        </w:numPr>
        <w:jc w:val="both"/>
        <w:rPr>
          <w:rFonts w:ascii="Calibri" w:hAnsi="Calibri"/>
          <w:b/>
          <w:bCs/>
          <w:sz w:val="24"/>
          <w:szCs w:val="24"/>
          <w:lang w:val="en-US" w:eastAsia="en-GB"/>
        </w:rPr>
      </w:pPr>
      <w:r w:rsidRPr="006E2D78">
        <w:rPr>
          <w:b/>
          <w:bCs/>
          <w:sz w:val="24"/>
          <w:szCs w:val="24"/>
          <w:lang w:val="en-US"/>
        </w:rPr>
        <w:t xml:space="preserve">Categorii de cheltuieli eligibile </w:t>
      </w:r>
    </w:p>
    <w:p w14:paraId="54E97325" w14:textId="3E2C6F2C" w:rsidR="006E2D78" w:rsidRDefault="006E2D78" w:rsidP="006E2D78">
      <w:pPr>
        <w:pStyle w:val="ListParagraph"/>
        <w:spacing w:before="0" w:after="0"/>
        <w:ind w:left="0"/>
        <w:jc w:val="both"/>
        <w:rPr>
          <w:rFonts w:ascii="Calibri" w:hAnsi="Calibri"/>
          <w:sz w:val="24"/>
          <w:szCs w:val="24"/>
          <w:lang w:val="en-US"/>
        </w:rPr>
      </w:pPr>
      <w:r>
        <w:rPr>
          <w:rFonts w:ascii="Calibri" w:hAnsi="Calibri"/>
          <w:sz w:val="24"/>
          <w:szCs w:val="24"/>
          <w:lang w:val="en-US"/>
        </w:rPr>
        <w:t>Condițiile cumulative de eligibilitate a cheltuielilor, respectiv categoriile și sub-categoriile de cheltuieli eligibile și neeligibile aplicabile acestui apel de proiecte sunt detaliate în cadrul Anexei 5, Lista de cheltuieli eligibile la prezentul ghid.</w:t>
      </w:r>
    </w:p>
    <w:p w14:paraId="49B1C160" w14:textId="77777777" w:rsidR="009A2447" w:rsidRDefault="009A2447" w:rsidP="006E2D78">
      <w:pPr>
        <w:pStyle w:val="ListParagraph"/>
        <w:spacing w:before="0" w:after="0"/>
        <w:ind w:left="0"/>
        <w:jc w:val="both"/>
        <w:rPr>
          <w:rFonts w:ascii="Calibri" w:hAnsi="Calibri"/>
          <w:sz w:val="24"/>
          <w:szCs w:val="24"/>
          <w:lang w:val="en-US"/>
        </w:rPr>
      </w:pPr>
    </w:p>
    <w:p w14:paraId="7639C907" w14:textId="38ABF484" w:rsidR="006E2D78" w:rsidRPr="005018E9" w:rsidRDefault="007D78F1" w:rsidP="007D78F1">
      <w:pPr>
        <w:pStyle w:val="Heading3"/>
        <w:numPr>
          <w:ilvl w:val="0"/>
          <w:numId w:val="0"/>
        </w:numPr>
        <w:rPr>
          <w:rFonts w:asciiTheme="minorHAnsi" w:hAnsiTheme="minorHAnsi" w:cstheme="minorHAnsi"/>
          <w:bCs/>
          <w:i w:val="0"/>
        </w:rPr>
      </w:pPr>
      <w:bookmarkStart w:id="104" w:name="_Toc137037290"/>
      <w:r>
        <w:rPr>
          <w:i w:val="0"/>
        </w:rPr>
        <w:t xml:space="preserve">5.3.3 </w:t>
      </w:r>
      <w:r w:rsidR="008D5C71" w:rsidRPr="005018E9">
        <w:rPr>
          <w:i w:val="0"/>
        </w:rPr>
        <w:t>Categorii de cheltuieli neeligibile</w:t>
      </w:r>
      <w:bookmarkEnd w:id="104"/>
    </w:p>
    <w:p w14:paraId="2514EDFB" w14:textId="77777777" w:rsidR="000F4953" w:rsidRPr="003C729B"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C729B">
        <w:rPr>
          <w:rFonts w:asciiTheme="minorHAnsi" w:hAnsiTheme="minorHAnsi" w:cstheme="minorHAnsi"/>
          <w:color w:val="000000"/>
          <w:sz w:val="24"/>
          <w:szCs w:val="24"/>
          <w:lang w:eastAsia="en-GB"/>
        </w:rPr>
        <w:t>categoriile de cheltuieli neeligibile menționate la art</w:t>
      </w:r>
      <w:r>
        <w:rPr>
          <w:rFonts w:asciiTheme="minorHAnsi" w:hAnsiTheme="minorHAnsi" w:cstheme="minorHAnsi"/>
          <w:color w:val="000000"/>
          <w:sz w:val="24"/>
          <w:szCs w:val="24"/>
          <w:lang w:eastAsia="en-GB"/>
        </w:rPr>
        <w:t>.</w:t>
      </w:r>
      <w:r w:rsidRPr="003C729B">
        <w:rPr>
          <w:rFonts w:asciiTheme="minorHAnsi" w:hAnsiTheme="minorHAnsi" w:cstheme="minorHAnsi"/>
          <w:color w:val="000000"/>
          <w:sz w:val="24"/>
          <w:szCs w:val="24"/>
          <w:lang w:eastAsia="en-GB"/>
        </w:rPr>
        <w:t xml:space="preserve"> 10 din Hotărârea Guvernului nr. 873/2022 pentru stabilirea cadrului legal privind eligibilitatea cheltuielilor efectuate de beneficiari în cadrul operațiunilor finanțate în perioada de programare 2021—2027 prin Fondul </w:t>
      </w:r>
      <w:r>
        <w:rPr>
          <w:rFonts w:asciiTheme="minorHAnsi" w:hAnsiTheme="minorHAnsi" w:cstheme="minorHAnsi"/>
          <w:color w:val="000000"/>
          <w:sz w:val="24"/>
          <w:szCs w:val="24"/>
          <w:lang w:eastAsia="en-GB"/>
        </w:rPr>
        <w:t>E</w:t>
      </w:r>
      <w:r w:rsidRPr="003C729B">
        <w:rPr>
          <w:rFonts w:asciiTheme="minorHAnsi" w:hAnsiTheme="minorHAnsi" w:cstheme="minorHAnsi"/>
          <w:color w:val="000000"/>
          <w:sz w:val="24"/>
          <w:szCs w:val="24"/>
          <w:lang w:eastAsia="en-GB"/>
        </w:rPr>
        <w:t xml:space="preserve">uropean de </w:t>
      </w:r>
      <w:r>
        <w:rPr>
          <w:rFonts w:asciiTheme="minorHAnsi" w:hAnsiTheme="minorHAnsi" w:cstheme="minorHAnsi"/>
          <w:color w:val="000000"/>
          <w:sz w:val="24"/>
          <w:szCs w:val="24"/>
          <w:lang w:eastAsia="en-GB"/>
        </w:rPr>
        <w:t>D</w:t>
      </w:r>
      <w:r w:rsidRPr="003C729B">
        <w:rPr>
          <w:rFonts w:asciiTheme="minorHAnsi" w:hAnsiTheme="minorHAnsi" w:cstheme="minorHAnsi"/>
          <w:color w:val="000000"/>
          <w:sz w:val="24"/>
          <w:szCs w:val="24"/>
          <w:lang w:eastAsia="en-GB"/>
        </w:rPr>
        <w:t xml:space="preserve">ezvoltare </w:t>
      </w:r>
      <w:r>
        <w:rPr>
          <w:rFonts w:asciiTheme="minorHAnsi" w:hAnsiTheme="minorHAnsi" w:cstheme="minorHAnsi"/>
          <w:color w:val="000000"/>
          <w:sz w:val="24"/>
          <w:szCs w:val="24"/>
          <w:lang w:eastAsia="en-GB"/>
        </w:rPr>
        <w:t>R</w:t>
      </w:r>
      <w:r w:rsidRPr="003C729B">
        <w:rPr>
          <w:rFonts w:asciiTheme="minorHAnsi" w:hAnsiTheme="minorHAnsi" w:cstheme="minorHAnsi"/>
          <w:color w:val="000000"/>
          <w:sz w:val="24"/>
          <w:szCs w:val="24"/>
          <w:lang w:eastAsia="en-GB"/>
        </w:rPr>
        <w:t xml:space="preserve">egională, Fondul </w:t>
      </w:r>
      <w:r>
        <w:rPr>
          <w:rFonts w:asciiTheme="minorHAnsi" w:hAnsiTheme="minorHAnsi" w:cstheme="minorHAnsi"/>
          <w:color w:val="000000"/>
          <w:sz w:val="24"/>
          <w:szCs w:val="24"/>
          <w:lang w:eastAsia="en-GB"/>
        </w:rPr>
        <w:t>S</w:t>
      </w:r>
      <w:r w:rsidRPr="003C729B">
        <w:rPr>
          <w:rFonts w:asciiTheme="minorHAnsi" w:hAnsiTheme="minorHAnsi" w:cstheme="minorHAnsi"/>
          <w:color w:val="000000"/>
          <w:sz w:val="24"/>
          <w:szCs w:val="24"/>
          <w:lang w:eastAsia="en-GB"/>
        </w:rPr>
        <w:t xml:space="preserve">ocial </w:t>
      </w:r>
      <w:r>
        <w:rPr>
          <w:rFonts w:asciiTheme="minorHAnsi" w:hAnsiTheme="minorHAnsi" w:cstheme="minorHAnsi"/>
          <w:color w:val="000000"/>
          <w:sz w:val="24"/>
          <w:szCs w:val="24"/>
          <w:lang w:eastAsia="en-GB"/>
        </w:rPr>
        <w:t>E</w:t>
      </w:r>
      <w:r w:rsidRPr="003C729B">
        <w:rPr>
          <w:rFonts w:asciiTheme="minorHAnsi" w:hAnsiTheme="minorHAnsi" w:cstheme="minorHAnsi"/>
          <w:color w:val="000000"/>
          <w:sz w:val="24"/>
          <w:szCs w:val="24"/>
          <w:lang w:eastAsia="en-GB"/>
        </w:rPr>
        <w:t xml:space="preserve">uropean Plus, Fondul de </w:t>
      </w:r>
      <w:r>
        <w:rPr>
          <w:rFonts w:asciiTheme="minorHAnsi" w:hAnsiTheme="minorHAnsi" w:cstheme="minorHAnsi"/>
          <w:color w:val="000000"/>
          <w:sz w:val="24"/>
          <w:szCs w:val="24"/>
          <w:lang w:eastAsia="en-GB"/>
        </w:rPr>
        <w:t>C</w:t>
      </w:r>
      <w:r w:rsidRPr="003C729B">
        <w:rPr>
          <w:rFonts w:asciiTheme="minorHAnsi" w:hAnsiTheme="minorHAnsi" w:cstheme="minorHAnsi"/>
          <w:color w:val="000000"/>
          <w:sz w:val="24"/>
          <w:szCs w:val="24"/>
          <w:lang w:eastAsia="en-GB"/>
        </w:rPr>
        <w:t xml:space="preserve">oeziune și Fondul pentru o </w:t>
      </w:r>
      <w:r>
        <w:rPr>
          <w:rFonts w:asciiTheme="minorHAnsi" w:hAnsiTheme="minorHAnsi" w:cstheme="minorHAnsi"/>
          <w:color w:val="000000"/>
          <w:sz w:val="24"/>
          <w:szCs w:val="24"/>
          <w:lang w:eastAsia="en-GB"/>
        </w:rPr>
        <w:t>T</w:t>
      </w:r>
      <w:r w:rsidRPr="003C729B">
        <w:rPr>
          <w:rFonts w:asciiTheme="minorHAnsi" w:hAnsiTheme="minorHAnsi" w:cstheme="minorHAnsi"/>
          <w:color w:val="000000"/>
          <w:sz w:val="24"/>
          <w:szCs w:val="24"/>
          <w:lang w:eastAsia="en-GB"/>
        </w:rPr>
        <w:t xml:space="preserve">ranziție </w:t>
      </w:r>
      <w:r>
        <w:rPr>
          <w:rFonts w:asciiTheme="minorHAnsi" w:hAnsiTheme="minorHAnsi" w:cstheme="minorHAnsi"/>
          <w:color w:val="000000"/>
          <w:sz w:val="24"/>
          <w:szCs w:val="24"/>
          <w:lang w:eastAsia="en-GB"/>
        </w:rPr>
        <w:t>J</w:t>
      </w:r>
      <w:r w:rsidRPr="003C729B">
        <w:rPr>
          <w:rFonts w:asciiTheme="minorHAnsi" w:hAnsiTheme="minorHAnsi" w:cstheme="minorHAnsi"/>
          <w:color w:val="000000"/>
          <w:sz w:val="24"/>
          <w:szCs w:val="24"/>
          <w:lang w:eastAsia="en-GB"/>
        </w:rPr>
        <w:t>ustă;</w:t>
      </w:r>
    </w:p>
    <w:p w14:paraId="2EFA7AE5"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prevăzute la art. 64 din Regulamentul (UE) 2021/1.060; </w:t>
      </w:r>
    </w:p>
    <w:p w14:paraId="5A496C52"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4DCD6A6B"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în sprijinul relocării potrivit art. 66 din Regulamentul (UE) 2021/1.060; </w:t>
      </w:r>
    </w:p>
    <w:p w14:paraId="5C786289"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11690F8B"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0685FEF2"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peste plafoanele specifice stabilite de autorităţile de management prin ghidul solicitantului, în aplicarea prevederilor art. 2 alin. (1) lit. f) din HG nr. 873/2022; </w:t>
      </w:r>
    </w:p>
    <w:p w14:paraId="5D924D46"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costurile de funcționare și întreținere a obiectivelor finanțate prin proiect (cheltuielile pentru probe tehnologice, teste); </w:t>
      </w:r>
    </w:p>
    <w:p w14:paraId="50AB5B95"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construirea, procurarea şi montarea lifturilor în exteriorul unei clădiri în cazuri neargumentate tehnic/ funcțional/arhitectural; </w:t>
      </w:r>
    </w:p>
    <w:p w14:paraId="58E54535"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6E9CF98A"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taxa pe valoare ad</w:t>
      </w:r>
      <w:r>
        <w:rPr>
          <w:rFonts w:ascii="Times New Roman" w:hAnsi="Times New Roman" w:cs="Times New Roman"/>
          <w:color w:val="000000"/>
          <w:sz w:val="24"/>
          <w:szCs w:val="24"/>
          <w:lang w:eastAsia="en-GB"/>
        </w:rPr>
        <w:t>ă</w:t>
      </w:r>
      <w:r w:rsidRPr="003147D5">
        <w:rPr>
          <w:rFonts w:asciiTheme="minorHAnsi" w:hAnsiTheme="minorHAnsi" w:cstheme="minorHAnsi"/>
          <w:color w:val="000000"/>
          <w:sz w:val="24"/>
          <w:szCs w:val="24"/>
          <w:lang w:eastAsia="en-GB"/>
        </w:rPr>
        <w:t xml:space="preserve">ugată recuperabilă; </w:t>
      </w:r>
    </w:p>
    <w:p w14:paraId="171E0391"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costuri administrative; </w:t>
      </w:r>
    </w:p>
    <w:p w14:paraId="757BA2D2"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de personal; </w:t>
      </w:r>
    </w:p>
    <w:p w14:paraId="232247A1"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7522B058"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contribuția în natură; </w:t>
      </w:r>
    </w:p>
    <w:p w14:paraId="4ED41D66"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amortizarea; </w:t>
      </w:r>
    </w:p>
    <w:p w14:paraId="3A78AE97"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leasingul, prevăzute la art. 7 din HG nr. 873/2022; </w:t>
      </w:r>
    </w:p>
    <w:p w14:paraId="42CEBD35"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achiziţionarea autovehiculelor si a mijloacelor de transport, aşa cum sunt ele clasificate în Subgrupa 2.3. „Mijloace de transport” din HG nr. 2139/2004; </w:t>
      </w:r>
    </w:p>
    <w:p w14:paraId="103D78BE"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achiziţia de dotări/echipamente/utilaje second-hand; </w:t>
      </w:r>
    </w:p>
    <w:p w14:paraId="214DC660" w14:textId="77777777" w:rsidR="000F4953" w:rsidRPr="003147D5"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amenzi, penalități, cheltuieli de judecată și cheltuieli de arbitraj; </w:t>
      </w:r>
    </w:p>
    <w:p w14:paraId="3FC010F0" w14:textId="39F70F0D" w:rsidR="000F4953" w:rsidRDefault="000F4953" w:rsidP="00792285">
      <w:pPr>
        <w:numPr>
          <w:ilvl w:val="0"/>
          <w:numId w:val="12"/>
        </w:numPr>
        <w:autoSpaceDE w:val="0"/>
        <w:autoSpaceDN w:val="0"/>
        <w:adjustRightInd w:val="0"/>
        <w:spacing w:before="0" w:after="0"/>
        <w:ind w:left="72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materialele consumabile, conform reglementărilor contabile (materiale auxiliare, combustibili, piese de schimb, alte materiale consumabile) sau dotări din categoria obiectelor de inventor.</w:t>
      </w:r>
    </w:p>
    <w:p w14:paraId="53F69272" w14:textId="08CFD67D" w:rsidR="008D5C71" w:rsidRPr="00EA4E2C" w:rsidRDefault="008D5C71" w:rsidP="00312889">
      <w:pPr>
        <w:spacing w:before="0" w:after="0"/>
        <w:jc w:val="both"/>
        <w:rPr>
          <w:rFonts w:asciiTheme="minorHAnsi" w:hAnsiTheme="minorHAnsi" w:cstheme="minorHAnsi"/>
          <w:b/>
          <w:bCs/>
          <w:color w:val="FF0000"/>
          <w:sz w:val="24"/>
          <w:szCs w:val="24"/>
        </w:rPr>
      </w:pPr>
    </w:p>
    <w:p w14:paraId="5ED0C4FF" w14:textId="68D8727C" w:rsidR="008D5C71" w:rsidRPr="00EA3D2F" w:rsidRDefault="00706904" w:rsidP="00706904">
      <w:pPr>
        <w:pStyle w:val="Heading3"/>
        <w:numPr>
          <w:ilvl w:val="0"/>
          <w:numId w:val="0"/>
        </w:numPr>
        <w:rPr>
          <w:i w:val="0"/>
        </w:rPr>
      </w:pPr>
      <w:bookmarkStart w:id="105" w:name="_Toc137037291"/>
      <w:r>
        <w:rPr>
          <w:i w:val="0"/>
        </w:rPr>
        <w:t xml:space="preserve">5.3.4 </w:t>
      </w:r>
      <w:r w:rsidR="008D5C71" w:rsidRPr="00EA3D2F">
        <w:rPr>
          <w:i w:val="0"/>
        </w:rPr>
        <w:t>Opțiuni de costuri simplificate. Costuri directe și costuri indirecte</w:t>
      </w:r>
      <w:bookmarkEnd w:id="105"/>
    </w:p>
    <w:p w14:paraId="2585B472" w14:textId="5C466DB1" w:rsidR="00887633" w:rsidRPr="00887633" w:rsidRDefault="00887633" w:rsidP="00887633">
      <w:pPr>
        <w:rPr>
          <w:rFonts w:asciiTheme="minorHAnsi" w:hAnsiTheme="minorHAnsi" w:cstheme="minorHAnsi"/>
          <w:sz w:val="24"/>
          <w:szCs w:val="24"/>
        </w:rPr>
      </w:pPr>
      <w:r w:rsidRPr="00EA3D2F">
        <w:rPr>
          <w:rFonts w:asciiTheme="minorHAnsi" w:hAnsiTheme="minorHAnsi" w:cstheme="minorHAnsi"/>
          <w:sz w:val="24"/>
          <w:szCs w:val="24"/>
        </w:rPr>
        <w:t>Această secțiune nu se aplică prezentului apel.</w:t>
      </w:r>
    </w:p>
    <w:p w14:paraId="6056463B" w14:textId="374F9205" w:rsidR="008D5C71" w:rsidRPr="00EA4E2C" w:rsidRDefault="00706904" w:rsidP="00706904">
      <w:pPr>
        <w:pStyle w:val="Heading3"/>
        <w:numPr>
          <w:ilvl w:val="0"/>
          <w:numId w:val="0"/>
        </w:numPr>
        <w:ind w:left="720" w:hanging="720"/>
        <w:rPr>
          <w:rFonts w:asciiTheme="minorHAnsi" w:hAnsiTheme="minorHAnsi" w:cstheme="minorHAnsi"/>
          <w:i w:val="0"/>
          <w:iCs/>
        </w:rPr>
      </w:pPr>
      <w:bookmarkStart w:id="106" w:name="_Toc137037292"/>
      <w:r>
        <w:rPr>
          <w:rFonts w:asciiTheme="minorHAnsi" w:hAnsiTheme="minorHAnsi" w:cstheme="minorHAnsi"/>
          <w:i w:val="0"/>
          <w:iCs/>
        </w:rPr>
        <w:t xml:space="preserve">5.3.5 </w:t>
      </w:r>
      <w:r w:rsidR="008D5C71" w:rsidRPr="00EA4E2C">
        <w:rPr>
          <w:rFonts w:asciiTheme="minorHAnsi" w:hAnsiTheme="minorHAnsi" w:cstheme="minorHAnsi"/>
          <w:i w:val="0"/>
          <w:iCs/>
        </w:rPr>
        <w:t>Opțiuni de costuri simplificate.  Costuri unitare/sume forfetare și rate forfetare</w:t>
      </w:r>
      <w:bookmarkEnd w:id="106"/>
    </w:p>
    <w:p w14:paraId="03EDEE01" w14:textId="77777777" w:rsidR="00887633" w:rsidRDefault="00887633" w:rsidP="00887633">
      <w:pPr>
        <w:spacing w:before="0" w:after="0"/>
        <w:jc w:val="both"/>
        <w:rPr>
          <w:rFonts w:asciiTheme="minorHAnsi" w:hAnsiTheme="minorHAnsi" w:cstheme="minorHAnsi"/>
          <w:bCs/>
          <w:i/>
          <w:iCs/>
          <w:sz w:val="24"/>
          <w:szCs w:val="24"/>
        </w:rPr>
      </w:pPr>
    </w:p>
    <w:p w14:paraId="1126DD99" w14:textId="5B6D1C92" w:rsidR="00887633" w:rsidRPr="00D91D2C" w:rsidRDefault="00887633" w:rsidP="00887633">
      <w:pPr>
        <w:spacing w:before="0" w:after="0"/>
        <w:jc w:val="both"/>
        <w:rPr>
          <w:rFonts w:asciiTheme="minorHAnsi" w:hAnsiTheme="minorHAnsi" w:cstheme="minorHAnsi"/>
          <w:bCs/>
          <w:i/>
          <w:iCs/>
          <w:sz w:val="24"/>
          <w:szCs w:val="24"/>
        </w:rPr>
      </w:pPr>
      <w:r w:rsidRPr="00D91D2C">
        <w:rPr>
          <w:rFonts w:asciiTheme="minorHAnsi" w:hAnsiTheme="minorHAnsi" w:cstheme="minorHAnsi"/>
          <w:bCs/>
          <w:i/>
          <w:iCs/>
          <w:sz w:val="24"/>
          <w:szCs w:val="24"/>
        </w:rPr>
        <w:t xml:space="preserve">Utilizarea opțiunilor simplificate în materie de costuri (SCO) </w:t>
      </w:r>
    </w:p>
    <w:p w14:paraId="1B0FE531" w14:textId="77777777" w:rsidR="00887633" w:rsidRPr="00F62D21" w:rsidRDefault="00887633" w:rsidP="00887633">
      <w:pPr>
        <w:spacing w:before="0" w:after="0"/>
        <w:contextualSpacing/>
        <w:jc w:val="both"/>
        <w:rPr>
          <w:rFonts w:ascii="Calibri" w:hAnsi="Calibri" w:cs="Times New Roman"/>
          <w:sz w:val="24"/>
          <w:szCs w:val="24"/>
          <w:lang w:eastAsia="en-GB"/>
        </w:rPr>
      </w:pPr>
      <w:r w:rsidRPr="00F62D21">
        <w:rPr>
          <w:rFonts w:ascii="Calibri" w:hAnsi="Calibri" w:cs="Times New Roman"/>
          <w:sz w:val="24"/>
          <w:szCs w:val="24"/>
          <w:lang w:eastAsia="ro-RO"/>
        </w:rPr>
        <w:t xml:space="preserve">Pentru calculul costurilor indirecte se va avea în vedere  aplicarea unei rate forfetare la costurilor directe eligibile, in conformitate cu art. 54, lit. (a) din RegulamentuL (UE) 2021/1060.  Astfel, in cadrul PR Sud-Est 2021-2027, costurile indirecte vor reprezenta 5% din costurile directe eligibile. </w:t>
      </w:r>
    </w:p>
    <w:p w14:paraId="4BD83B87" w14:textId="77777777" w:rsidR="00887633" w:rsidRPr="000D6C35" w:rsidRDefault="00887633" w:rsidP="00887633">
      <w:pPr>
        <w:pStyle w:val="ListParagraph"/>
        <w:spacing w:before="0" w:after="0"/>
        <w:ind w:left="0"/>
        <w:jc w:val="both"/>
        <w:rPr>
          <w:rFonts w:asciiTheme="minorHAnsi" w:hAnsiTheme="minorHAnsi" w:cstheme="minorHAnsi"/>
          <w:b/>
          <w:bCs/>
          <w:i/>
          <w:iCs/>
          <w:sz w:val="24"/>
          <w:szCs w:val="24"/>
        </w:rPr>
      </w:pPr>
    </w:p>
    <w:p w14:paraId="417082C2" w14:textId="77777777" w:rsidR="00887633" w:rsidRPr="007D4765" w:rsidRDefault="00887633" w:rsidP="00887633">
      <w:pPr>
        <w:spacing w:before="0" w:after="0"/>
        <w:contextualSpacing/>
        <w:jc w:val="both"/>
        <w:rPr>
          <w:rFonts w:ascii="Calibri" w:hAnsi="Calibri" w:cs="Times New Roman"/>
          <w:i/>
          <w:iCs/>
          <w:sz w:val="24"/>
          <w:szCs w:val="24"/>
          <w:lang w:eastAsia="en-GB"/>
        </w:rPr>
      </w:pPr>
      <w:r w:rsidRPr="007D4765">
        <w:rPr>
          <w:rFonts w:ascii="Calibri" w:hAnsi="Calibri" w:cs="Times New Roman"/>
          <w:b/>
          <w:bCs/>
          <w:i/>
          <w:iCs/>
          <w:sz w:val="24"/>
          <w:szCs w:val="24"/>
          <w:lang w:eastAsia="ro-RO"/>
        </w:rPr>
        <w:t xml:space="preserve">Costurile directe </w:t>
      </w:r>
      <w:r w:rsidRPr="007D4765">
        <w:rPr>
          <w:rFonts w:ascii="Calibri" w:hAnsi="Calibri" w:cs="Times New Roman"/>
          <w:i/>
          <w:iCs/>
          <w:sz w:val="24"/>
          <w:szCs w:val="24"/>
          <w:lang w:eastAsia="ro-RO"/>
        </w:rPr>
        <w:t>sunt acele cheltuieli efectuate strict pentru investiția propusă prin proiect și care, la finalul implementării proiectului se reflectă/transpun în obiectivul investițional propus prin proiect.</w:t>
      </w:r>
    </w:p>
    <w:p w14:paraId="145528B7" w14:textId="77777777" w:rsidR="00887633" w:rsidRPr="007D4765" w:rsidRDefault="00887633" w:rsidP="00887633">
      <w:pPr>
        <w:spacing w:before="0" w:after="0"/>
        <w:contextualSpacing/>
        <w:jc w:val="both"/>
        <w:rPr>
          <w:rFonts w:ascii="Calibri" w:hAnsi="Calibri" w:cs="Times New Roman"/>
          <w:sz w:val="24"/>
          <w:szCs w:val="24"/>
          <w:lang w:eastAsia="ro-RO"/>
        </w:rPr>
      </w:pPr>
      <w:r w:rsidRPr="007D4765">
        <w:rPr>
          <w:rFonts w:ascii="Calibri" w:hAnsi="Calibri" w:cs="Times New Roman"/>
          <w:sz w:val="24"/>
          <w:szCs w:val="24"/>
          <w:lang w:eastAsia="ro-RO"/>
        </w:rPr>
        <w:t>Structura costurilor directe este următoarea:</w:t>
      </w:r>
    </w:p>
    <w:p w14:paraId="2207BEF6" w14:textId="77777777" w:rsidR="00887633" w:rsidRPr="007D4765" w:rsidRDefault="00887633" w:rsidP="00792285">
      <w:pPr>
        <w:numPr>
          <w:ilvl w:val="0"/>
          <w:numId w:val="45"/>
        </w:numPr>
        <w:spacing w:before="0" w:after="0"/>
        <w:contextualSpacing/>
        <w:jc w:val="both"/>
        <w:rPr>
          <w:rFonts w:ascii="Calibri" w:hAnsi="Calibri" w:cs="Times New Roman"/>
          <w:sz w:val="24"/>
          <w:szCs w:val="24"/>
          <w:lang w:eastAsia="ro-RO"/>
        </w:rPr>
      </w:pPr>
      <w:r w:rsidRPr="007D4765">
        <w:rPr>
          <w:rFonts w:ascii="Calibri" w:eastAsia="Times New Roman" w:hAnsi="Calibri" w:cs="Times New Roman"/>
          <w:sz w:val="24"/>
          <w:szCs w:val="24"/>
          <w:lang w:eastAsia="ro-RO"/>
          <w14:ligatures w14:val="standardContextual"/>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Cheltuieli pentru probe tehnologice şi teste, din Devizul General)</w:t>
      </w:r>
    </w:p>
    <w:p w14:paraId="1E35ABFA" w14:textId="77777777" w:rsidR="00887633" w:rsidRPr="007D4765" w:rsidRDefault="00887633" w:rsidP="00792285">
      <w:pPr>
        <w:numPr>
          <w:ilvl w:val="0"/>
          <w:numId w:val="45"/>
        </w:numPr>
        <w:spacing w:before="0" w:after="0"/>
        <w:contextualSpacing/>
        <w:jc w:val="both"/>
        <w:rPr>
          <w:rFonts w:ascii="Calibri" w:hAnsi="Calibri" w:cs="Times New Roman"/>
          <w:sz w:val="24"/>
          <w:szCs w:val="24"/>
          <w:lang w:eastAsia="ro-RO"/>
        </w:rPr>
      </w:pPr>
      <w:r w:rsidRPr="007D4765">
        <w:rPr>
          <w:rFonts w:ascii="Calibri" w:hAnsi="Calibri" w:cs="Times New Roman"/>
          <w:sz w:val="24"/>
          <w:szCs w:val="24"/>
          <w:lang w:eastAsia="ro-RO"/>
        </w:rPr>
        <w:t>Echipamente/dotari (conform cap. 4 - Cheltuieli pentru investiţia de bază, subcap. 4.4, 4.5, 4.6, din Devizul General)</w:t>
      </w:r>
    </w:p>
    <w:p w14:paraId="0C1349AD" w14:textId="77777777" w:rsidR="00887633" w:rsidRPr="007D4765" w:rsidRDefault="00887633" w:rsidP="00792285">
      <w:pPr>
        <w:numPr>
          <w:ilvl w:val="0"/>
          <w:numId w:val="45"/>
        </w:numPr>
        <w:spacing w:before="0" w:after="0"/>
        <w:contextualSpacing/>
        <w:jc w:val="both"/>
        <w:rPr>
          <w:rFonts w:ascii="Calibri" w:hAnsi="Calibri" w:cs="Times New Roman"/>
          <w:sz w:val="24"/>
          <w:szCs w:val="24"/>
          <w:lang w:eastAsia="ro-RO"/>
        </w:rPr>
      </w:pPr>
      <w:r w:rsidRPr="007D4765">
        <w:rPr>
          <w:rFonts w:ascii="Calibri" w:hAnsi="Calibri" w:cs="Times New Roman"/>
          <w:sz w:val="24"/>
          <w:szCs w:val="24"/>
          <w:lang w:eastAsia="ro-RO"/>
        </w:rPr>
        <w:t>Servicii (conform cap. 3 - Cheltuieli pentru proiectare şi asistenţă tehnică, subcap.3.1, 3.2, 3.3, 3.4, 3.5, 3.8 din Devizul General – maxim 5% din investiţia de bază)</w:t>
      </w:r>
    </w:p>
    <w:p w14:paraId="5AFE19A2" w14:textId="77777777" w:rsidR="00887633" w:rsidRPr="007D4765" w:rsidRDefault="00887633" w:rsidP="00887633">
      <w:pPr>
        <w:spacing w:before="0" w:after="0"/>
        <w:jc w:val="both"/>
        <w:rPr>
          <w:rFonts w:ascii="Calibri" w:hAnsi="Calibri"/>
          <w:sz w:val="24"/>
          <w:szCs w:val="24"/>
          <w:lang w:eastAsia="en-GB"/>
        </w:rPr>
      </w:pPr>
      <w:r w:rsidRPr="007D4765">
        <w:rPr>
          <w:rFonts w:ascii="Calibri" w:hAnsi="Calibri"/>
          <w:sz w:val="24"/>
          <w:szCs w:val="24"/>
          <w:lang w:eastAsia="en-GB"/>
        </w:rPr>
        <w:t>Costurile directe reprezintă baza pentru calcularea costurilor indirecte.</w:t>
      </w:r>
    </w:p>
    <w:p w14:paraId="612A46FF" w14:textId="77777777" w:rsidR="00887633" w:rsidRPr="000D6C35" w:rsidRDefault="00887633" w:rsidP="00887633">
      <w:pPr>
        <w:pStyle w:val="ListParagraph"/>
        <w:spacing w:before="0" w:after="0"/>
        <w:ind w:left="0"/>
        <w:jc w:val="both"/>
        <w:rPr>
          <w:rFonts w:asciiTheme="minorHAnsi" w:hAnsiTheme="minorHAnsi" w:cstheme="minorHAnsi"/>
          <w:b/>
          <w:bCs/>
          <w:i/>
          <w:iCs/>
          <w:sz w:val="24"/>
          <w:szCs w:val="24"/>
        </w:rPr>
      </w:pPr>
    </w:p>
    <w:p w14:paraId="2DF29B1A" w14:textId="77777777" w:rsidR="00887633" w:rsidRPr="000D6C35" w:rsidRDefault="00887633" w:rsidP="00887633">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Costurile indirecte,</w:t>
      </w:r>
      <w:r w:rsidRPr="000D6C35">
        <w:rPr>
          <w:rFonts w:asciiTheme="minorHAnsi" w:hAnsiTheme="minorHAnsi" w:cstheme="minorHAnsi"/>
          <w:i/>
          <w:iCs/>
          <w:sz w:val="24"/>
          <w:szCs w:val="24"/>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4F34EE97" w14:textId="77777777" w:rsidR="00887633" w:rsidRPr="000D6C35" w:rsidRDefault="00887633" w:rsidP="00887633">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costurilor indirecte este următoarea:</w:t>
      </w:r>
    </w:p>
    <w:p w14:paraId="3CB1EEE6" w14:textId="77777777" w:rsidR="00887633" w:rsidRDefault="00887633" w:rsidP="00792285">
      <w:pPr>
        <w:pStyle w:val="ListParagraph"/>
        <w:numPr>
          <w:ilvl w:val="0"/>
          <w:numId w:val="14"/>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Consultanța</w:t>
      </w:r>
      <w:r>
        <w:rPr>
          <w:rFonts w:asciiTheme="minorHAnsi" w:hAnsiTheme="minorHAnsi" w:cstheme="minorHAnsi"/>
          <w:sz w:val="24"/>
          <w:szCs w:val="24"/>
        </w:rPr>
        <w:t xml:space="preserve"> </w:t>
      </w:r>
      <w:r w:rsidRPr="000D6C35">
        <w:rPr>
          <w:rFonts w:asciiTheme="minorHAnsi" w:hAnsiTheme="minorHAnsi" w:cstheme="minorHAnsi"/>
          <w:sz w:val="24"/>
          <w:szCs w:val="24"/>
        </w:rPr>
        <w:t>(conform cap. 3 - Cheltuieli pentru proiectare şi asistenţă tehnică, subcap. 3.6 Organizarea procedurilor de achiziție, subcap. 3.7.1 - Managementul de proiect pentru obiectivul de investiţii din Devizul General)</w:t>
      </w:r>
    </w:p>
    <w:p w14:paraId="1126B171" w14:textId="77777777" w:rsidR="00887633" w:rsidRPr="000D6C35" w:rsidRDefault="00887633" w:rsidP="00792285">
      <w:pPr>
        <w:pStyle w:val="ListParagraph"/>
        <w:numPr>
          <w:ilvl w:val="0"/>
          <w:numId w:val="14"/>
        </w:numPr>
        <w:spacing w:before="0" w:after="0"/>
        <w:ind w:left="360"/>
        <w:contextualSpacing w:val="0"/>
        <w:jc w:val="both"/>
        <w:rPr>
          <w:rFonts w:asciiTheme="minorHAnsi" w:hAnsiTheme="minorHAnsi" w:cstheme="minorHAnsi"/>
          <w:sz w:val="24"/>
          <w:szCs w:val="24"/>
        </w:rPr>
      </w:pPr>
      <w:bookmarkStart w:id="107" w:name="_Hlk128402456"/>
      <w:r>
        <w:rPr>
          <w:rFonts w:asciiTheme="minorHAnsi" w:hAnsiTheme="minorHAnsi" w:cstheme="minorHAnsi"/>
          <w:sz w:val="24"/>
          <w:szCs w:val="24"/>
        </w:rPr>
        <w:t>Salarii/s</w:t>
      </w:r>
      <w:r w:rsidRPr="009224C9">
        <w:rPr>
          <w:rFonts w:asciiTheme="minorHAnsi" w:hAnsiTheme="minorHAnsi" w:cstheme="minorHAnsi"/>
          <w:sz w:val="24"/>
          <w:szCs w:val="24"/>
        </w:rPr>
        <w:t>poruri salariale pentru UIP-urile constituite la nivelul beneficiarilor</w:t>
      </w:r>
      <w:r>
        <w:rPr>
          <w:rFonts w:asciiTheme="minorHAnsi" w:hAnsiTheme="minorHAnsi" w:cstheme="minorHAnsi"/>
          <w:sz w:val="24"/>
          <w:szCs w:val="24"/>
        </w:rPr>
        <w:t>;</w:t>
      </w:r>
    </w:p>
    <w:bookmarkEnd w:id="107"/>
    <w:p w14:paraId="14720542" w14:textId="77777777" w:rsidR="00887633" w:rsidRPr="000D6C35" w:rsidRDefault="00887633" w:rsidP="00792285">
      <w:pPr>
        <w:pStyle w:val="ListParagraph"/>
        <w:numPr>
          <w:ilvl w:val="0"/>
          <w:numId w:val="14"/>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Comunicare și vizibilitate (conform cap. 5 - Alte cheltuieli, subcap. 5.4 - Cheltuieli pentru informare şi publicitate din Devizul General)</w:t>
      </w:r>
    </w:p>
    <w:p w14:paraId="75407A35" w14:textId="77777777" w:rsidR="00887633" w:rsidRPr="000D6C35" w:rsidRDefault="00887633" w:rsidP="00792285">
      <w:pPr>
        <w:pStyle w:val="ListParagraph"/>
        <w:numPr>
          <w:ilvl w:val="0"/>
          <w:numId w:val="14"/>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lastRenderedPageBreak/>
        <w:t>Comisioane, cote, taxe (conform cap. 5 - Alte cheltuieli, subcap. 5.2 Comisioane, cote, taxe, costul creditului din Devizul General)</w:t>
      </w:r>
    </w:p>
    <w:p w14:paraId="459D3D2A" w14:textId="77777777" w:rsidR="00887633" w:rsidRPr="000D6C35" w:rsidRDefault="00887633" w:rsidP="00792285">
      <w:pPr>
        <w:pStyle w:val="ListParagraph"/>
        <w:numPr>
          <w:ilvl w:val="0"/>
          <w:numId w:val="14"/>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Auditul financiar (conform cap. 3 - Cheltuieli pentru proiectare şi asistenţă tehnică, subcap. subcap. 3.7.2 – Auditul finaciar din Devizul General)</w:t>
      </w:r>
    </w:p>
    <w:p w14:paraId="3C403C1D" w14:textId="77777777" w:rsidR="00887633" w:rsidRPr="000D6C35" w:rsidRDefault="00887633" w:rsidP="00887633">
      <w:pPr>
        <w:pStyle w:val="ListParagraph"/>
        <w:spacing w:before="0" w:after="0"/>
        <w:ind w:left="0"/>
        <w:jc w:val="both"/>
        <w:rPr>
          <w:rFonts w:asciiTheme="minorHAnsi" w:hAnsiTheme="minorHAnsi" w:cstheme="minorHAnsi"/>
          <w:b/>
          <w:bCs/>
          <w:sz w:val="24"/>
          <w:szCs w:val="24"/>
        </w:rPr>
      </w:pPr>
    </w:p>
    <w:p w14:paraId="074F05CC" w14:textId="77777777" w:rsidR="00887633" w:rsidRPr="000D6C35" w:rsidRDefault="00887633" w:rsidP="00887633">
      <w:pPr>
        <w:pStyle w:val="ListParagraph"/>
        <w:spacing w:before="0" w:after="0"/>
        <w:ind w:left="0"/>
        <w:jc w:val="both"/>
        <w:rPr>
          <w:rFonts w:asciiTheme="minorHAnsi" w:hAnsiTheme="minorHAnsi" w:cstheme="minorHAnsi"/>
          <w:b/>
          <w:bCs/>
          <w:sz w:val="24"/>
          <w:szCs w:val="24"/>
        </w:rPr>
      </w:pPr>
      <w:r w:rsidRPr="000D6C35">
        <w:rPr>
          <w:rFonts w:asciiTheme="minorHAnsi" w:hAnsiTheme="minorHAnsi" w:cstheme="minorHAnsi"/>
          <w:b/>
          <w:bCs/>
          <w:sz w:val="24"/>
          <w:szCs w:val="24"/>
        </w:rPr>
        <w:t>Formula de  calcul a costurilor indirecte: Co ind = Co dir * Rforfetară (%)</w:t>
      </w:r>
      <w:r w:rsidRPr="000D6C35">
        <w:rPr>
          <w:rFonts w:asciiTheme="minorHAnsi" w:hAnsiTheme="minorHAnsi" w:cstheme="minorHAnsi"/>
          <w:sz w:val="24"/>
          <w:szCs w:val="24"/>
        </w:rPr>
        <w:t xml:space="preserve"> </w:t>
      </w:r>
    </w:p>
    <w:p w14:paraId="7D9E0DBD" w14:textId="77777777" w:rsidR="00887633" w:rsidRPr="000D6C35" w:rsidRDefault="00887633" w:rsidP="00887633">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ind = costurile indirecte</w:t>
      </w:r>
    </w:p>
    <w:p w14:paraId="3382196D" w14:textId="77777777" w:rsidR="00887633" w:rsidRPr="000D6C35" w:rsidRDefault="00887633" w:rsidP="00887633">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dir = costurile directe</w:t>
      </w:r>
    </w:p>
    <w:p w14:paraId="2116378D" w14:textId="77777777" w:rsidR="00887633" w:rsidRPr="000D6C35" w:rsidRDefault="00887633" w:rsidP="00887633">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Rforfetară (%) = rata forfetară</w:t>
      </w:r>
    </w:p>
    <w:p w14:paraId="6C5DE49A" w14:textId="77777777" w:rsidR="00887633" w:rsidRPr="003147D5" w:rsidRDefault="00887633" w:rsidP="00887633">
      <w:pPr>
        <w:pStyle w:val="ListParagraph"/>
        <w:spacing w:before="0" w:after="0"/>
        <w:ind w:left="0"/>
        <w:jc w:val="both"/>
        <w:rPr>
          <w:rFonts w:asciiTheme="minorHAnsi" w:eastAsia="Times New Roman" w:hAnsiTheme="minorHAnsi" w:cstheme="minorHAnsi"/>
          <w:sz w:val="24"/>
          <w:szCs w:val="24"/>
        </w:rPr>
      </w:pPr>
    </w:p>
    <w:p w14:paraId="6917D39D" w14:textId="77777777" w:rsidR="00887633" w:rsidRDefault="00887633" w:rsidP="00887633">
      <w:pPr>
        <w:autoSpaceDE w:val="0"/>
        <w:autoSpaceDN w:val="0"/>
        <w:adjustRightInd w:val="0"/>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Limitele procetuale prevăzute pentru anumite categorii de cheltuieli se aplică la valoarea cheltuielilor incluse în bugetul proiectului la data semnării contractului de finanţare. </w:t>
      </w:r>
    </w:p>
    <w:p w14:paraId="521E2EFC" w14:textId="77777777" w:rsidR="00887633" w:rsidRDefault="00887633" w:rsidP="00887633">
      <w:pPr>
        <w:autoSpaceDE w:val="0"/>
        <w:autoSpaceDN w:val="0"/>
        <w:adjustRightInd w:val="0"/>
        <w:spacing w:before="0" w:after="0"/>
        <w:jc w:val="both"/>
        <w:rPr>
          <w:rFonts w:asciiTheme="minorHAnsi" w:eastAsia="Times New Roman" w:hAnsiTheme="minorHAnsi" w:cstheme="minorHAnsi"/>
          <w:sz w:val="24"/>
          <w:szCs w:val="24"/>
        </w:rPr>
      </w:pPr>
    </w:p>
    <w:p w14:paraId="6AFD6A89" w14:textId="77777777" w:rsidR="00887633" w:rsidRDefault="00887633" w:rsidP="00887633">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conformitate cu prevederile art. 9 (1) din HG 873/2002, cheltuiala cu TVA este eligibilă pentru operațiunile al căror cost total este mai mic de 5 000 000 EUR (inclusiv TVA), dacă nu este finanţată şi din alte fonduri publice. În conformitate cu prevederile art. 9 (2) din HG 873/2002, cheltuiala cu TVA este eligibilă pentru operațiunile al căror cost total este mai mare de 5 000 000 EUR (inclusiv TVA), dacă este nerecuperabilă, potrivit legii. </w:t>
      </w:r>
    </w:p>
    <w:p w14:paraId="1FCA6482" w14:textId="77777777" w:rsidR="00D91D2C" w:rsidRPr="005018E9" w:rsidRDefault="00D91D2C" w:rsidP="005018E9"/>
    <w:p w14:paraId="4D7B3534" w14:textId="169A1672" w:rsidR="008D5C71" w:rsidRPr="00706904" w:rsidRDefault="00706904" w:rsidP="00706904">
      <w:pPr>
        <w:spacing w:before="0" w:after="0"/>
        <w:jc w:val="both"/>
        <w:rPr>
          <w:rFonts w:asciiTheme="minorHAnsi" w:hAnsiTheme="minorHAnsi" w:cstheme="minorHAnsi"/>
          <w:b/>
          <w:bCs/>
          <w:sz w:val="24"/>
          <w:szCs w:val="24"/>
        </w:rPr>
      </w:pPr>
      <w:r w:rsidRPr="00706904">
        <w:rPr>
          <w:rFonts w:asciiTheme="minorHAnsi" w:hAnsiTheme="minorHAnsi" w:cstheme="minorHAnsi"/>
          <w:b/>
          <w:sz w:val="24"/>
          <w:szCs w:val="24"/>
        </w:rPr>
        <w:t xml:space="preserve">5.3.6 </w:t>
      </w:r>
      <w:r w:rsidR="008D5C71" w:rsidRPr="00706904">
        <w:rPr>
          <w:rFonts w:asciiTheme="minorHAnsi" w:hAnsiTheme="minorHAnsi" w:cstheme="minorHAnsi"/>
          <w:b/>
          <w:sz w:val="24"/>
          <w:szCs w:val="24"/>
        </w:rPr>
        <w:t>Finanțare nelegată de costuri</w:t>
      </w:r>
      <w:r w:rsidR="005F4801" w:rsidRPr="00706904">
        <w:rPr>
          <w:rFonts w:asciiTheme="minorHAnsi" w:hAnsiTheme="minorHAnsi" w:cstheme="minorHAnsi"/>
          <w:b/>
          <w:sz w:val="24"/>
          <w:szCs w:val="24"/>
        </w:rPr>
        <w:t xml:space="preserve"> </w:t>
      </w:r>
    </w:p>
    <w:p w14:paraId="71F75E95" w14:textId="5854CF49" w:rsidR="005018E9" w:rsidRPr="005018E9" w:rsidRDefault="00267267" w:rsidP="005018E9">
      <w:pPr>
        <w:spacing w:before="0" w:after="0"/>
        <w:jc w:val="both"/>
        <w:rPr>
          <w:rFonts w:asciiTheme="minorHAnsi" w:hAnsiTheme="minorHAnsi" w:cstheme="minorHAnsi"/>
          <w:bCs/>
          <w:sz w:val="24"/>
          <w:szCs w:val="24"/>
        </w:rPr>
      </w:pPr>
      <w:r>
        <w:rPr>
          <w:rFonts w:asciiTheme="minorHAnsi" w:hAnsiTheme="minorHAnsi" w:cstheme="minorHAnsi"/>
          <w:bCs/>
          <w:sz w:val="24"/>
          <w:szCs w:val="24"/>
        </w:rPr>
        <w:t>A</w:t>
      </w:r>
      <w:r w:rsidR="00EC6385">
        <w:rPr>
          <w:rFonts w:asciiTheme="minorHAnsi" w:hAnsiTheme="minorHAnsi" w:cstheme="minorHAnsi"/>
          <w:bCs/>
          <w:sz w:val="24"/>
          <w:szCs w:val="24"/>
        </w:rPr>
        <w:t>c</w:t>
      </w:r>
      <w:r>
        <w:rPr>
          <w:rFonts w:asciiTheme="minorHAnsi" w:hAnsiTheme="minorHAnsi" w:cstheme="minorHAnsi"/>
          <w:bCs/>
          <w:sz w:val="24"/>
          <w:szCs w:val="24"/>
        </w:rPr>
        <w:t xml:space="preserve">eastă secțiune nu se aplică prezentului apel. </w:t>
      </w:r>
    </w:p>
    <w:p w14:paraId="2A795297" w14:textId="14EB09B4" w:rsidR="008D5C71" w:rsidRDefault="005F4801" w:rsidP="008D5C71">
      <w:pPr>
        <w:pStyle w:val="ListParagraph"/>
        <w:spacing w:before="0" w:after="0"/>
        <w:jc w:val="both"/>
        <w:rPr>
          <w:rFonts w:asciiTheme="minorHAnsi" w:hAnsiTheme="minorHAnsi" w:cstheme="minorHAnsi"/>
          <w:b/>
          <w:bCs/>
          <w:color w:val="FF0000"/>
          <w:sz w:val="24"/>
          <w:szCs w:val="24"/>
        </w:rPr>
      </w:pPr>
      <w:r>
        <w:rPr>
          <w:rFonts w:asciiTheme="minorHAnsi" w:hAnsiTheme="minorHAnsi" w:cstheme="minorHAnsi"/>
          <w:b/>
          <w:bCs/>
          <w:color w:val="FF0000"/>
          <w:sz w:val="24"/>
          <w:szCs w:val="24"/>
        </w:rPr>
        <w:t xml:space="preserve"> </w:t>
      </w:r>
    </w:p>
    <w:p w14:paraId="17DFEF2C" w14:textId="77777777" w:rsidR="00887633" w:rsidRPr="008D5C71" w:rsidRDefault="00887633" w:rsidP="008D5C71">
      <w:pPr>
        <w:pStyle w:val="ListParagraph"/>
        <w:spacing w:before="0" w:after="0"/>
        <w:jc w:val="both"/>
        <w:rPr>
          <w:rFonts w:asciiTheme="minorHAnsi" w:hAnsiTheme="minorHAnsi" w:cstheme="minorHAnsi"/>
          <w:b/>
          <w:bCs/>
          <w:color w:val="FF0000"/>
          <w:sz w:val="24"/>
          <w:szCs w:val="24"/>
        </w:rPr>
      </w:pPr>
    </w:p>
    <w:p w14:paraId="250DE194" w14:textId="68883CFE" w:rsidR="008D5C71" w:rsidRPr="005F4801" w:rsidRDefault="008D5C71" w:rsidP="00735675">
      <w:pPr>
        <w:pStyle w:val="Heading2"/>
        <w:numPr>
          <w:ilvl w:val="1"/>
          <w:numId w:val="55"/>
        </w:numPr>
      </w:pPr>
      <w:bookmarkStart w:id="108" w:name="_Toc137037293"/>
      <w:r w:rsidRPr="005F4801">
        <w:t>Valoarea minimă și maximă eligibilă/nerambursabilă a unui proiect</w:t>
      </w:r>
      <w:bookmarkEnd w:id="108"/>
    </w:p>
    <w:p w14:paraId="53B34BFA" w14:textId="440EBB0C" w:rsidR="008D5C71" w:rsidRPr="00D24715" w:rsidRDefault="008D5C71" w:rsidP="008D5C71">
      <w:pPr>
        <w:pStyle w:val="5Normal"/>
        <w:rPr>
          <w:rFonts w:asciiTheme="minorHAnsi" w:hAnsiTheme="minorHAnsi" w:cstheme="minorHAnsi"/>
          <w:bCs/>
          <w:iCs/>
          <w:sz w:val="24"/>
        </w:rPr>
      </w:pPr>
      <w:r w:rsidRPr="00D24715">
        <w:rPr>
          <w:rFonts w:asciiTheme="minorHAnsi" w:hAnsiTheme="minorHAnsi" w:cstheme="minorHAnsi"/>
          <w:bCs/>
          <w:iCs/>
          <w:sz w:val="24"/>
        </w:rPr>
        <w:t xml:space="preserve">Valoarea minimă eligibilă/nerambursabilă a unui proiect: </w:t>
      </w:r>
      <w:r w:rsidR="006E2084" w:rsidRPr="00D24715">
        <w:rPr>
          <w:rFonts w:ascii="Calibri" w:hAnsi="Calibri"/>
          <w:bCs/>
          <w:iCs/>
          <w:sz w:val="24"/>
          <w:lang w:val="en-GB"/>
        </w:rPr>
        <w:t>100.000 euro</w:t>
      </w:r>
    </w:p>
    <w:p w14:paraId="0124248B" w14:textId="3A3B8754" w:rsidR="008D5C71" w:rsidRPr="00D24715" w:rsidRDefault="008D5C71" w:rsidP="008D5C71">
      <w:pPr>
        <w:pStyle w:val="5Normal"/>
        <w:rPr>
          <w:rFonts w:asciiTheme="minorHAnsi" w:hAnsiTheme="minorHAnsi" w:cstheme="minorHAnsi"/>
          <w:bCs/>
          <w:iCs/>
          <w:sz w:val="24"/>
        </w:rPr>
      </w:pPr>
      <w:r w:rsidRPr="00D24715">
        <w:rPr>
          <w:rFonts w:asciiTheme="minorHAnsi" w:hAnsiTheme="minorHAnsi" w:cstheme="minorHAnsi"/>
          <w:bCs/>
          <w:iCs/>
          <w:sz w:val="24"/>
        </w:rPr>
        <w:t xml:space="preserve">Valoarea </w:t>
      </w:r>
      <w:r w:rsidR="00E077AA" w:rsidRPr="00EA3D2F">
        <w:rPr>
          <w:rFonts w:asciiTheme="minorHAnsi" w:hAnsiTheme="minorHAnsi" w:cstheme="minorHAnsi"/>
          <w:bCs/>
          <w:iCs/>
          <w:sz w:val="24"/>
        </w:rPr>
        <w:t>maximă</w:t>
      </w:r>
      <w:r w:rsidRPr="00D24715">
        <w:rPr>
          <w:rFonts w:asciiTheme="minorHAnsi" w:hAnsiTheme="minorHAnsi" w:cstheme="minorHAnsi"/>
          <w:bCs/>
          <w:iCs/>
          <w:sz w:val="24"/>
        </w:rPr>
        <w:t xml:space="preserve"> eligibilă/nerambursabilă a unui proiect: </w:t>
      </w:r>
      <w:r w:rsidR="00CB3C94">
        <w:rPr>
          <w:rFonts w:ascii="Calibri" w:hAnsi="Calibri"/>
          <w:bCs/>
          <w:iCs/>
          <w:sz w:val="24"/>
          <w:lang w:val="en-GB"/>
        </w:rPr>
        <w:t>1</w:t>
      </w:r>
      <w:r w:rsidR="006E2084" w:rsidRPr="00D24715">
        <w:rPr>
          <w:rFonts w:ascii="Calibri" w:hAnsi="Calibri"/>
          <w:bCs/>
          <w:iCs/>
          <w:sz w:val="24"/>
          <w:lang w:val="en-GB"/>
        </w:rPr>
        <w:t>.000.000 euro</w:t>
      </w:r>
    </w:p>
    <w:p w14:paraId="5F086085" w14:textId="77777777" w:rsidR="008D5C71" w:rsidRPr="003147D5" w:rsidRDefault="008D5C71" w:rsidP="008D5C71">
      <w:pPr>
        <w:spacing w:before="0" w:after="0"/>
        <w:jc w:val="both"/>
        <w:rPr>
          <w:rFonts w:asciiTheme="minorHAnsi" w:hAnsiTheme="minorHAnsi" w:cstheme="minorHAnsi"/>
          <w:sz w:val="24"/>
          <w:szCs w:val="24"/>
        </w:rPr>
      </w:pPr>
      <w:r w:rsidRPr="009A2447">
        <w:rPr>
          <w:rFonts w:asciiTheme="minorHAnsi" w:hAnsiTheme="minorHAnsi" w:cstheme="minorHAnsi"/>
          <w:sz w:val="24"/>
          <w:szCs w:val="24"/>
        </w:rPr>
        <w:t>Cursul valutar la care se va calcula încadrarea în limitele valorilor minime și maxime eligibile</w:t>
      </w:r>
      <w:r w:rsidRPr="003147D5">
        <w:rPr>
          <w:rFonts w:asciiTheme="minorHAnsi" w:hAnsiTheme="minorHAnsi" w:cstheme="minorHAnsi"/>
          <w:sz w:val="24"/>
          <w:szCs w:val="24"/>
        </w:rPr>
        <w:t xml:space="preserve"> pentru un proiect este cursul de ..... lei/euro, cursul inforEuro din luna publicării versiunii aprobate a ghidului solicitantului. Cursul respectiv se va utiliza inclusiv in etapa contractuală pentru calculul valorilor anterior menționate utilizat până la semnarea contractului de finanţare.</w:t>
      </w:r>
    </w:p>
    <w:p w14:paraId="5F6BAADA" w14:textId="77777777" w:rsidR="008D5C71" w:rsidRDefault="008D5C71" w:rsidP="008D5C7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Criteriul cu privire la valoarea minimă a investiției nu se menține pe perioada de implementare și sustenabilitate a investiției.</w:t>
      </w:r>
    </w:p>
    <w:p w14:paraId="7C400057" w14:textId="77777777" w:rsidR="008D5C71" w:rsidRDefault="008D5C71" w:rsidP="008D5C71">
      <w:pPr>
        <w:spacing w:before="0" w:after="0"/>
        <w:jc w:val="both"/>
        <w:rPr>
          <w:rFonts w:asciiTheme="minorHAnsi" w:hAnsiTheme="minorHAnsi" w:cstheme="minorHAnsi"/>
          <w:sz w:val="24"/>
          <w:szCs w:val="24"/>
        </w:rPr>
      </w:pPr>
    </w:p>
    <w:p w14:paraId="3E5A0BAE" w14:textId="75733A25" w:rsidR="008D5C71" w:rsidRDefault="008D5C71" w:rsidP="00735675">
      <w:pPr>
        <w:pStyle w:val="Heading2"/>
        <w:numPr>
          <w:ilvl w:val="1"/>
          <w:numId w:val="55"/>
        </w:numPr>
      </w:pPr>
      <w:bookmarkStart w:id="109" w:name="_Toc137037294"/>
      <w:r w:rsidRPr="008D5C71">
        <w:t>Cuantumul cofinanțării acordate</w:t>
      </w:r>
      <w:bookmarkEnd w:id="109"/>
    </w:p>
    <w:p w14:paraId="6EA40FE8" w14:textId="77777777" w:rsidR="00BB2C0A" w:rsidRPr="000B03F9" w:rsidRDefault="00BB2C0A" w:rsidP="0040559B">
      <w:pPr>
        <w:spacing w:before="0" w:after="0"/>
        <w:jc w:val="both"/>
        <w:rPr>
          <w:rFonts w:asciiTheme="minorHAnsi" w:eastAsia="Times New Roman" w:hAnsiTheme="minorHAnsi" w:cstheme="minorHAnsi"/>
          <w:sz w:val="24"/>
          <w:szCs w:val="24"/>
        </w:rPr>
      </w:pPr>
      <w:r w:rsidRPr="000B03F9">
        <w:rPr>
          <w:rFonts w:asciiTheme="minorHAnsi" w:eastAsia="Times New Roman" w:hAnsiTheme="minorHAnsi" w:cstheme="minorHAnsi"/>
          <w:sz w:val="24"/>
          <w:szCs w:val="24"/>
        </w:rPr>
        <w:t>În cadrul prezentului apel de proiecte, pentru întocmirea bugetului cererii de finanțare, se va lua în calcul  rata de cofinanțare acordată prin Fondul European de Dezvoltare Regională de 55% din valoarea cheltuielilor eligibile ale proiectului, respectiv de 43% din valoarea cheltuielilor eligibile ale proiectului reprezintă rata de cofinanțare din bugetul de stat (BS).</w:t>
      </w:r>
    </w:p>
    <w:p w14:paraId="03459E6E" w14:textId="77777777" w:rsidR="00267267" w:rsidRPr="00F02BE5" w:rsidRDefault="00267267" w:rsidP="005F4801">
      <w:pPr>
        <w:spacing w:before="0" w:after="0"/>
        <w:ind w:left="360"/>
        <w:jc w:val="both"/>
        <w:rPr>
          <w:rFonts w:asciiTheme="minorHAnsi" w:eastAsia="Times New Roman" w:hAnsiTheme="minorHAnsi" w:cstheme="minorHAnsi"/>
          <w:sz w:val="24"/>
          <w:szCs w:val="24"/>
        </w:rPr>
      </w:pPr>
    </w:p>
    <w:p w14:paraId="48D74DDD" w14:textId="488F2806" w:rsidR="008D5C71" w:rsidRDefault="008D5C71" w:rsidP="00735675">
      <w:pPr>
        <w:pStyle w:val="Heading2"/>
        <w:numPr>
          <w:ilvl w:val="1"/>
          <w:numId w:val="55"/>
        </w:numPr>
      </w:pPr>
      <w:bookmarkStart w:id="110" w:name="_Toc137037295"/>
      <w:r>
        <w:t>Durata proiectului</w:t>
      </w:r>
      <w:bookmarkEnd w:id="110"/>
      <w:r>
        <w:t xml:space="preserve"> </w:t>
      </w:r>
    </w:p>
    <w:p w14:paraId="05EB9368" w14:textId="62FFBFA1" w:rsidR="005F4801" w:rsidRDefault="005F4801" w:rsidP="005F4801">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F4801">
        <w:rPr>
          <w:rFonts w:asciiTheme="minorHAnsi" w:eastAsia="Times New Roman" w:hAnsiTheme="minorHAnsi" w:cstheme="minorHAnsi"/>
          <w:bCs/>
          <w:iCs/>
          <w:sz w:val="24"/>
          <w:szCs w:val="24"/>
        </w:rPr>
        <w:t>Perioada de implementare a activităților proiectului nu depășește 31 decembrie 2029</w:t>
      </w:r>
      <w:r>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Pr>
          <w:rFonts w:asciiTheme="minorHAnsi" w:eastAsia="Times New Roman" w:hAnsiTheme="minorHAnsi" w:cstheme="minorHAnsi"/>
          <w:bCs/>
          <w:iCs/>
          <w:sz w:val="24"/>
          <w:szCs w:val="24"/>
        </w:rPr>
        <w:t>.</w:t>
      </w:r>
    </w:p>
    <w:p w14:paraId="05EC1236" w14:textId="77777777" w:rsidR="005F4801" w:rsidRPr="005F4801" w:rsidRDefault="005F4801" w:rsidP="005F4801">
      <w:pPr>
        <w:suppressAutoHyphens/>
        <w:autoSpaceDN w:val="0"/>
        <w:spacing w:before="0" w:after="0"/>
        <w:contextualSpacing/>
        <w:jc w:val="both"/>
        <w:textAlignment w:val="baseline"/>
      </w:pPr>
    </w:p>
    <w:p w14:paraId="3EE093B4" w14:textId="3532B69C" w:rsidR="008D5C71" w:rsidRDefault="008D5C71" w:rsidP="00735675">
      <w:pPr>
        <w:pStyle w:val="Heading2"/>
        <w:numPr>
          <w:ilvl w:val="1"/>
          <w:numId w:val="55"/>
        </w:numPr>
      </w:pPr>
      <w:bookmarkStart w:id="111" w:name="_Toc137037296"/>
      <w:r>
        <w:t>Alte cerinţe de eligibilitate a proiectului</w:t>
      </w:r>
      <w:bookmarkEnd w:id="111"/>
    </w:p>
    <w:p w14:paraId="0B931E5A" w14:textId="77777777" w:rsidR="00267267" w:rsidRDefault="00267267" w:rsidP="009C79D7">
      <w:pPr>
        <w:spacing w:before="0" w:after="0"/>
        <w:jc w:val="both"/>
        <w:rPr>
          <w:rFonts w:ascii="Calibri" w:eastAsiaTheme="minorHAnsi" w:hAnsi="Calibri"/>
          <w:sz w:val="24"/>
          <w:szCs w:val="24"/>
        </w:rPr>
      </w:pPr>
    </w:p>
    <w:p w14:paraId="1CB7BB78" w14:textId="6C0CCEBC" w:rsidR="00E5313F" w:rsidRPr="00E5313F" w:rsidRDefault="00E5313F" w:rsidP="00E5313F">
      <w:pPr>
        <w:tabs>
          <w:tab w:val="left" w:pos="180"/>
          <w:tab w:val="left" w:pos="720"/>
        </w:tabs>
        <w:spacing w:before="0" w:after="0" w:line="259" w:lineRule="auto"/>
        <w:jc w:val="both"/>
        <w:rPr>
          <w:rFonts w:ascii="Calibri" w:eastAsia="Times New Roman" w:hAnsi="Calibri"/>
          <w:b/>
          <w:bCs/>
          <w:snapToGrid w:val="0"/>
          <w:sz w:val="24"/>
          <w:szCs w:val="24"/>
          <w:lang w:val="en-GB"/>
        </w:rPr>
      </w:pPr>
      <w:r w:rsidRPr="00EA3D2F">
        <w:rPr>
          <w:rFonts w:ascii="Calibri" w:eastAsia="Times New Roman" w:hAnsi="Calibri"/>
          <w:b/>
          <w:bCs/>
          <w:snapToGrid w:val="0"/>
          <w:sz w:val="24"/>
          <w:szCs w:val="24"/>
          <w:lang w:val="en-GB"/>
        </w:rPr>
        <w:t>B.</w:t>
      </w:r>
      <w:r w:rsidR="00D24715" w:rsidRPr="00EA3D2F">
        <w:rPr>
          <w:rFonts w:ascii="Calibri" w:eastAsia="Times New Roman" w:hAnsi="Calibri"/>
          <w:b/>
          <w:bCs/>
          <w:snapToGrid w:val="0"/>
          <w:sz w:val="24"/>
          <w:szCs w:val="24"/>
          <w:lang w:val="en-GB"/>
        </w:rPr>
        <w:t>1</w:t>
      </w:r>
      <w:r w:rsidRPr="00E5313F">
        <w:rPr>
          <w:rFonts w:ascii="Calibri" w:eastAsia="Times New Roman" w:hAnsi="Calibri"/>
          <w:b/>
          <w:bCs/>
          <w:snapToGrid w:val="0"/>
          <w:sz w:val="24"/>
          <w:szCs w:val="24"/>
          <w:lang w:val="en-GB"/>
        </w:rPr>
        <w:t xml:space="preserve"> Proiectul finanțat nu trebuie să fie încheiat în mod fizic sau implementat integral înainte de depunerea cererii de finanțare în cadrul PR SE 2021-2027, indiferent dacă toate plățile aferente au fost realizate sau nu de către beneficiar.</w:t>
      </w:r>
      <w:r w:rsidR="00CF7BD4">
        <w:rPr>
          <w:rFonts w:ascii="Calibri" w:eastAsia="Times New Roman" w:hAnsi="Calibri"/>
          <w:b/>
          <w:bCs/>
          <w:snapToGrid w:val="0"/>
          <w:sz w:val="24"/>
          <w:szCs w:val="24"/>
          <w:lang w:val="en-GB"/>
        </w:rPr>
        <w:t xml:space="preserve"> </w:t>
      </w:r>
      <w:r w:rsidRPr="00E5313F">
        <w:rPr>
          <w:rFonts w:ascii="Calibri" w:eastAsia="Times New Roman" w:hAnsi="Calibri"/>
          <w:b/>
          <w:bCs/>
          <w:snapToGrid w:val="0"/>
          <w:sz w:val="24"/>
          <w:szCs w:val="24"/>
          <w:lang w:val="en-GB"/>
        </w:rPr>
        <w:t xml:space="preserve">(art. 63, al. 6 din Regulamentul al Parlamentului European și al Consiliului nr. </w:t>
      </w:r>
      <w:r w:rsidR="0069409D" w:rsidRPr="0069409D">
        <w:rPr>
          <w:rFonts w:ascii="Calibri" w:eastAsia="Times New Roman" w:hAnsi="Calibri"/>
          <w:b/>
          <w:bCs/>
          <w:snapToGrid w:val="0"/>
          <w:sz w:val="24"/>
          <w:szCs w:val="24"/>
          <w:lang w:val="en-GB"/>
        </w:rPr>
        <w:t>2021/1060</w:t>
      </w:r>
    </w:p>
    <w:p w14:paraId="4F9F9C1F" w14:textId="77777777" w:rsidR="00E5313F" w:rsidRPr="00E5313F" w:rsidRDefault="00E5313F" w:rsidP="00E5313F">
      <w:pPr>
        <w:tabs>
          <w:tab w:val="left" w:pos="180"/>
          <w:tab w:val="left" w:pos="720"/>
        </w:tabs>
        <w:spacing w:before="0" w:after="0" w:line="259" w:lineRule="auto"/>
        <w:jc w:val="both"/>
        <w:rPr>
          <w:rFonts w:ascii="Calibri" w:eastAsia="Times New Roman" w:hAnsi="Calibri"/>
          <w:b/>
          <w:bCs/>
          <w:snapToGrid w:val="0"/>
          <w:sz w:val="24"/>
          <w:szCs w:val="24"/>
          <w:lang w:val="en-GB"/>
        </w:rPr>
      </w:pPr>
    </w:p>
    <w:p w14:paraId="39352D93" w14:textId="77777777" w:rsidR="00E5313F" w:rsidRPr="00E5313F" w:rsidRDefault="00E5313F" w:rsidP="00E5313F">
      <w:pPr>
        <w:spacing w:before="0" w:after="0" w:line="259" w:lineRule="auto"/>
        <w:jc w:val="both"/>
        <w:rPr>
          <w:rFonts w:ascii="Calibri" w:eastAsia="Times New Roman" w:hAnsi="Calibri"/>
          <w:sz w:val="24"/>
          <w:szCs w:val="24"/>
          <w:lang w:val="en-GB"/>
        </w:rPr>
      </w:pPr>
      <w:r w:rsidRPr="00E5313F">
        <w:rPr>
          <w:rFonts w:ascii="Calibri" w:eastAsia="Times New Roman" w:hAnsi="Calibri"/>
          <w:sz w:val="24"/>
          <w:szCs w:val="24"/>
          <w:lang w:val="en-GB"/>
        </w:rPr>
        <w:t xml:space="preserve">Nu sunt eligibile investiţiile care au fost finalizate din punct de vedere fizic (ex. a fost efectuată recepţia la terminarea lucrărilor) până la momentul depunerii cererii de finanţare. </w:t>
      </w:r>
    </w:p>
    <w:p w14:paraId="482231D9" w14:textId="77777777" w:rsidR="00E5313F" w:rsidRPr="00E5313F" w:rsidRDefault="00E5313F" w:rsidP="00E5313F">
      <w:pPr>
        <w:spacing w:before="0" w:after="0" w:line="259" w:lineRule="auto"/>
        <w:jc w:val="both"/>
        <w:rPr>
          <w:rFonts w:ascii="Calibri" w:eastAsia="Times New Roman" w:hAnsi="Calibri"/>
          <w:sz w:val="24"/>
          <w:szCs w:val="24"/>
          <w:lang w:val="en-GB"/>
        </w:rPr>
      </w:pPr>
      <w:r w:rsidRPr="00E5313F">
        <w:rPr>
          <w:rFonts w:ascii="Calibri" w:eastAsia="Times New Roman" w:hAnsi="Calibri"/>
          <w:sz w:val="24"/>
          <w:szCs w:val="24"/>
          <w:lang w:val="en-GB"/>
        </w:rPr>
        <w:t>Contractele de achiziție publică trebuie să fi fost încheiate după data de 01.01.2021, în caz contrar cheltuielile aferente acestora nu sunt eligibile.</w:t>
      </w:r>
    </w:p>
    <w:p w14:paraId="62DF3CAE" w14:textId="77777777" w:rsidR="00E5313F" w:rsidRPr="00E5313F" w:rsidRDefault="00E5313F" w:rsidP="00E5313F">
      <w:pPr>
        <w:spacing w:before="0" w:after="0" w:line="259" w:lineRule="auto"/>
        <w:jc w:val="both"/>
        <w:rPr>
          <w:rFonts w:ascii="Calibri" w:eastAsia="Times New Roman" w:hAnsi="Calibri"/>
          <w:sz w:val="24"/>
          <w:szCs w:val="24"/>
          <w:lang w:val="en-GB"/>
        </w:rPr>
      </w:pPr>
    </w:p>
    <w:p w14:paraId="2927B9CD" w14:textId="65B2E755" w:rsidR="00E5313F" w:rsidRPr="00E5313F" w:rsidRDefault="00E5313F" w:rsidP="00E5313F">
      <w:pPr>
        <w:spacing w:before="0" w:after="0" w:line="259" w:lineRule="auto"/>
        <w:jc w:val="both"/>
        <w:rPr>
          <w:rFonts w:ascii="Calibri" w:eastAsia="Times New Roman" w:hAnsi="Calibri"/>
          <w:sz w:val="24"/>
          <w:szCs w:val="24"/>
          <w:lang w:val="en-GB"/>
        </w:rPr>
      </w:pPr>
      <w:r w:rsidRPr="00E5313F">
        <w:rPr>
          <w:rFonts w:ascii="Calibri" w:eastAsia="Times New Roman" w:hAnsi="Calibri"/>
          <w:sz w:val="24"/>
          <w:szCs w:val="24"/>
          <w:lang w:val="en-GB"/>
        </w:rPr>
        <w:t xml:space="preserve">Recepția la terminarea lucrărilor poate fi făcută și în perioada cuprinsă între data depunerii cererii de finanțare și data semnării contractului de finanțare, în condițiile respectării prevederilor Regulamentului Parlamentului European şi al Consiliului nr. </w:t>
      </w:r>
      <w:r w:rsidR="0013049C" w:rsidRPr="0013049C">
        <w:rPr>
          <w:rFonts w:ascii="Calibri" w:eastAsia="Times New Roman" w:hAnsi="Calibri"/>
          <w:sz w:val="24"/>
          <w:szCs w:val="24"/>
          <w:lang w:val="en-GB"/>
        </w:rPr>
        <w:t>2021/1060</w:t>
      </w:r>
      <w:r w:rsidRPr="00E5313F">
        <w:rPr>
          <w:rFonts w:ascii="Calibri" w:eastAsia="Times New Roman" w:hAnsi="Calibri"/>
          <w:sz w:val="24"/>
          <w:szCs w:val="24"/>
          <w:lang w:val="en-GB"/>
        </w:rPr>
        <w:t xml:space="preserve">, mai sus-menționate, și în măsura în care amânarea recepției s-a făcut cu respectarea prevederilor contractului de lucrări și a legislației specifice în domeniul recepției lucrărilor de construcții (Regulamentul de recepție a lucrărilor de construcții și instalații aferente acestora, aprobat prin Hotărârea Guvernului nr. </w:t>
      </w:r>
      <w:r w:rsidR="004B2E82" w:rsidRPr="004B2E82">
        <w:rPr>
          <w:rFonts w:ascii="Calibri" w:eastAsia="Times New Roman" w:hAnsi="Calibri"/>
          <w:sz w:val="24"/>
          <w:szCs w:val="24"/>
          <w:lang w:val="en-GB"/>
        </w:rPr>
        <w:t>273 din 14 iunie 1994</w:t>
      </w:r>
      <w:r w:rsidRPr="00E5313F">
        <w:rPr>
          <w:rFonts w:ascii="Calibri" w:eastAsia="Times New Roman" w:hAnsi="Calibri"/>
          <w:sz w:val="24"/>
          <w:szCs w:val="24"/>
          <w:lang w:val="en-GB"/>
        </w:rPr>
        <w:t>, cu modificările și completările ulterioare).</w:t>
      </w:r>
    </w:p>
    <w:p w14:paraId="740FB819" w14:textId="77777777" w:rsidR="00E5313F" w:rsidRPr="00E5313F" w:rsidRDefault="00E5313F" w:rsidP="00E5313F">
      <w:pPr>
        <w:spacing w:before="0" w:after="0" w:line="259" w:lineRule="auto"/>
        <w:jc w:val="both"/>
        <w:rPr>
          <w:rFonts w:ascii="Calibri" w:eastAsia="Times New Roman" w:hAnsi="Calibri"/>
          <w:sz w:val="24"/>
          <w:szCs w:val="24"/>
          <w:lang w:val="en-GB"/>
        </w:rPr>
      </w:pPr>
    </w:p>
    <w:p w14:paraId="1A1693FD" w14:textId="77777777" w:rsidR="00E5313F" w:rsidRPr="00E5313F" w:rsidRDefault="00E5313F" w:rsidP="00E5313F">
      <w:pPr>
        <w:spacing w:before="0" w:after="0" w:line="259" w:lineRule="auto"/>
        <w:jc w:val="both"/>
        <w:rPr>
          <w:rFonts w:ascii="Calibri" w:eastAsia="Times New Roman" w:hAnsi="Calibri"/>
          <w:sz w:val="24"/>
          <w:szCs w:val="24"/>
          <w:lang w:val="en-GB"/>
        </w:rPr>
      </w:pPr>
      <w:r w:rsidRPr="00E5313F">
        <w:rPr>
          <w:rFonts w:ascii="Calibri" w:eastAsia="Times New Roman" w:hAnsi="Calibri"/>
          <w:sz w:val="24"/>
          <w:szCs w:val="24"/>
          <w:lang w:val="en-GB"/>
        </w:rPr>
        <w:t>Se va evita situația în care deși recepția la terminarea lucrărilor să nu fi fost realizată, investiția să fi fost încheiată în mod fizic sau implementată integral.</w:t>
      </w:r>
    </w:p>
    <w:p w14:paraId="6F3822F4" w14:textId="77777777" w:rsidR="00E5313F" w:rsidRPr="00E5313F" w:rsidRDefault="00E5313F" w:rsidP="00E5313F">
      <w:pPr>
        <w:spacing w:before="0" w:after="0" w:line="259" w:lineRule="auto"/>
        <w:jc w:val="both"/>
        <w:rPr>
          <w:rFonts w:ascii="Calibri" w:eastAsia="Times New Roman" w:hAnsi="Calibri"/>
          <w:sz w:val="24"/>
          <w:szCs w:val="24"/>
          <w:lang w:val="en-GB"/>
        </w:rPr>
      </w:pPr>
      <w:r w:rsidRPr="00E5313F">
        <w:rPr>
          <w:rFonts w:ascii="Calibri" w:eastAsia="Times New Roman" w:hAnsi="Calibri"/>
          <w:sz w:val="24"/>
          <w:szCs w:val="24"/>
          <w:lang w:val="en-GB"/>
        </w:rPr>
        <w:t>Tergiversarea efectuării recepţiei la terminarea lucrărilor numai pentru a asigura încadrarea în condiţiile prezentelor apeluri de proiecte va conduce la respingerea cererii de finanţare depuse.</w:t>
      </w:r>
    </w:p>
    <w:p w14:paraId="57A1E6DF" w14:textId="2A802C3B" w:rsidR="00E5313F" w:rsidRPr="00E5313F" w:rsidRDefault="00E5313F" w:rsidP="00E5313F">
      <w:pPr>
        <w:spacing w:before="0" w:after="0" w:line="259" w:lineRule="auto"/>
        <w:jc w:val="both"/>
        <w:rPr>
          <w:rFonts w:ascii="Calibri" w:eastAsia="Times New Roman" w:hAnsi="Calibri"/>
          <w:sz w:val="24"/>
          <w:szCs w:val="24"/>
          <w:lang w:val="en-GB"/>
        </w:rPr>
      </w:pPr>
      <w:r w:rsidRPr="00E5313F">
        <w:rPr>
          <w:rFonts w:ascii="Calibri" w:eastAsia="Times New Roman" w:hAnsi="Calibri"/>
          <w:sz w:val="24"/>
          <w:szCs w:val="24"/>
          <w:lang w:val="en-GB"/>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w:t>
      </w:r>
      <w:r w:rsidR="00633EB1" w:rsidRPr="00633EB1">
        <w:t xml:space="preserve"> </w:t>
      </w:r>
      <w:r w:rsidR="00633EB1" w:rsidRPr="00633EB1">
        <w:rPr>
          <w:rFonts w:ascii="Calibri" w:eastAsia="Times New Roman" w:hAnsi="Calibri"/>
          <w:sz w:val="24"/>
          <w:szCs w:val="24"/>
          <w:lang w:val="en-GB"/>
        </w:rPr>
        <w:t>2021/1060</w:t>
      </w:r>
      <w:r w:rsidRPr="00E5313F">
        <w:rPr>
          <w:rFonts w:ascii="Calibri" w:eastAsia="Times New Roman" w:hAnsi="Calibri"/>
          <w:sz w:val="24"/>
          <w:szCs w:val="24"/>
          <w:lang w:val="en-GB"/>
        </w:rPr>
        <w:t>, a legislației naționale în domeniul lucrărilor de construcție, precum și a principiului tratamentului egal și nediscriminatoriu în raport cu solicitanții de finanțare.</w:t>
      </w:r>
    </w:p>
    <w:p w14:paraId="7922D924" w14:textId="77777777" w:rsidR="00E5313F" w:rsidRPr="00E5313F" w:rsidRDefault="00E5313F" w:rsidP="00E5313F">
      <w:pPr>
        <w:spacing w:before="0" w:after="0" w:line="259" w:lineRule="auto"/>
        <w:jc w:val="both"/>
        <w:rPr>
          <w:rFonts w:ascii="Calibri" w:eastAsia="Times New Roman" w:hAnsi="Calibri"/>
          <w:sz w:val="24"/>
          <w:szCs w:val="24"/>
          <w:lang w:val="en-GB"/>
        </w:rPr>
      </w:pPr>
    </w:p>
    <w:p w14:paraId="48F13C01" w14:textId="77777777" w:rsidR="00E5313F" w:rsidRPr="00E5313F" w:rsidRDefault="00E5313F" w:rsidP="00E5313F">
      <w:pPr>
        <w:spacing w:before="0" w:after="0" w:line="259" w:lineRule="auto"/>
        <w:jc w:val="both"/>
        <w:rPr>
          <w:rFonts w:ascii="Calibri" w:hAnsi="Calibri"/>
          <w:b/>
          <w:bCs/>
          <w:sz w:val="24"/>
          <w:szCs w:val="24"/>
          <w:lang w:val="en-GB" w:eastAsia="en-GB"/>
        </w:rPr>
      </w:pPr>
      <w:r w:rsidRPr="00E5313F">
        <w:rPr>
          <w:rFonts w:ascii="Calibri" w:hAnsi="Calibri"/>
          <w:sz w:val="24"/>
          <w:szCs w:val="24"/>
          <w:lang w:val="en-GB" w:eastAsia="en-GB"/>
        </w:rPr>
        <w:t xml:space="preserve">După data emiterii ordinului de începere a lucrărilor, lucrările de intervenție/activitățile nu au beneficiat de fonduri publice din alte surse de finanţare, exceptând pe cele din fonduri proprii </w:t>
      </w:r>
      <w:r w:rsidRPr="00E5313F">
        <w:rPr>
          <w:rFonts w:ascii="Calibri" w:hAnsi="Calibri"/>
          <w:sz w:val="24"/>
          <w:szCs w:val="24"/>
          <w:lang w:val="en-GB" w:eastAsia="en-GB"/>
        </w:rPr>
        <w:lastRenderedPageBreak/>
        <w:t>aferente contractului de lucrări ce face obiectul proiectului. Criteriul nu se aplică pentru lucrările de întreținere și reparații curente</w:t>
      </w:r>
      <w:r w:rsidRPr="00E5313F">
        <w:rPr>
          <w:rFonts w:ascii="Calibri" w:hAnsi="Calibri"/>
          <w:b/>
          <w:bCs/>
          <w:sz w:val="24"/>
          <w:szCs w:val="24"/>
          <w:lang w:val="en-GB" w:eastAsia="en-GB"/>
        </w:rPr>
        <w:t xml:space="preserve">. </w:t>
      </w:r>
    </w:p>
    <w:p w14:paraId="6997CB00" w14:textId="77777777" w:rsidR="00E5313F" w:rsidRPr="00E5313F" w:rsidRDefault="00E5313F" w:rsidP="00E5313F">
      <w:pPr>
        <w:spacing w:before="0" w:after="0" w:line="259" w:lineRule="auto"/>
        <w:jc w:val="both"/>
        <w:rPr>
          <w:rFonts w:ascii="Calibri" w:eastAsia="Times New Roman" w:hAnsi="Calibri"/>
          <w:sz w:val="24"/>
          <w:szCs w:val="24"/>
          <w:lang w:val="en-GB"/>
        </w:rPr>
      </w:pPr>
    </w:p>
    <w:p w14:paraId="631CF788" w14:textId="4A2BA773" w:rsidR="00E12457" w:rsidRPr="00E12457" w:rsidRDefault="00E5313F" w:rsidP="00E5313F">
      <w:pPr>
        <w:spacing w:before="0" w:after="0" w:line="259" w:lineRule="auto"/>
        <w:jc w:val="both"/>
        <w:rPr>
          <w:rFonts w:ascii="Calibri" w:hAnsi="Calibri"/>
          <w:iCs/>
          <w:sz w:val="24"/>
          <w:szCs w:val="24"/>
          <w:lang w:val="en-GB"/>
        </w:rPr>
      </w:pPr>
      <w:r w:rsidRPr="00E5313F">
        <w:rPr>
          <w:rFonts w:ascii="Calibri" w:hAnsi="Calibri"/>
          <w:sz w:val="24"/>
          <w:szCs w:val="24"/>
          <w:lang w:val="en-GB"/>
        </w:rPr>
        <w:t xml:space="preserve">Aspectele se corelează cu informațiile completate în cererea de finanțare si cu informațiile din </w:t>
      </w:r>
      <w:r w:rsidRPr="00E5313F">
        <w:rPr>
          <w:rFonts w:ascii="Calibri" w:hAnsi="Calibri"/>
          <w:i/>
          <w:iCs/>
          <w:sz w:val="24"/>
          <w:szCs w:val="24"/>
          <w:lang w:val="en-GB"/>
        </w:rPr>
        <w:t>Raportul privind stadiul fizic al investiției</w:t>
      </w:r>
      <w:r w:rsidRPr="00E5313F">
        <w:rPr>
          <w:rFonts w:ascii="Calibri" w:hAnsi="Calibri"/>
          <w:iCs/>
          <w:sz w:val="24"/>
          <w:szCs w:val="24"/>
          <w:lang w:val="en-GB"/>
        </w:rPr>
        <w:t>.</w:t>
      </w:r>
    </w:p>
    <w:p w14:paraId="6951078D" w14:textId="77777777" w:rsidR="00E12457" w:rsidRPr="00E12457" w:rsidRDefault="00E12457" w:rsidP="00E12457">
      <w:pPr>
        <w:spacing w:before="0" w:after="0" w:line="256" w:lineRule="auto"/>
        <w:ind w:left="720"/>
        <w:jc w:val="both"/>
        <w:rPr>
          <w:rFonts w:ascii="Calibri" w:hAnsi="Calibri"/>
          <w:sz w:val="24"/>
          <w:szCs w:val="24"/>
          <w:lang w:val="en-GB"/>
        </w:rPr>
      </w:pPr>
    </w:p>
    <w:p w14:paraId="5FB220A5" w14:textId="38934798" w:rsidR="00E5313F" w:rsidRPr="00EA3D2F" w:rsidRDefault="00E5313F" w:rsidP="00E5313F">
      <w:pPr>
        <w:spacing w:before="0" w:after="0" w:line="259" w:lineRule="auto"/>
        <w:contextualSpacing/>
        <w:jc w:val="both"/>
        <w:rPr>
          <w:rFonts w:ascii="Calibri" w:eastAsia="Times New Roman" w:hAnsi="Calibri"/>
          <w:b/>
          <w:sz w:val="24"/>
          <w:szCs w:val="24"/>
          <w:lang w:val="en-GB"/>
        </w:rPr>
      </w:pPr>
      <w:r w:rsidRPr="00E5313F">
        <w:rPr>
          <w:rFonts w:ascii="Calibri" w:eastAsia="Times New Roman" w:hAnsi="Calibri"/>
          <w:b/>
          <w:sz w:val="24"/>
          <w:szCs w:val="24"/>
          <w:lang w:val="en-GB"/>
        </w:rPr>
        <w:t>B.</w:t>
      </w:r>
      <w:r w:rsidR="00D24715">
        <w:rPr>
          <w:rFonts w:ascii="Calibri" w:eastAsia="Times New Roman" w:hAnsi="Calibri"/>
          <w:b/>
          <w:sz w:val="24"/>
          <w:szCs w:val="24"/>
          <w:lang w:val="en-GB"/>
        </w:rPr>
        <w:t>2</w:t>
      </w:r>
      <w:r w:rsidRPr="00E5313F">
        <w:rPr>
          <w:rFonts w:ascii="Calibri" w:eastAsia="Times New Roman" w:hAnsi="Calibri"/>
          <w:b/>
          <w:sz w:val="24"/>
          <w:szCs w:val="24"/>
          <w:lang w:val="en-GB"/>
        </w:rPr>
        <w:t xml:space="preserve"> </w:t>
      </w:r>
      <w:r w:rsidRPr="00E5313F">
        <w:rPr>
          <w:rFonts w:ascii="Calibri" w:eastAsia="Times New Roman" w:hAnsi="Calibri" w:cs="Times New Roman"/>
          <w:b/>
          <w:sz w:val="24"/>
          <w:szCs w:val="24"/>
          <w:lang w:val="en-GB"/>
        </w:rPr>
        <w:t xml:space="preserve">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w:t>
      </w:r>
      <w:r w:rsidRPr="00EA3D2F">
        <w:rPr>
          <w:rFonts w:ascii="Calibri" w:eastAsia="Times New Roman" w:hAnsi="Calibri" w:cs="Times New Roman"/>
          <w:b/>
          <w:sz w:val="24"/>
          <w:szCs w:val="24"/>
          <w:lang w:val="en-GB"/>
        </w:rPr>
        <w:t>solicitantului - aceasta nu a mai beneficiat de finanţare publică în ultimii 5 ani</w:t>
      </w:r>
      <w:r w:rsidR="00D24715" w:rsidRPr="00EA3D2F">
        <w:rPr>
          <w:rFonts w:ascii="Calibri" w:eastAsia="Times New Roman" w:hAnsi="Calibri" w:cs="Times New Roman"/>
          <w:b/>
          <w:sz w:val="24"/>
          <w:szCs w:val="24"/>
          <w:lang w:val="en-GB"/>
        </w:rPr>
        <w:t>*</w:t>
      </w:r>
      <w:r w:rsidRPr="00EA3D2F">
        <w:rPr>
          <w:rFonts w:ascii="Calibri" w:eastAsia="Times New Roman" w:hAnsi="Calibri" w:cs="Times New Roman"/>
          <w:b/>
          <w:sz w:val="24"/>
          <w:szCs w:val="24"/>
          <w:lang w:val="en-GB"/>
        </w:rPr>
        <w:t xml:space="preserve"> şi nu beneficiază/ nu va beneficia de fonduri publice din alte surse de finanţare</w:t>
      </w:r>
    </w:p>
    <w:p w14:paraId="7E8AE988" w14:textId="77777777" w:rsidR="00D24715" w:rsidRPr="009E128B" w:rsidRDefault="00D24715" w:rsidP="00D24715">
      <w:pPr>
        <w:spacing w:before="0" w:after="0"/>
        <w:contextualSpacing/>
        <w:jc w:val="both"/>
        <w:rPr>
          <w:rFonts w:ascii="Calibri" w:eastAsia="Times New Roman" w:hAnsi="Calibri" w:cs="Times New Roman"/>
          <w:bCs/>
          <w:sz w:val="24"/>
          <w:szCs w:val="24"/>
        </w:rPr>
      </w:pPr>
      <w:bookmarkStart w:id="112" w:name="_Hlk136186657"/>
      <w:r w:rsidRPr="00EA3D2F">
        <w:rPr>
          <w:rFonts w:ascii="Calibri" w:eastAsia="Times New Roman" w:hAnsi="Calibri" w:cs="Times New Roman"/>
          <w:bCs/>
          <w:sz w:val="24"/>
          <w:szCs w:val="24"/>
        </w:rPr>
        <w:t>* a se vedea mai jos modalitatea de calcul a celor 5 ani in functie de specificul proiectului, cu/fara lucrari incepute</w:t>
      </w:r>
      <w:bookmarkEnd w:id="112"/>
    </w:p>
    <w:p w14:paraId="4F9B4E74" w14:textId="77777777" w:rsidR="00E5313F" w:rsidRPr="00E5313F" w:rsidRDefault="00E5313F" w:rsidP="00E5313F">
      <w:pPr>
        <w:spacing w:before="0" w:after="0" w:line="259" w:lineRule="auto"/>
        <w:jc w:val="both"/>
        <w:rPr>
          <w:rFonts w:ascii="Calibri" w:eastAsia="Times New Roman" w:hAnsi="Calibri"/>
          <w:sz w:val="24"/>
          <w:szCs w:val="24"/>
          <w:lang w:val="en-GB"/>
        </w:rPr>
      </w:pPr>
    </w:p>
    <w:p w14:paraId="141DA34B" w14:textId="77777777" w:rsidR="00E5313F" w:rsidRPr="00E5313F" w:rsidRDefault="00E5313F" w:rsidP="00E5313F">
      <w:pPr>
        <w:spacing w:before="0" w:after="0" w:line="259" w:lineRule="auto"/>
        <w:contextualSpacing/>
        <w:jc w:val="both"/>
        <w:rPr>
          <w:rFonts w:ascii="Calibri" w:eastAsia="Times New Roman" w:hAnsi="Calibri"/>
          <w:bCs/>
          <w:sz w:val="24"/>
          <w:szCs w:val="24"/>
          <w:lang w:val="en-GB"/>
        </w:rPr>
      </w:pPr>
      <w:r w:rsidRPr="00E5313F">
        <w:rPr>
          <w:rFonts w:ascii="Calibri" w:eastAsia="Times New Roman" w:hAnsi="Calibri"/>
          <w:bCs/>
          <w:sz w:val="24"/>
          <w:szCs w:val="24"/>
          <w:lang w:val="en-GB"/>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500E1DFB" w14:textId="77777777" w:rsidR="00E5313F" w:rsidRPr="00E5313F" w:rsidRDefault="00E5313F" w:rsidP="00E5313F">
      <w:pPr>
        <w:spacing w:before="0" w:after="0" w:line="259" w:lineRule="auto"/>
        <w:contextualSpacing/>
        <w:jc w:val="both"/>
        <w:rPr>
          <w:rFonts w:ascii="Calibri" w:eastAsia="Times New Roman" w:hAnsi="Calibri"/>
          <w:b/>
          <w:sz w:val="24"/>
          <w:szCs w:val="24"/>
          <w:lang w:val="en-GB"/>
        </w:rPr>
      </w:pPr>
    </w:p>
    <w:p w14:paraId="48A106B1" w14:textId="77777777" w:rsidR="00E5313F" w:rsidRPr="00E5313F" w:rsidRDefault="00E5313F" w:rsidP="00E5313F">
      <w:pPr>
        <w:spacing w:before="0" w:after="0" w:line="259" w:lineRule="auto"/>
        <w:contextualSpacing/>
        <w:jc w:val="both"/>
        <w:rPr>
          <w:rFonts w:ascii="Calibri" w:eastAsia="Times New Roman" w:hAnsi="Calibri"/>
          <w:b/>
          <w:bCs/>
          <w:sz w:val="24"/>
          <w:szCs w:val="24"/>
          <w:lang w:val="en-GB"/>
        </w:rPr>
      </w:pPr>
      <w:r w:rsidRPr="00E5313F">
        <w:rPr>
          <w:rFonts w:ascii="Calibri" w:eastAsia="Times New Roman" w:hAnsi="Calibri"/>
          <w:b/>
          <w:bCs/>
          <w:sz w:val="24"/>
          <w:szCs w:val="24"/>
          <w:lang w:val="en-GB"/>
        </w:rPr>
        <w:t>•</w:t>
      </w:r>
      <w:r w:rsidRPr="00E5313F">
        <w:rPr>
          <w:rFonts w:ascii="Calibri" w:eastAsia="Times New Roman" w:hAnsi="Calibri"/>
          <w:b/>
          <w:bCs/>
          <w:sz w:val="24"/>
          <w:szCs w:val="24"/>
          <w:lang w:val="en-GB"/>
        </w:rPr>
        <w:tab/>
        <w:t xml:space="preserve">Pentru proiectele fără lucrări începute </w:t>
      </w:r>
    </w:p>
    <w:p w14:paraId="648A8C57" w14:textId="21639333" w:rsidR="00E5313F" w:rsidRPr="00E5313F" w:rsidRDefault="00E5313F" w:rsidP="00E5313F">
      <w:pPr>
        <w:spacing w:before="0" w:after="0" w:line="259" w:lineRule="auto"/>
        <w:contextualSpacing/>
        <w:jc w:val="both"/>
        <w:rPr>
          <w:rFonts w:ascii="Calibri" w:eastAsia="Times New Roman" w:hAnsi="Calibri"/>
          <w:bCs/>
          <w:sz w:val="24"/>
          <w:szCs w:val="24"/>
          <w:lang w:val="en-GB"/>
        </w:rPr>
      </w:pPr>
      <w:r w:rsidRPr="00E5313F">
        <w:rPr>
          <w:rFonts w:ascii="Calibri" w:eastAsia="Times New Roman" w:hAnsi="Calibri"/>
          <w:bCs/>
          <w:sz w:val="24"/>
          <w:szCs w:val="24"/>
          <w:lang w:val="en-GB"/>
        </w:rPr>
        <w:t>În această situaţie, în ultimii 5 ani,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3236CFDB" w14:textId="77777777" w:rsidR="00E5313F" w:rsidRPr="00E5313F" w:rsidRDefault="00E5313F" w:rsidP="00E5313F">
      <w:pPr>
        <w:spacing w:before="0" w:after="0" w:line="259" w:lineRule="auto"/>
        <w:contextualSpacing/>
        <w:jc w:val="both"/>
        <w:rPr>
          <w:rFonts w:ascii="Calibri" w:eastAsia="Times New Roman" w:hAnsi="Calibri"/>
          <w:bCs/>
          <w:sz w:val="24"/>
          <w:szCs w:val="24"/>
          <w:lang w:val="en-GB"/>
        </w:rPr>
      </w:pPr>
    </w:p>
    <w:p w14:paraId="7BD0CDC3" w14:textId="77777777" w:rsidR="00E5313F" w:rsidRPr="00E5313F" w:rsidRDefault="00E5313F" w:rsidP="00E5313F">
      <w:pPr>
        <w:spacing w:before="0" w:after="0" w:line="259" w:lineRule="auto"/>
        <w:contextualSpacing/>
        <w:jc w:val="both"/>
        <w:rPr>
          <w:rFonts w:ascii="Calibri" w:eastAsia="Times New Roman" w:hAnsi="Calibri"/>
          <w:b/>
          <w:bCs/>
          <w:sz w:val="24"/>
          <w:szCs w:val="24"/>
          <w:lang w:val="en-GB"/>
        </w:rPr>
      </w:pPr>
      <w:r w:rsidRPr="00E5313F">
        <w:rPr>
          <w:rFonts w:ascii="Calibri" w:eastAsia="Times New Roman" w:hAnsi="Calibri"/>
          <w:b/>
          <w:bCs/>
          <w:sz w:val="24"/>
          <w:szCs w:val="24"/>
          <w:lang w:val="en-GB"/>
        </w:rPr>
        <w:t>•</w:t>
      </w:r>
      <w:r w:rsidRPr="00E5313F">
        <w:rPr>
          <w:rFonts w:ascii="Calibri" w:eastAsia="Times New Roman" w:hAnsi="Calibri"/>
          <w:b/>
          <w:bCs/>
          <w:sz w:val="24"/>
          <w:szCs w:val="24"/>
          <w:lang w:val="en-GB"/>
        </w:rPr>
        <w:tab/>
        <w:t xml:space="preserve">Pentru proiectele cu lucrări începute </w:t>
      </w:r>
    </w:p>
    <w:p w14:paraId="14729D71" w14:textId="77777777" w:rsidR="00E5313F" w:rsidRPr="00E5313F" w:rsidRDefault="00E5313F" w:rsidP="00E5313F">
      <w:pPr>
        <w:spacing w:before="0" w:after="0" w:line="259" w:lineRule="auto"/>
        <w:contextualSpacing/>
        <w:jc w:val="both"/>
        <w:rPr>
          <w:rFonts w:ascii="Calibri" w:eastAsia="Times New Roman" w:hAnsi="Calibri"/>
          <w:bCs/>
          <w:sz w:val="24"/>
          <w:szCs w:val="24"/>
          <w:lang w:val="en-GB"/>
        </w:rPr>
      </w:pPr>
      <w:r w:rsidRPr="00E5313F">
        <w:rPr>
          <w:rFonts w:ascii="Calibri" w:eastAsia="Times New Roman" w:hAnsi="Calibri"/>
          <w:bCs/>
          <w:sz w:val="24"/>
          <w:szCs w:val="24"/>
          <w:lang w:val="en-GB"/>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0C0EA53C" w14:textId="77777777" w:rsidR="00E5313F" w:rsidRPr="00E5313F" w:rsidRDefault="00E5313F" w:rsidP="00E5313F">
      <w:pPr>
        <w:spacing w:before="0" w:after="0" w:line="259" w:lineRule="auto"/>
        <w:contextualSpacing/>
        <w:jc w:val="both"/>
        <w:rPr>
          <w:rFonts w:ascii="Calibri" w:eastAsia="Times New Roman" w:hAnsi="Calibri"/>
          <w:bCs/>
          <w:sz w:val="24"/>
          <w:szCs w:val="24"/>
          <w:lang w:val="en-GB"/>
        </w:rPr>
      </w:pPr>
      <w:r w:rsidRPr="00E5313F">
        <w:rPr>
          <w:rFonts w:ascii="Calibri" w:eastAsia="Times New Roman" w:hAnsi="Calibri"/>
          <w:bCs/>
          <w:sz w:val="24"/>
          <w:szCs w:val="24"/>
          <w:lang w:val="en-GB"/>
        </w:rPr>
        <w:t xml:space="preserve">După data emiterii ordinului de începere a lucrărilor, lucrările de intervenție/activitățile nu au beneficiat de fonduri publice din alte surse de finanţare, altele decât cele ale solicitantului. </w:t>
      </w:r>
    </w:p>
    <w:p w14:paraId="28E5B694" w14:textId="77777777" w:rsidR="00E5313F" w:rsidRPr="00E5313F" w:rsidRDefault="00E5313F" w:rsidP="00E5313F">
      <w:pPr>
        <w:spacing w:before="0" w:after="0" w:line="259" w:lineRule="auto"/>
        <w:contextualSpacing/>
        <w:jc w:val="both"/>
        <w:rPr>
          <w:rFonts w:ascii="Calibri" w:eastAsia="Times New Roman" w:hAnsi="Calibri"/>
          <w:bCs/>
          <w:sz w:val="24"/>
          <w:szCs w:val="24"/>
          <w:lang w:val="en-GB"/>
        </w:rPr>
      </w:pPr>
    </w:p>
    <w:p w14:paraId="5672CB89" w14:textId="27B2BC35" w:rsidR="00E12457" w:rsidRPr="00E5313F" w:rsidRDefault="00E5313F" w:rsidP="00E5313F">
      <w:pPr>
        <w:spacing w:before="0" w:after="0" w:line="259" w:lineRule="auto"/>
        <w:contextualSpacing/>
        <w:jc w:val="both"/>
        <w:rPr>
          <w:rFonts w:ascii="Calibri" w:eastAsia="Times New Roman" w:hAnsi="Calibri"/>
          <w:b/>
          <w:sz w:val="24"/>
          <w:szCs w:val="24"/>
          <w:lang w:val="en-GB"/>
        </w:rPr>
      </w:pPr>
      <w:r w:rsidRPr="00E5313F">
        <w:rPr>
          <w:rFonts w:ascii="Calibri" w:eastAsia="Times New Roman" w:hAnsi="Calibri"/>
          <w:bCs/>
          <w:sz w:val="24"/>
          <w:szCs w:val="24"/>
          <w:lang w:val="en-GB"/>
        </w:rPr>
        <w:lastRenderedPageBreak/>
        <w:t>De asemenea, proiectul propus nu beneficiază în prezent de fonduri publice din alte surse de finanţare, altele decât cele ale solicitantului</w:t>
      </w:r>
      <w:r w:rsidRPr="00E5313F">
        <w:rPr>
          <w:rFonts w:ascii="Calibri" w:eastAsia="Times New Roman" w:hAnsi="Calibri"/>
          <w:b/>
          <w:sz w:val="24"/>
          <w:szCs w:val="24"/>
          <w:lang w:val="en-GB"/>
        </w:rPr>
        <w:t>.</w:t>
      </w:r>
    </w:p>
    <w:p w14:paraId="0CF71F57" w14:textId="77777777" w:rsidR="00E12457" w:rsidRPr="00E12457" w:rsidRDefault="00E12457" w:rsidP="00E12457">
      <w:pPr>
        <w:spacing w:before="0" w:after="0" w:line="256" w:lineRule="auto"/>
        <w:ind w:left="720"/>
        <w:jc w:val="both"/>
        <w:rPr>
          <w:rFonts w:ascii="Calibri" w:hAnsi="Calibri"/>
          <w:sz w:val="24"/>
          <w:szCs w:val="24"/>
          <w:lang w:val="en-GB"/>
        </w:rPr>
      </w:pPr>
    </w:p>
    <w:p w14:paraId="0CD9997E" w14:textId="385B69B5" w:rsidR="00E5313F" w:rsidRPr="00E5313F" w:rsidRDefault="00E5313F" w:rsidP="00E5313F">
      <w:pPr>
        <w:spacing w:before="0" w:after="0" w:line="259" w:lineRule="auto"/>
        <w:contextualSpacing/>
        <w:jc w:val="both"/>
        <w:rPr>
          <w:rFonts w:ascii="Calibri" w:eastAsia="Times New Roman" w:hAnsi="Calibri"/>
          <w:b/>
          <w:sz w:val="24"/>
          <w:szCs w:val="24"/>
          <w:lang w:val="en-GB"/>
        </w:rPr>
      </w:pPr>
      <w:r w:rsidRPr="00E5313F">
        <w:rPr>
          <w:rFonts w:ascii="Calibri" w:eastAsia="Times New Roman" w:hAnsi="Calibri"/>
          <w:b/>
          <w:sz w:val="24"/>
          <w:szCs w:val="24"/>
          <w:lang w:val="en-GB"/>
        </w:rPr>
        <w:t>B.</w:t>
      </w:r>
      <w:r w:rsidR="00D24715">
        <w:rPr>
          <w:rFonts w:ascii="Calibri" w:eastAsia="Times New Roman" w:hAnsi="Calibri"/>
          <w:b/>
          <w:sz w:val="24"/>
          <w:szCs w:val="24"/>
          <w:lang w:val="en-GB"/>
        </w:rPr>
        <w:t>3</w:t>
      </w:r>
      <w:r w:rsidRPr="00E5313F">
        <w:rPr>
          <w:rFonts w:ascii="Calibri" w:eastAsia="Times New Roman" w:hAnsi="Calibri"/>
          <w:b/>
          <w:sz w:val="24"/>
          <w:szCs w:val="24"/>
          <w:lang w:val="en-GB"/>
        </w:rPr>
        <w:t xml:space="preserve"> Încadrarea valorii proiectului în limitele valorilor minime și maxime eligibile</w:t>
      </w:r>
    </w:p>
    <w:p w14:paraId="12E2211C" w14:textId="77777777" w:rsidR="00E5313F" w:rsidRPr="00E5313F" w:rsidRDefault="00E5313F" w:rsidP="00E5313F">
      <w:pPr>
        <w:spacing w:before="0" w:after="0" w:line="259" w:lineRule="auto"/>
        <w:jc w:val="both"/>
        <w:rPr>
          <w:rFonts w:ascii="Calibri" w:eastAsia="Times New Roman" w:hAnsi="Calibri"/>
          <w:sz w:val="24"/>
          <w:szCs w:val="24"/>
          <w:lang w:val="en-GB"/>
        </w:rPr>
      </w:pPr>
      <w:r w:rsidRPr="00E5313F">
        <w:rPr>
          <w:rFonts w:ascii="Calibri" w:eastAsia="Times New Roman" w:hAnsi="Calibri"/>
          <w:sz w:val="24"/>
          <w:szCs w:val="24"/>
          <w:lang w:val="en-GB"/>
        </w:rPr>
        <w:t>Valoarea totală eligibilă a cererii de finanțare se încadrează în următoarele limite minime și maxime:</w:t>
      </w:r>
    </w:p>
    <w:p w14:paraId="081CFAB4" w14:textId="77777777" w:rsidR="00E5313F" w:rsidRPr="00E5313F" w:rsidRDefault="00E5313F" w:rsidP="00792285">
      <w:pPr>
        <w:numPr>
          <w:ilvl w:val="0"/>
          <w:numId w:val="33"/>
        </w:numPr>
        <w:tabs>
          <w:tab w:val="left" w:pos="180"/>
          <w:tab w:val="left" w:pos="720"/>
        </w:tabs>
        <w:spacing w:before="0" w:after="0" w:line="259" w:lineRule="auto"/>
        <w:jc w:val="both"/>
        <w:rPr>
          <w:rFonts w:ascii="Calibri" w:eastAsia="Times New Roman" w:hAnsi="Calibri"/>
          <w:sz w:val="24"/>
          <w:szCs w:val="24"/>
          <w:lang w:val="en-GB"/>
        </w:rPr>
      </w:pPr>
      <w:r w:rsidRPr="00E5313F">
        <w:rPr>
          <w:rFonts w:ascii="Calibri" w:eastAsia="Times New Roman" w:hAnsi="Calibri"/>
          <w:sz w:val="24"/>
          <w:szCs w:val="24"/>
          <w:lang w:val="en-GB"/>
        </w:rPr>
        <w:t>Valoare minimă eligibilă: 100.000 euro</w:t>
      </w:r>
    </w:p>
    <w:p w14:paraId="5ACA8276" w14:textId="21BBBC4B" w:rsidR="00E5313F" w:rsidRPr="00E5313F" w:rsidRDefault="00E5313F" w:rsidP="00792285">
      <w:pPr>
        <w:numPr>
          <w:ilvl w:val="0"/>
          <w:numId w:val="33"/>
        </w:numPr>
        <w:tabs>
          <w:tab w:val="left" w:pos="180"/>
          <w:tab w:val="left" w:pos="720"/>
        </w:tabs>
        <w:spacing w:before="0" w:after="0" w:line="259" w:lineRule="auto"/>
        <w:jc w:val="both"/>
        <w:rPr>
          <w:rFonts w:ascii="Calibri" w:eastAsia="Times New Roman" w:hAnsi="Calibri"/>
          <w:sz w:val="24"/>
          <w:szCs w:val="24"/>
          <w:lang w:val="en-GB"/>
        </w:rPr>
      </w:pPr>
      <w:r w:rsidRPr="00E5313F">
        <w:rPr>
          <w:rFonts w:ascii="Calibri" w:eastAsia="Times New Roman" w:hAnsi="Calibri"/>
          <w:sz w:val="24"/>
          <w:szCs w:val="24"/>
          <w:lang w:val="en-GB"/>
        </w:rPr>
        <w:t xml:space="preserve">Valoare maximă eligibilă: </w:t>
      </w:r>
      <w:r w:rsidR="00CB3C94">
        <w:rPr>
          <w:rFonts w:ascii="Calibri" w:eastAsia="Times New Roman" w:hAnsi="Calibri"/>
          <w:sz w:val="24"/>
          <w:szCs w:val="24"/>
          <w:lang w:val="en-GB"/>
        </w:rPr>
        <w:t>1</w:t>
      </w:r>
      <w:r w:rsidRPr="00E5313F">
        <w:rPr>
          <w:rFonts w:ascii="Calibri" w:eastAsia="Times New Roman" w:hAnsi="Calibri"/>
          <w:sz w:val="24"/>
          <w:szCs w:val="24"/>
          <w:lang w:val="en-GB"/>
        </w:rPr>
        <w:t>.000.000 euro</w:t>
      </w:r>
    </w:p>
    <w:p w14:paraId="25FBD61D" w14:textId="77777777" w:rsidR="00E5313F" w:rsidRPr="00E5313F" w:rsidRDefault="00E5313F" w:rsidP="00E5313F">
      <w:pPr>
        <w:tabs>
          <w:tab w:val="left" w:pos="180"/>
          <w:tab w:val="left" w:pos="720"/>
        </w:tabs>
        <w:spacing w:before="0" w:after="0" w:line="259" w:lineRule="auto"/>
        <w:jc w:val="both"/>
        <w:rPr>
          <w:rFonts w:ascii="Calibri" w:eastAsia="Times New Roman" w:hAnsi="Calibri"/>
          <w:sz w:val="24"/>
          <w:szCs w:val="24"/>
          <w:lang w:val="en-GB"/>
        </w:rPr>
      </w:pPr>
    </w:p>
    <w:p w14:paraId="69F2F199" w14:textId="77777777" w:rsidR="00806F03" w:rsidRPr="003147D5" w:rsidRDefault="00806F03" w:rsidP="00806F03">
      <w:pPr>
        <w:spacing w:before="0" w:after="0"/>
        <w:jc w:val="both"/>
        <w:rPr>
          <w:rFonts w:asciiTheme="minorHAnsi" w:hAnsiTheme="minorHAnsi" w:cstheme="minorHAnsi"/>
          <w:sz w:val="24"/>
          <w:szCs w:val="24"/>
        </w:rPr>
      </w:pPr>
      <w:r w:rsidRPr="009A2447">
        <w:rPr>
          <w:rFonts w:asciiTheme="minorHAnsi" w:hAnsiTheme="minorHAnsi" w:cstheme="minorHAnsi"/>
          <w:sz w:val="24"/>
          <w:szCs w:val="24"/>
        </w:rPr>
        <w:t>Cursul valutar la care se va calcula încadrarea în limitele valorilor minime și maxime eligibile</w:t>
      </w:r>
      <w:r w:rsidRPr="003147D5">
        <w:rPr>
          <w:rFonts w:asciiTheme="minorHAnsi" w:hAnsiTheme="minorHAnsi" w:cstheme="minorHAnsi"/>
          <w:sz w:val="24"/>
          <w:szCs w:val="24"/>
        </w:rPr>
        <w:t xml:space="preserve"> pentru un proiect este cursul de ..... lei/euro, cursul inforEuro din luna publicării versiunii aprobate a ghidului solicitantului. Cursul respectiv se va utiliza inclusiv in etapa contractuală pentru calculul valorilor anterior menționate utilizat până la semnarea contractului de finanţare.</w:t>
      </w:r>
    </w:p>
    <w:p w14:paraId="66882FAB" w14:textId="227D7775" w:rsidR="00E5313F" w:rsidRPr="00E5313F" w:rsidRDefault="00806F03" w:rsidP="00806F0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Criteriul cu privire la valoarea minimă a investiției nu se menține pe perioada de implementare și sustenabilitate a investiției.</w:t>
      </w:r>
    </w:p>
    <w:p w14:paraId="119995A8" w14:textId="77777777" w:rsidR="00E5313F" w:rsidRPr="00E5313F" w:rsidRDefault="00E5313F" w:rsidP="00E5313F">
      <w:pPr>
        <w:autoSpaceDE w:val="0"/>
        <w:autoSpaceDN w:val="0"/>
        <w:adjustRightInd w:val="0"/>
        <w:spacing w:before="0" w:after="0" w:line="259" w:lineRule="auto"/>
        <w:jc w:val="both"/>
        <w:rPr>
          <w:rFonts w:ascii="Calibri" w:hAnsi="Calibri"/>
          <w:sz w:val="24"/>
          <w:szCs w:val="24"/>
          <w:lang w:val="en-GB"/>
        </w:rPr>
      </w:pPr>
    </w:p>
    <w:p w14:paraId="7B3B8282" w14:textId="5EA44F91" w:rsidR="00E12457" w:rsidRPr="00E12457" w:rsidRDefault="00E5313F" w:rsidP="00E61743">
      <w:pPr>
        <w:autoSpaceDE w:val="0"/>
        <w:autoSpaceDN w:val="0"/>
        <w:adjustRightInd w:val="0"/>
        <w:spacing w:before="0" w:after="0" w:line="259" w:lineRule="auto"/>
        <w:jc w:val="both"/>
        <w:rPr>
          <w:rFonts w:ascii="Calibri" w:hAnsi="Calibri"/>
          <w:sz w:val="24"/>
          <w:szCs w:val="24"/>
          <w:lang w:val="en-GB"/>
        </w:rPr>
      </w:pPr>
      <w:r w:rsidRPr="00E5313F">
        <w:rPr>
          <w:rFonts w:ascii="Calibri" w:hAnsi="Calibri"/>
          <w:sz w:val="24"/>
          <w:szCs w:val="24"/>
          <w:lang w:val="en-GB"/>
        </w:rPr>
        <w:t>În cazul în care valoarea eligibilă a proiectului este inferioară valorii minime stabilite prin ghidul solicitantului de finanțare, proiectul se respinge de la finanțare fără solicitare de clarificări. Dacă valoarea maximă depășește valoarea stabilită prin ghidul solicitantului de finanțare, se pot solicita clarificări în vederea diminuării valorii eligibile, prin includerea unor cheltuieli în categoria cheltuielilor neeligibile.</w:t>
      </w:r>
    </w:p>
    <w:p w14:paraId="350AA3F9" w14:textId="2F42584F" w:rsidR="00E12457" w:rsidRDefault="00E12457" w:rsidP="00E12457">
      <w:pPr>
        <w:spacing w:before="0" w:after="0" w:line="256" w:lineRule="auto"/>
        <w:ind w:left="720"/>
        <w:jc w:val="both"/>
        <w:rPr>
          <w:rFonts w:ascii="Calibri" w:hAnsi="Calibri"/>
          <w:sz w:val="24"/>
          <w:szCs w:val="24"/>
          <w:lang w:val="en-GB"/>
        </w:rPr>
      </w:pPr>
    </w:p>
    <w:p w14:paraId="59687D67" w14:textId="6433A870" w:rsidR="00E61743" w:rsidRPr="00EA3D2F" w:rsidRDefault="00E61743" w:rsidP="00E61743">
      <w:pPr>
        <w:spacing w:before="0" w:after="0"/>
        <w:contextualSpacing/>
        <w:jc w:val="both"/>
        <w:rPr>
          <w:rFonts w:ascii="Calibri" w:eastAsia="Times New Roman" w:hAnsi="Calibri"/>
          <w:b/>
          <w:bCs/>
          <w:sz w:val="24"/>
          <w:szCs w:val="24"/>
        </w:rPr>
      </w:pPr>
      <w:r w:rsidRPr="00EA3D2F">
        <w:rPr>
          <w:rFonts w:ascii="Calibri" w:eastAsia="Times New Roman" w:hAnsi="Calibri"/>
          <w:b/>
          <w:bCs/>
          <w:sz w:val="24"/>
          <w:szCs w:val="24"/>
        </w:rPr>
        <w:t>B.4 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189FAF7D" w14:textId="77777777" w:rsidR="00E61743" w:rsidRPr="00EA3D2F" w:rsidRDefault="00E61743" w:rsidP="00E61743">
      <w:pPr>
        <w:spacing w:before="0" w:after="0"/>
        <w:jc w:val="both"/>
        <w:rPr>
          <w:rFonts w:ascii="Calibri" w:eastAsia="Times New Roman" w:hAnsi="Calibri"/>
          <w:sz w:val="24"/>
          <w:szCs w:val="24"/>
        </w:rPr>
      </w:pPr>
      <w:r w:rsidRPr="00EA3D2F">
        <w:rPr>
          <w:rFonts w:ascii="Calibri" w:eastAsia="Times New Roman" w:hAnsi="Calibri"/>
          <w:sz w:val="24"/>
          <w:szCs w:val="24"/>
        </w:rPr>
        <w:t xml:space="preserve">Se va vedea </w:t>
      </w:r>
      <w:r w:rsidRPr="00EA3D2F">
        <w:rPr>
          <w:rFonts w:ascii="Calibri" w:eastAsia="Times New Roman" w:hAnsi="Calibri"/>
          <w:i/>
          <w:sz w:val="24"/>
          <w:szCs w:val="24"/>
        </w:rPr>
        <w:t>Declaraţia unică</w:t>
      </w:r>
      <w:r w:rsidRPr="00EA3D2F">
        <w:rPr>
          <w:rFonts w:ascii="Calibri" w:eastAsia="Times New Roman" w:hAnsi="Calibri"/>
          <w:sz w:val="24"/>
          <w:szCs w:val="24"/>
        </w:rPr>
        <w:t xml:space="preserve"> și informațiile prezentate în documentația tehnică/tehnico-economică.</w:t>
      </w:r>
    </w:p>
    <w:p w14:paraId="411C046F" w14:textId="2CD1B4DE" w:rsidR="00E61743" w:rsidRDefault="00E61743" w:rsidP="00E61743">
      <w:pPr>
        <w:spacing w:before="0" w:after="0"/>
        <w:jc w:val="both"/>
        <w:rPr>
          <w:rFonts w:ascii="Calibri" w:hAnsi="Calibri"/>
          <w:sz w:val="24"/>
          <w:szCs w:val="24"/>
        </w:rPr>
      </w:pPr>
      <w:r w:rsidRPr="00EA3D2F">
        <w:rPr>
          <w:rFonts w:ascii="Calibri" w:eastAsia="Times New Roman" w:hAnsi="Calibri"/>
          <w:b/>
          <w:bCs/>
          <w:sz w:val="24"/>
          <w:szCs w:val="24"/>
        </w:rPr>
        <w:t>Excepție!</w:t>
      </w:r>
      <w:r w:rsidRPr="00EA3D2F">
        <w:rPr>
          <w:rFonts w:ascii="Calibri" w:eastAsia="Times New Roman" w:hAnsi="Calibri"/>
          <w:sz w:val="24"/>
          <w:szCs w:val="24"/>
        </w:rPr>
        <w:t xml:space="preserve"> Acest criteriu nu se aplica clădirilor care se </w:t>
      </w:r>
      <w:r w:rsidRPr="00EA3D2F">
        <w:rPr>
          <w:rFonts w:ascii="Calibri" w:hAnsi="Calibri"/>
          <w:sz w:val="24"/>
          <w:szCs w:val="24"/>
        </w:rPr>
        <w:t>încadreaze în clasa I sau II de risc seismic, dacă la data depunerii proiectului lucrările de consolidare antiseismică sunt în derulare sau există un contract /angajament ferm din alte surse/din sursele solicitantului care vizează execuția acestor lucrari în corelare cu lucrările prevăzute prin proiect sau solicitantul a depus/se angajeaza sa depuna un proiect în cadrul Acțiunii 2.2. Consolidarea clădirilor aflate în risc seismic major.</w:t>
      </w:r>
      <w:r>
        <w:rPr>
          <w:rFonts w:ascii="Calibri" w:hAnsi="Calibri"/>
          <w:sz w:val="24"/>
          <w:szCs w:val="24"/>
        </w:rPr>
        <w:t xml:space="preserve"> </w:t>
      </w:r>
    </w:p>
    <w:p w14:paraId="1F429C07" w14:textId="77777777" w:rsidR="00E61743" w:rsidRPr="00E12457" w:rsidRDefault="00E61743" w:rsidP="00E12457">
      <w:pPr>
        <w:spacing w:before="0" w:after="0" w:line="256" w:lineRule="auto"/>
        <w:ind w:left="720"/>
        <w:jc w:val="both"/>
        <w:rPr>
          <w:rFonts w:ascii="Calibri" w:hAnsi="Calibri"/>
          <w:sz w:val="24"/>
          <w:szCs w:val="24"/>
          <w:lang w:val="en-GB"/>
        </w:rPr>
      </w:pPr>
    </w:p>
    <w:p w14:paraId="2B0D36D0" w14:textId="210730C9" w:rsidR="00A11E68" w:rsidRPr="00A11E68" w:rsidRDefault="00A11E68" w:rsidP="00A11E68">
      <w:pPr>
        <w:spacing w:before="0" w:after="0" w:line="259" w:lineRule="auto"/>
        <w:contextualSpacing/>
        <w:jc w:val="both"/>
        <w:rPr>
          <w:rFonts w:ascii="Calibri" w:eastAsia="Times New Roman" w:hAnsi="Calibri"/>
          <w:b/>
          <w:sz w:val="24"/>
          <w:szCs w:val="24"/>
          <w:lang w:val="en-GB"/>
        </w:rPr>
      </w:pPr>
      <w:bookmarkStart w:id="113" w:name="_Hlk129431212"/>
      <w:bookmarkStart w:id="114" w:name="_Hlk100146279"/>
      <w:bookmarkStart w:id="115" w:name="_Hlk104468161"/>
      <w:r w:rsidRPr="00A11E68">
        <w:rPr>
          <w:rFonts w:ascii="Calibri" w:eastAsia="Times New Roman" w:hAnsi="Calibri"/>
          <w:b/>
          <w:sz w:val="24"/>
          <w:szCs w:val="24"/>
          <w:lang w:val="en-GB"/>
        </w:rPr>
        <w:t>B.</w:t>
      </w:r>
      <w:r w:rsidR="00E61743">
        <w:rPr>
          <w:rFonts w:ascii="Calibri" w:eastAsia="Times New Roman" w:hAnsi="Calibri"/>
          <w:b/>
          <w:sz w:val="24"/>
          <w:szCs w:val="24"/>
          <w:lang w:val="en-GB"/>
        </w:rPr>
        <w:t>5</w:t>
      </w:r>
      <w:r w:rsidRPr="00A11E68">
        <w:rPr>
          <w:rFonts w:ascii="Calibri" w:eastAsia="Times New Roman" w:hAnsi="Calibri"/>
          <w:b/>
          <w:sz w:val="24"/>
          <w:szCs w:val="24"/>
          <w:lang w:val="en-GB"/>
        </w:rPr>
        <w:t xml:space="preserve"> Perioada de implementare a activităților proiectului nu depășește 31 decembrie 2029</w:t>
      </w:r>
    </w:p>
    <w:p w14:paraId="34FC850E" w14:textId="77777777" w:rsidR="00A11E68" w:rsidRPr="00A11E68" w:rsidRDefault="00A11E68" w:rsidP="00A11E68">
      <w:pPr>
        <w:spacing w:before="0" w:after="0" w:line="259" w:lineRule="auto"/>
        <w:jc w:val="both"/>
        <w:rPr>
          <w:rFonts w:ascii="Calibri" w:eastAsia="Times New Roman" w:hAnsi="Calibri"/>
          <w:sz w:val="24"/>
          <w:szCs w:val="24"/>
          <w:lang w:val="en-GB"/>
        </w:rPr>
      </w:pPr>
      <w:r w:rsidRPr="00A11E68">
        <w:rPr>
          <w:rFonts w:ascii="Calibri" w:eastAsia="Times New Roman" w:hAnsi="Calibri"/>
          <w:sz w:val="24"/>
          <w:szCs w:val="24"/>
          <w:lang w:val="en-GB"/>
        </w:rPr>
        <w:t xml:space="preserve">Perioada de implementare a activităţilor proiectului se referă atât la activitățile realizate înainte de depunerea cererii de finanțare cât și la activitățile ce urmează a fi realizate după momentul </w:t>
      </w:r>
      <w:r w:rsidRPr="00A11E68">
        <w:rPr>
          <w:rFonts w:ascii="Calibri" w:eastAsia="Times New Roman" w:hAnsi="Calibri"/>
          <w:sz w:val="24"/>
          <w:szCs w:val="24"/>
          <w:lang w:val="en-GB"/>
        </w:rPr>
        <w:lastRenderedPageBreak/>
        <w:t xml:space="preserve">contractării proiectului. Solicitantul trebuie să prevadă în mod realist perioada de implementare pentru fiecare activitate în parte, luând în considerare specificul fiecărei activități. </w:t>
      </w:r>
    </w:p>
    <w:p w14:paraId="56894C77" w14:textId="77777777" w:rsidR="00A11E68" w:rsidRPr="00A11E68" w:rsidRDefault="00A11E68" w:rsidP="00A11E68">
      <w:pPr>
        <w:spacing w:before="0" w:after="0" w:line="259" w:lineRule="auto"/>
        <w:jc w:val="both"/>
        <w:rPr>
          <w:rFonts w:ascii="Calibri" w:hAnsi="Calibri"/>
          <w:sz w:val="24"/>
          <w:szCs w:val="24"/>
          <w:lang w:val="en-GB"/>
        </w:rPr>
      </w:pPr>
    </w:p>
    <w:p w14:paraId="6C475E06" w14:textId="3E230692" w:rsidR="00A11E68" w:rsidRPr="00A11E68" w:rsidRDefault="00A11E68" w:rsidP="00A11E68">
      <w:pPr>
        <w:spacing w:before="0" w:after="0" w:line="259" w:lineRule="auto"/>
        <w:jc w:val="both"/>
        <w:rPr>
          <w:rFonts w:ascii="Calibri" w:eastAsia="Times New Roman" w:hAnsi="Calibri"/>
          <w:sz w:val="24"/>
          <w:szCs w:val="24"/>
          <w:lang w:val="en-GB"/>
        </w:rPr>
      </w:pPr>
      <w:r w:rsidRPr="00A11E68">
        <w:rPr>
          <w:rFonts w:ascii="Calibri" w:hAnsi="Calibri"/>
          <w:sz w:val="24"/>
          <w:szCs w:val="24"/>
          <w:lang w:val="en-GB"/>
        </w:rPr>
        <w:t xml:space="preserve">În conformitate cu Hotărârea Guvernului nr. 873/2022 </w:t>
      </w:r>
      <w:r w:rsidR="00633EB1" w:rsidRPr="00633EB1">
        <w:rPr>
          <w:rFonts w:ascii="Calibri" w:hAnsi="Calibri"/>
          <w:sz w:val="24"/>
          <w:szCs w:val="24"/>
          <w:lang w:val="en-GB"/>
        </w:rPr>
        <w:t xml:space="preserve">pentru stabilirea cadrului legal </w:t>
      </w:r>
      <w:r w:rsidRPr="00A11E68">
        <w:rPr>
          <w:rFonts w:ascii="Calibri" w:hAnsi="Calibri"/>
          <w:sz w:val="24"/>
          <w:szCs w:val="24"/>
          <w:lang w:val="en-GB"/>
        </w:rPr>
        <w:t xml:space="preserve">privind eligibilitatea cheltuielilor efectuate </w:t>
      </w:r>
      <w:r w:rsidR="00633EB1">
        <w:rPr>
          <w:rFonts w:ascii="Calibri" w:hAnsi="Calibri"/>
          <w:sz w:val="24"/>
          <w:szCs w:val="24"/>
          <w:lang w:val="en-GB"/>
        </w:rPr>
        <w:t xml:space="preserve">de beneficiar </w:t>
      </w:r>
      <w:r w:rsidRPr="00A11E68">
        <w:rPr>
          <w:rFonts w:ascii="Calibri" w:hAnsi="Calibri"/>
          <w:sz w:val="24"/>
          <w:szCs w:val="24"/>
          <w:lang w:val="en-GB"/>
        </w:rPr>
        <w:t>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19025129" w14:textId="7FDC6710" w:rsidR="00E12457" w:rsidRDefault="00A11E68" w:rsidP="00C40FC5">
      <w:pPr>
        <w:spacing w:before="0" w:after="0" w:line="259" w:lineRule="auto"/>
        <w:jc w:val="both"/>
        <w:rPr>
          <w:rFonts w:ascii="Calibri" w:eastAsia="Times New Roman" w:hAnsi="Calibri"/>
          <w:sz w:val="24"/>
          <w:szCs w:val="24"/>
          <w:lang w:val="en-GB"/>
        </w:rPr>
      </w:pPr>
      <w:r w:rsidRPr="00A11E68">
        <w:rPr>
          <w:rFonts w:ascii="Calibri" w:eastAsia="Times New Roman" w:hAnsi="Calibri"/>
          <w:sz w:val="24"/>
          <w:szCs w:val="24"/>
          <w:lang w:val="en-GB"/>
        </w:rPr>
        <w:t>Perioada de implementare a proiectului nu va include perioada de procesarea a cererii de rambursare finale și efectuarea plății aferente acesteia.</w:t>
      </w:r>
      <w:bookmarkEnd w:id="113"/>
      <w:bookmarkEnd w:id="114"/>
    </w:p>
    <w:p w14:paraId="456AC7B9" w14:textId="77777777" w:rsidR="00C40FC5" w:rsidRPr="00C40FC5" w:rsidRDefault="00C40FC5" w:rsidP="00C40FC5">
      <w:pPr>
        <w:spacing w:before="0" w:after="0" w:line="259" w:lineRule="auto"/>
        <w:jc w:val="both"/>
        <w:rPr>
          <w:rFonts w:ascii="Calibri" w:eastAsia="Times New Roman" w:hAnsi="Calibri"/>
          <w:sz w:val="24"/>
          <w:szCs w:val="24"/>
          <w:lang w:val="en-GB"/>
        </w:rPr>
      </w:pPr>
    </w:p>
    <w:p w14:paraId="7B05E21C" w14:textId="6230F0D5" w:rsidR="00A11E68" w:rsidRPr="00A11E68" w:rsidRDefault="00A11E68" w:rsidP="00A11E68">
      <w:pPr>
        <w:spacing w:before="0" w:after="0" w:line="259" w:lineRule="auto"/>
        <w:contextualSpacing/>
        <w:jc w:val="both"/>
        <w:rPr>
          <w:rFonts w:ascii="Calibri" w:hAnsi="Calibri" w:cs="Times New Roman"/>
          <w:b/>
          <w:bCs/>
          <w:sz w:val="24"/>
          <w:szCs w:val="24"/>
          <w:lang w:val="en-GB"/>
        </w:rPr>
      </w:pPr>
      <w:bookmarkStart w:id="116" w:name="_Hlk129431230"/>
      <w:r w:rsidRPr="00A11E68">
        <w:rPr>
          <w:rFonts w:ascii="Calibri" w:hAnsi="Calibri"/>
          <w:b/>
          <w:bCs/>
          <w:sz w:val="24"/>
          <w:szCs w:val="24"/>
          <w:lang w:val="en-GB"/>
        </w:rPr>
        <w:t>B.</w:t>
      </w:r>
      <w:r w:rsidR="00E61743">
        <w:rPr>
          <w:rFonts w:ascii="Calibri" w:hAnsi="Calibri"/>
          <w:b/>
          <w:bCs/>
          <w:sz w:val="24"/>
          <w:szCs w:val="24"/>
          <w:lang w:val="en-GB"/>
        </w:rPr>
        <w:t>6</w:t>
      </w:r>
      <w:r w:rsidRPr="00A11E68">
        <w:rPr>
          <w:rFonts w:ascii="Calibri" w:hAnsi="Calibri"/>
          <w:b/>
          <w:bCs/>
          <w:sz w:val="24"/>
          <w:szCs w:val="24"/>
          <w:lang w:val="en-GB"/>
        </w:rPr>
        <w:t xml:space="preserve"> </w:t>
      </w:r>
      <w:r w:rsidRPr="00A11E68">
        <w:rPr>
          <w:rFonts w:ascii="Calibri" w:hAnsi="Calibri" w:cs="Times New Roman"/>
          <w:b/>
          <w:bCs/>
          <w:sz w:val="24"/>
          <w:szCs w:val="24"/>
          <w:lang w:val="en-GB"/>
        </w:rPr>
        <w:t>Proiectul respectă principiile privind dezvoltarea durabilă, egalitatea de șanse, gen, nediscriminarea si accesibilitatea pentru persoanele cu dizabilităti</w:t>
      </w:r>
    </w:p>
    <w:p w14:paraId="2BC046FB" w14:textId="77777777" w:rsidR="00A11E68" w:rsidRPr="00A11E68" w:rsidRDefault="00A11E68" w:rsidP="00A11E68">
      <w:pPr>
        <w:spacing w:before="0" w:after="0" w:line="259" w:lineRule="auto"/>
        <w:jc w:val="both"/>
        <w:rPr>
          <w:rFonts w:ascii="Calibri" w:eastAsia="Times New Roman" w:hAnsi="Calibri" w:cs="Times New Roman"/>
          <w:sz w:val="24"/>
          <w:szCs w:val="24"/>
          <w:lang w:val="en-GB"/>
        </w:rPr>
      </w:pPr>
      <w:r w:rsidRPr="00A11E68">
        <w:rPr>
          <w:rFonts w:ascii="Calibri" w:eastAsia="Times New Roman" w:hAnsi="Calibri" w:cs="Times New Roman"/>
          <w:sz w:val="24"/>
          <w:szCs w:val="24"/>
          <w:lang w:val="en-GB"/>
        </w:rPr>
        <w:t>În procesul de pregătire, contractare, implementare şi valabilitate a contractului de finanţare, solicitantul a respectat şi va respecta:</w:t>
      </w:r>
    </w:p>
    <w:p w14:paraId="0A6FD9F0" w14:textId="77777777" w:rsidR="00A11E68" w:rsidRPr="00A11E68" w:rsidRDefault="00A11E68" w:rsidP="00792285">
      <w:pPr>
        <w:numPr>
          <w:ilvl w:val="0"/>
          <w:numId w:val="32"/>
        </w:numPr>
        <w:spacing w:before="0" w:after="0" w:line="259" w:lineRule="auto"/>
        <w:ind w:left="644"/>
        <w:contextualSpacing/>
        <w:jc w:val="both"/>
        <w:rPr>
          <w:rFonts w:ascii="Calibri" w:eastAsia="Times New Roman" w:hAnsi="Calibri" w:cs="Times New Roman"/>
          <w:sz w:val="24"/>
          <w:szCs w:val="24"/>
          <w:lang w:val="en-GB"/>
        </w:rPr>
      </w:pPr>
      <w:r w:rsidRPr="00A11E68">
        <w:rPr>
          <w:rFonts w:ascii="Calibri" w:eastAsia="Times New Roman" w:hAnsi="Calibri" w:cs="Times New Roman"/>
          <w:sz w:val="24"/>
          <w:szCs w:val="24"/>
          <w:lang w:val="en-GB"/>
        </w:rPr>
        <w:t>legislaţia naţională şi comunitară aplicabilă în domeniul egalităţii de şanse, de gen, nediscriminarii si accesibilitatii persoanelor cu disabilitati;</w:t>
      </w:r>
    </w:p>
    <w:p w14:paraId="00087BFF" w14:textId="77777777" w:rsidR="00A11E68" w:rsidRPr="00A11E68" w:rsidRDefault="00A11E68" w:rsidP="00792285">
      <w:pPr>
        <w:numPr>
          <w:ilvl w:val="0"/>
          <w:numId w:val="32"/>
        </w:numPr>
        <w:spacing w:before="0" w:after="0" w:line="259" w:lineRule="auto"/>
        <w:ind w:left="644"/>
        <w:contextualSpacing/>
        <w:jc w:val="both"/>
        <w:rPr>
          <w:rFonts w:ascii="Calibri" w:eastAsia="Times New Roman" w:hAnsi="Calibri" w:cs="Times New Roman"/>
          <w:sz w:val="24"/>
          <w:szCs w:val="24"/>
          <w:lang w:val="en-GB"/>
        </w:rPr>
      </w:pPr>
      <w:r w:rsidRPr="00A11E68">
        <w:rPr>
          <w:rFonts w:ascii="Calibri" w:eastAsia="Times New Roman" w:hAnsi="Calibri" w:cs="Times New Roman"/>
          <w:sz w:val="24"/>
          <w:szCs w:val="24"/>
          <w:lang w:val="en-GB"/>
        </w:rPr>
        <w:t>legislaţia naţională şi comunitară aplicabilă în domeniul dezvoltării durabile, protecţiei mediului şi eficienţei energetice;</w:t>
      </w:r>
    </w:p>
    <w:p w14:paraId="608994C4" w14:textId="77777777" w:rsidR="00A11E68" w:rsidRPr="00A11E68" w:rsidRDefault="00A11E68" w:rsidP="00792285">
      <w:pPr>
        <w:numPr>
          <w:ilvl w:val="0"/>
          <w:numId w:val="32"/>
        </w:numPr>
        <w:spacing w:before="0" w:after="0" w:line="259" w:lineRule="auto"/>
        <w:ind w:left="644"/>
        <w:contextualSpacing/>
        <w:jc w:val="both"/>
        <w:rPr>
          <w:rFonts w:ascii="Calibri" w:eastAsia="Times New Roman" w:hAnsi="Calibri" w:cs="Times New Roman"/>
          <w:sz w:val="24"/>
          <w:szCs w:val="24"/>
          <w:lang w:val="en-GB"/>
        </w:rPr>
      </w:pPr>
      <w:r w:rsidRPr="00A11E68">
        <w:rPr>
          <w:rFonts w:ascii="Calibri" w:eastAsia="Times New Roman" w:hAnsi="Calibri" w:cs="Times New Roman"/>
          <w:sz w:val="24"/>
          <w:szCs w:val="24"/>
          <w:lang w:val="en-GB"/>
        </w:rPr>
        <w:t>Carta drepturilor fundamentale;</w:t>
      </w:r>
    </w:p>
    <w:p w14:paraId="1C8ED4AE" w14:textId="61070A98" w:rsidR="00C40FC5" w:rsidRPr="00C40FC5" w:rsidRDefault="00A11E68" w:rsidP="00792285">
      <w:pPr>
        <w:numPr>
          <w:ilvl w:val="0"/>
          <w:numId w:val="32"/>
        </w:numPr>
        <w:spacing w:before="0" w:after="0" w:line="259" w:lineRule="auto"/>
        <w:ind w:left="644"/>
        <w:contextualSpacing/>
        <w:jc w:val="both"/>
        <w:rPr>
          <w:rFonts w:ascii="Calibri" w:eastAsia="Times New Roman" w:hAnsi="Calibri" w:cs="Times New Roman"/>
          <w:sz w:val="24"/>
          <w:szCs w:val="24"/>
          <w:lang w:val="en-GB"/>
        </w:rPr>
      </w:pPr>
      <w:r w:rsidRPr="00A11E68">
        <w:rPr>
          <w:rFonts w:ascii="Calibri" w:eastAsia="Times New Roman" w:hAnsi="Calibri" w:cs="Times New Roman"/>
          <w:sz w:val="24"/>
          <w:szCs w:val="24"/>
          <w:lang w:val="en-GB"/>
        </w:rPr>
        <w:t>Convenția ONU privind drepturile persoanelor cu di</w:t>
      </w:r>
      <w:r w:rsidR="00114F2B">
        <w:rPr>
          <w:rFonts w:ascii="Calibri" w:eastAsia="Times New Roman" w:hAnsi="Calibri" w:cs="Times New Roman"/>
          <w:sz w:val="24"/>
          <w:szCs w:val="24"/>
          <w:lang w:val="en-GB"/>
        </w:rPr>
        <w:t>z</w:t>
      </w:r>
      <w:r w:rsidRPr="00A11E68">
        <w:rPr>
          <w:rFonts w:ascii="Calibri" w:eastAsia="Times New Roman" w:hAnsi="Calibri" w:cs="Times New Roman"/>
          <w:sz w:val="24"/>
          <w:szCs w:val="24"/>
          <w:lang w:val="en-GB"/>
        </w:rPr>
        <w:t>abilități.</w:t>
      </w:r>
    </w:p>
    <w:p w14:paraId="74F23BEB" w14:textId="77777777" w:rsidR="00E61743" w:rsidRDefault="00E61743" w:rsidP="00A11E68">
      <w:pPr>
        <w:autoSpaceDE w:val="0"/>
        <w:autoSpaceDN w:val="0"/>
        <w:adjustRightInd w:val="0"/>
        <w:spacing w:before="0" w:after="0" w:line="259" w:lineRule="auto"/>
        <w:jc w:val="both"/>
        <w:rPr>
          <w:rFonts w:ascii="Calibri" w:hAnsi="Calibri" w:cs="Times New Roman"/>
          <w:b/>
          <w:bCs/>
          <w:sz w:val="24"/>
          <w:szCs w:val="24"/>
          <w:lang w:val="en-GB"/>
        </w:rPr>
      </w:pPr>
    </w:p>
    <w:p w14:paraId="0A23DDDF" w14:textId="11EE1041" w:rsidR="00A11E68" w:rsidRPr="00A11E68" w:rsidRDefault="00A11E68" w:rsidP="00A11E68">
      <w:pPr>
        <w:autoSpaceDE w:val="0"/>
        <w:autoSpaceDN w:val="0"/>
        <w:adjustRightInd w:val="0"/>
        <w:spacing w:before="0" w:after="0" w:line="259" w:lineRule="auto"/>
        <w:jc w:val="both"/>
        <w:rPr>
          <w:rFonts w:ascii="Calibri" w:hAnsi="Calibri" w:cs="Times New Roman"/>
          <w:b/>
          <w:bCs/>
          <w:sz w:val="24"/>
          <w:szCs w:val="24"/>
          <w:lang w:val="en-GB"/>
        </w:rPr>
      </w:pPr>
      <w:r w:rsidRPr="00A11E68">
        <w:rPr>
          <w:rFonts w:ascii="Calibri" w:hAnsi="Calibri" w:cs="Times New Roman"/>
          <w:b/>
          <w:bCs/>
          <w:sz w:val="24"/>
          <w:szCs w:val="24"/>
          <w:lang w:val="en-GB"/>
        </w:rPr>
        <w:t>Egalitatea de şanse, de gen, nediscriminare şi accesibilitate:</w:t>
      </w:r>
    </w:p>
    <w:p w14:paraId="1D037713" w14:textId="77777777" w:rsidR="00A11E68" w:rsidRPr="00A11E68" w:rsidRDefault="00A11E68" w:rsidP="00A11E68">
      <w:pPr>
        <w:autoSpaceDE w:val="0"/>
        <w:autoSpaceDN w:val="0"/>
        <w:adjustRightInd w:val="0"/>
        <w:spacing w:before="0" w:after="0" w:line="259" w:lineRule="auto"/>
        <w:jc w:val="both"/>
        <w:rPr>
          <w:rFonts w:ascii="Calibri" w:hAnsi="Calibri" w:cs="Times New Roman"/>
          <w:sz w:val="24"/>
          <w:szCs w:val="24"/>
          <w:lang w:val="en-GB"/>
        </w:rPr>
      </w:pPr>
      <w:r w:rsidRPr="00A11E68">
        <w:rPr>
          <w:rFonts w:ascii="Calibri" w:hAnsi="Calibri" w:cs="Times New Roman"/>
          <w:sz w:val="24"/>
          <w:szCs w:val="24"/>
          <w:lang w:val="en-GB"/>
        </w:rPr>
        <w:t>a) Proiectul implementează măsuri în ceea ce privește egalitatea de șanse, nediscriminarea conform legislației naționale în vigoare în corelare cu Carta drepturilor fundamentale a Uniunii Europene.</w:t>
      </w:r>
    </w:p>
    <w:p w14:paraId="66B3873A" w14:textId="702A016C" w:rsidR="00D24715" w:rsidRPr="00C40FC5" w:rsidRDefault="00A11E68" w:rsidP="00A11E68">
      <w:pPr>
        <w:autoSpaceDE w:val="0"/>
        <w:autoSpaceDN w:val="0"/>
        <w:adjustRightInd w:val="0"/>
        <w:spacing w:before="0" w:after="0" w:line="259" w:lineRule="auto"/>
        <w:jc w:val="both"/>
        <w:rPr>
          <w:rFonts w:ascii="Calibri" w:hAnsi="Calibri" w:cs="Times New Roman"/>
          <w:sz w:val="24"/>
          <w:szCs w:val="24"/>
          <w:lang w:val="en-GB"/>
        </w:rPr>
      </w:pPr>
      <w:r w:rsidRPr="00A11E68">
        <w:rPr>
          <w:rFonts w:ascii="Calibri" w:hAnsi="Calibri" w:cs="Times New Roman"/>
          <w:sz w:val="24"/>
          <w:szCs w:val="24"/>
          <w:lang w:val="en-GB"/>
        </w:rPr>
        <w:t xml:space="preserve">b) Proiectul prevede măsuri de accesibilizare a infrastructurii pentru persoanele cu dizabilităţi, în conformitate cu prevederile </w:t>
      </w:r>
      <w:r w:rsidRPr="00A11E68">
        <w:rPr>
          <w:rFonts w:ascii="Calibri" w:eastAsia="Times New Roman" w:hAnsi="Calibri" w:cs="Times New Roman"/>
          <w:sz w:val="24"/>
          <w:szCs w:val="24"/>
          <w:lang w:val="en-GB"/>
        </w:rPr>
        <w:t>Convenției ONU privind drepturile persoanelor cu di</w:t>
      </w:r>
      <w:r w:rsidR="00585B71">
        <w:rPr>
          <w:rFonts w:ascii="Calibri" w:eastAsia="Times New Roman" w:hAnsi="Calibri" w:cs="Times New Roman"/>
          <w:sz w:val="24"/>
          <w:szCs w:val="24"/>
          <w:lang w:val="en-GB"/>
        </w:rPr>
        <w:t>z</w:t>
      </w:r>
      <w:r w:rsidRPr="00A11E68">
        <w:rPr>
          <w:rFonts w:ascii="Calibri" w:eastAsia="Times New Roman" w:hAnsi="Calibri" w:cs="Times New Roman"/>
          <w:sz w:val="24"/>
          <w:szCs w:val="24"/>
          <w:lang w:val="en-GB"/>
        </w:rPr>
        <w:t>abilități (art. 9)</w:t>
      </w:r>
      <w:r w:rsidRPr="00A11E68">
        <w:rPr>
          <w:rFonts w:ascii="Calibri" w:hAnsi="Calibri" w:cs="Times New Roman"/>
          <w:sz w:val="24"/>
          <w:szCs w:val="24"/>
          <w:lang w:val="en-GB"/>
        </w:rPr>
        <w:t>.</w:t>
      </w:r>
    </w:p>
    <w:p w14:paraId="4C46188D" w14:textId="77777777" w:rsidR="00E61743" w:rsidRDefault="00E61743" w:rsidP="00A11E68">
      <w:pPr>
        <w:autoSpaceDE w:val="0"/>
        <w:autoSpaceDN w:val="0"/>
        <w:adjustRightInd w:val="0"/>
        <w:spacing w:before="0" w:after="0" w:line="259" w:lineRule="auto"/>
        <w:jc w:val="both"/>
        <w:rPr>
          <w:rFonts w:ascii="Calibri" w:hAnsi="Calibri"/>
          <w:b/>
          <w:bCs/>
          <w:sz w:val="24"/>
          <w:szCs w:val="24"/>
          <w:lang w:val="en-GB"/>
        </w:rPr>
      </w:pPr>
    </w:p>
    <w:p w14:paraId="66201337" w14:textId="0BF189F4" w:rsidR="00A11E68" w:rsidRPr="00A11E68" w:rsidRDefault="00A11E68" w:rsidP="00A11E68">
      <w:pPr>
        <w:autoSpaceDE w:val="0"/>
        <w:autoSpaceDN w:val="0"/>
        <w:adjustRightInd w:val="0"/>
        <w:spacing w:before="0" w:after="0" w:line="259" w:lineRule="auto"/>
        <w:jc w:val="both"/>
        <w:rPr>
          <w:rFonts w:ascii="Calibri" w:hAnsi="Calibri"/>
          <w:sz w:val="24"/>
          <w:szCs w:val="24"/>
          <w:lang w:val="en-GB"/>
        </w:rPr>
      </w:pPr>
      <w:r w:rsidRPr="00A11E68">
        <w:rPr>
          <w:rFonts w:ascii="Calibri" w:hAnsi="Calibri"/>
          <w:b/>
          <w:bCs/>
          <w:sz w:val="24"/>
          <w:szCs w:val="24"/>
          <w:lang w:val="en-GB"/>
        </w:rPr>
        <w:t>Dezvoltare durabilă şi eficienţă energetică</w:t>
      </w:r>
      <w:r w:rsidRPr="00A11E68">
        <w:rPr>
          <w:rFonts w:ascii="Calibri" w:hAnsi="Calibri"/>
          <w:sz w:val="24"/>
          <w:szCs w:val="24"/>
          <w:lang w:val="en-GB"/>
        </w:rPr>
        <w:t>:</w:t>
      </w:r>
    </w:p>
    <w:p w14:paraId="778E137F" w14:textId="77777777" w:rsidR="00A11E68" w:rsidRPr="00A11E68" w:rsidRDefault="00A11E68" w:rsidP="00A11E68">
      <w:pPr>
        <w:autoSpaceDE w:val="0"/>
        <w:autoSpaceDN w:val="0"/>
        <w:adjustRightInd w:val="0"/>
        <w:spacing w:before="0" w:after="0" w:line="259" w:lineRule="auto"/>
        <w:jc w:val="both"/>
        <w:rPr>
          <w:rFonts w:ascii="Calibri" w:hAnsi="Calibri"/>
          <w:sz w:val="24"/>
          <w:szCs w:val="24"/>
          <w:lang w:val="en-GB"/>
        </w:rPr>
      </w:pPr>
      <w:r w:rsidRPr="00A11E68">
        <w:rPr>
          <w:rFonts w:ascii="Calibri" w:hAnsi="Calibri"/>
          <w:sz w:val="24"/>
          <w:szCs w:val="24"/>
          <w:lang w:val="en-GB"/>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208EEC45" w14:textId="77777777" w:rsidR="00A11E68" w:rsidRPr="00A11E68" w:rsidRDefault="00A11E68" w:rsidP="00A11E68">
      <w:pPr>
        <w:spacing w:before="0" w:after="0" w:line="259" w:lineRule="auto"/>
        <w:jc w:val="both"/>
        <w:rPr>
          <w:rFonts w:ascii="Calibri" w:eastAsia="Times New Roman" w:hAnsi="Calibri"/>
          <w:sz w:val="24"/>
          <w:szCs w:val="24"/>
          <w:lang w:val="en-GB"/>
        </w:rPr>
      </w:pPr>
    </w:p>
    <w:p w14:paraId="260AD3BB" w14:textId="77777777" w:rsidR="00A11E68" w:rsidRPr="00A11E68" w:rsidRDefault="00A11E68" w:rsidP="00A11E68">
      <w:pPr>
        <w:spacing w:before="0" w:after="0" w:line="259" w:lineRule="auto"/>
        <w:jc w:val="both"/>
        <w:rPr>
          <w:rFonts w:ascii="Calibri" w:eastAsia="Times New Roman" w:hAnsi="Calibri"/>
          <w:sz w:val="24"/>
          <w:szCs w:val="24"/>
          <w:lang w:val="en-GB"/>
        </w:rPr>
      </w:pPr>
      <w:r w:rsidRPr="00A11E68">
        <w:rPr>
          <w:rFonts w:ascii="Calibri" w:eastAsia="Times New Roman" w:hAnsi="Calibri"/>
          <w:sz w:val="24"/>
          <w:szCs w:val="24"/>
          <w:lang w:val="en-GB"/>
        </w:rPr>
        <w:lastRenderedPageBreak/>
        <w:t xml:space="preserve">În cadrul Declarației unice, solicitantul declară că va respecta obligațiile prevăzute în legislaţia comunitară și națională în domeniul dezvoltării durabile, egalității de șanse, nediscriminării și accesibilității pentru persoanele cu dizabilități. </w:t>
      </w:r>
    </w:p>
    <w:p w14:paraId="08697D69" w14:textId="77777777" w:rsidR="00A11E68" w:rsidRPr="00A11E68" w:rsidRDefault="00A11E68" w:rsidP="00A11E68">
      <w:pPr>
        <w:spacing w:before="0" w:after="0" w:line="259" w:lineRule="auto"/>
        <w:jc w:val="both"/>
        <w:rPr>
          <w:rFonts w:ascii="Calibri" w:eastAsia="Times New Roman" w:hAnsi="Calibri"/>
          <w:sz w:val="24"/>
          <w:szCs w:val="24"/>
          <w:lang w:val="en-GB"/>
        </w:rPr>
      </w:pPr>
      <w:r w:rsidRPr="00A11E68">
        <w:rPr>
          <w:rFonts w:ascii="Calibri" w:eastAsia="Times New Roman" w:hAnsi="Calibri"/>
          <w:sz w:val="24"/>
          <w:szCs w:val="24"/>
          <w:lang w:val="en-GB"/>
        </w:rPr>
        <w:t>Solicitantul va descrie în secțiunea relevantă din cererea de finanțare modul în care sunt respectate obligațiile prevăzute de legislația specifică aplicabilă, precum și alte acțiuni suplimentare (dacă este cazul).</w:t>
      </w:r>
    </w:p>
    <w:bookmarkEnd w:id="116"/>
    <w:p w14:paraId="17859A39" w14:textId="77777777" w:rsidR="00E12457" w:rsidRPr="00E12457" w:rsidRDefault="00E12457" w:rsidP="00A11E68">
      <w:pPr>
        <w:spacing w:before="0" w:after="0" w:line="256" w:lineRule="auto"/>
        <w:jc w:val="both"/>
        <w:rPr>
          <w:rFonts w:ascii="Calibri" w:hAnsi="Calibri"/>
          <w:sz w:val="24"/>
          <w:szCs w:val="24"/>
          <w:lang w:val="en-GB"/>
        </w:rPr>
      </w:pPr>
    </w:p>
    <w:p w14:paraId="02EBD74D" w14:textId="6C2CF4BE" w:rsidR="00A11E68" w:rsidRPr="00A11E68" w:rsidRDefault="00A11E68" w:rsidP="00A11E68">
      <w:pPr>
        <w:spacing w:before="0" w:after="0" w:line="259" w:lineRule="auto"/>
        <w:contextualSpacing/>
        <w:jc w:val="both"/>
        <w:rPr>
          <w:rFonts w:ascii="Calibri" w:hAnsi="Calibri"/>
          <w:b/>
          <w:bCs/>
          <w:sz w:val="24"/>
          <w:szCs w:val="24"/>
          <w:lang w:val="en-GB"/>
        </w:rPr>
      </w:pPr>
      <w:bookmarkStart w:id="117" w:name="_Hlk129431240"/>
      <w:bookmarkEnd w:id="115"/>
      <w:r w:rsidRPr="00A11E68">
        <w:rPr>
          <w:rFonts w:ascii="Calibri" w:eastAsia="Times New Roman" w:hAnsi="Calibri"/>
          <w:b/>
          <w:bCs/>
          <w:sz w:val="24"/>
          <w:szCs w:val="24"/>
          <w:lang w:val="en-GB"/>
        </w:rPr>
        <w:t>B.</w:t>
      </w:r>
      <w:r w:rsidR="00E61743">
        <w:rPr>
          <w:rFonts w:ascii="Calibri" w:eastAsia="Times New Roman" w:hAnsi="Calibri"/>
          <w:b/>
          <w:bCs/>
          <w:sz w:val="24"/>
          <w:szCs w:val="24"/>
          <w:lang w:val="en-GB"/>
        </w:rPr>
        <w:t>7</w:t>
      </w:r>
      <w:r w:rsidRPr="00A11E68">
        <w:rPr>
          <w:rFonts w:ascii="Calibri" w:eastAsia="Times New Roman" w:hAnsi="Calibri"/>
          <w:b/>
          <w:bCs/>
          <w:sz w:val="24"/>
          <w:szCs w:val="24"/>
          <w:lang w:val="en-GB"/>
        </w:rPr>
        <w:t xml:space="preserve"> Conformitatea proiectului cu regulile privind ajutorul de stat/ </w:t>
      </w:r>
      <w:r w:rsidRPr="00A11E68">
        <w:rPr>
          <w:rFonts w:ascii="Calibri" w:hAnsi="Calibri"/>
          <w:b/>
          <w:bCs/>
          <w:sz w:val="24"/>
          <w:szCs w:val="24"/>
          <w:lang w:val="en-GB"/>
        </w:rPr>
        <w:t>Proiecte generatoare de profit</w:t>
      </w:r>
    </w:p>
    <w:p w14:paraId="2CAF56E0" w14:textId="77777777" w:rsidR="00A11E68" w:rsidRPr="00A11E68" w:rsidRDefault="00A11E68" w:rsidP="00A11E68">
      <w:pPr>
        <w:tabs>
          <w:tab w:val="left" w:pos="180"/>
          <w:tab w:val="left" w:pos="720"/>
        </w:tabs>
        <w:spacing w:before="0" w:after="0" w:line="259" w:lineRule="auto"/>
        <w:jc w:val="both"/>
        <w:rPr>
          <w:rFonts w:ascii="Calibri" w:hAnsi="Calibri"/>
          <w:sz w:val="24"/>
          <w:szCs w:val="24"/>
          <w:lang w:val="en-GB"/>
        </w:rPr>
      </w:pPr>
      <w:r w:rsidRPr="00A11E68">
        <w:rPr>
          <w:rFonts w:ascii="Calibri" w:hAnsi="Calibri"/>
          <w:sz w:val="24"/>
          <w:szCs w:val="24"/>
          <w:lang w:val="en-GB"/>
        </w:rPr>
        <w:t xml:space="preserve">În cadrul acestui apel de proiecte </w:t>
      </w:r>
      <w:r w:rsidRPr="00A11E68">
        <w:rPr>
          <w:rFonts w:ascii="Calibri" w:hAnsi="Calibri"/>
          <w:bCs/>
          <w:sz w:val="24"/>
          <w:szCs w:val="24"/>
          <w:lang w:val="en-GB"/>
        </w:rPr>
        <w:t>nu s</w:t>
      </w:r>
      <w:r w:rsidRPr="00A11E68">
        <w:rPr>
          <w:rFonts w:ascii="Calibri" w:hAnsi="Calibri"/>
          <w:sz w:val="24"/>
          <w:szCs w:val="24"/>
          <w:lang w:val="en-GB"/>
        </w:rPr>
        <w:t>e aplică ajutorul de stat.</w:t>
      </w:r>
    </w:p>
    <w:p w14:paraId="5DA4A82A" w14:textId="77777777" w:rsidR="00A11E68" w:rsidRPr="00A11E68" w:rsidRDefault="00A11E68" w:rsidP="00A11E68">
      <w:pPr>
        <w:spacing w:before="0" w:after="0" w:line="259" w:lineRule="auto"/>
        <w:jc w:val="both"/>
        <w:rPr>
          <w:rFonts w:ascii="Calibri" w:hAnsi="Calibri"/>
          <w:sz w:val="24"/>
          <w:szCs w:val="24"/>
          <w:lang w:val="en-GB"/>
        </w:rPr>
      </w:pPr>
      <w:r w:rsidRPr="00A11E68">
        <w:rPr>
          <w:rFonts w:ascii="Calibri" w:hAnsi="Calibri"/>
          <w:sz w:val="24"/>
          <w:szCs w:val="24"/>
          <w:lang w:val="en-GB"/>
        </w:rPr>
        <w:t>Solicitantul va declara la momentul depunerii cererii de finanțare faptul că proiectul nu generează profit în niciun an al perioadei de viață a investiției (în declaraţia unică) și va completa macheta financiară pentru proiectele cu activităţi care vor genera venituri.</w:t>
      </w:r>
    </w:p>
    <w:bookmarkEnd w:id="117"/>
    <w:p w14:paraId="548BAF19" w14:textId="77777777" w:rsidR="00E12457" w:rsidRPr="00244AE4" w:rsidRDefault="00E12457" w:rsidP="00E12457">
      <w:pPr>
        <w:spacing w:before="0" w:after="0" w:line="256" w:lineRule="auto"/>
        <w:jc w:val="both"/>
        <w:rPr>
          <w:rFonts w:ascii="Calibri" w:hAnsi="Calibri"/>
          <w:sz w:val="24"/>
          <w:szCs w:val="24"/>
          <w:lang w:val="en-GB"/>
        </w:rPr>
      </w:pPr>
    </w:p>
    <w:p w14:paraId="5A9D7E25" w14:textId="3D6DB9E2" w:rsidR="00A11E68" w:rsidRPr="00A11E68" w:rsidRDefault="00A11E68" w:rsidP="00E61743">
      <w:pPr>
        <w:autoSpaceDE w:val="0"/>
        <w:autoSpaceDN w:val="0"/>
        <w:adjustRightInd w:val="0"/>
        <w:spacing w:before="0" w:after="0" w:line="259" w:lineRule="auto"/>
        <w:jc w:val="both"/>
        <w:rPr>
          <w:rFonts w:ascii="Calibri" w:hAnsi="Calibri" w:cs="Times New Roman"/>
          <w:sz w:val="24"/>
          <w:szCs w:val="24"/>
          <w:lang w:val="en-GB"/>
        </w:rPr>
      </w:pPr>
      <w:r w:rsidRPr="00A11E68">
        <w:rPr>
          <w:rFonts w:ascii="Calibri" w:hAnsi="Calibri"/>
          <w:b/>
          <w:bCs/>
          <w:sz w:val="24"/>
          <w:szCs w:val="24"/>
          <w:lang w:val="en-GB"/>
        </w:rPr>
        <w:t>B.</w:t>
      </w:r>
      <w:r w:rsidR="00E61743">
        <w:rPr>
          <w:rFonts w:ascii="Calibri" w:hAnsi="Calibri"/>
          <w:b/>
          <w:bCs/>
          <w:sz w:val="24"/>
          <w:szCs w:val="24"/>
          <w:lang w:val="en-GB"/>
        </w:rPr>
        <w:t>8</w:t>
      </w:r>
      <w:r w:rsidRPr="00A11E68">
        <w:rPr>
          <w:rFonts w:ascii="Calibri" w:hAnsi="Calibri"/>
          <w:b/>
          <w:bCs/>
          <w:sz w:val="24"/>
          <w:szCs w:val="24"/>
          <w:lang w:val="en-GB"/>
        </w:rPr>
        <w:t xml:space="preserve"> </w:t>
      </w:r>
      <w:bookmarkStart w:id="118" w:name="_Hlk131591952"/>
      <w:r w:rsidRPr="00A11E68">
        <w:rPr>
          <w:rFonts w:ascii="Calibri" w:hAnsi="Calibri" w:cs="Times New Roman"/>
          <w:b/>
          <w:bCs/>
          <w:sz w:val="24"/>
          <w:szCs w:val="24"/>
          <w:lang w:val="en-GB"/>
        </w:rPr>
        <w:t xml:space="preserve">Proiectul integrează măsuri de adaptare la schimbările climatice și – dacă este cazul - măsuri de atenuare (compensare), respectând Orientările tehnice ale Comisiei Europene referitoare la imunizarea infrastructurii la schimbările climatice </w:t>
      </w:r>
      <w:bookmarkEnd w:id="118"/>
    </w:p>
    <w:p w14:paraId="18DFA16D" w14:textId="2E3799B0" w:rsidR="00A11E68" w:rsidRPr="00E61743" w:rsidRDefault="00A11E68" w:rsidP="00E61743">
      <w:pPr>
        <w:spacing w:before="0" w:after="0" w:line="259" w:lineRule="auto"/>
        <w:jc w:val="both"/>
        <w:rPr>
          <w:rFonts w:ascii="Calibri" w:hAnsi="Calibri" w:cs="Times New Roman"/>
          <w:color w:val="0000FF"/>
          <w:sz w:val="24"/>
          <w:szCs w:val="24"/>
          <w:lang w:val="en-GB"/>
        </w:rPr>
      </w:pPr>
      <w:r w:rsidRPr="00A11E68">
        <w:rPr>
          <w:rFonts w:ascii="Calibri" w:hAnsi="Calibri" w:cs="Times New Roman"/>
          <w:sz w:val="24"/>
          <w:szCs w:val="24"/>
          <w:lang w:val="en-GB"/>
        </w:rPr>
        <w:t xml:space="preserve">Solicitantul își va asuma respectarea acestor aspecte în Declarația unică şi va descrie în secțiunea relevantă din cererea de finanțare modul în care integrează măsuri de atenuare, respectiv adaptare la schimbările climatice, având în vedere informațiile cuprinse la Secțiunea </w:t>
      </w:r>
      <w:r w:rsidR="00F32835">
        <w:rPr>
          <w:rFonts w:ascii="Calibri" w:hAnsi="Calibri" w:cs="Times New Roman"/>
          <w:sz w:val="24"/>
          <w:szCs w:val="24"/>
          <w:lang w:val="en-GB"/>
        </w:rPr>
        <w:t>3.16</w:t>
      </w:r>
      <w:r w:rsidRPr="00B60291">
        <w:rPr>
          <w:rFonts w:ascii="Calibri" w:hAnsi="Calibri" w:cs="Times New Roman"/>
          <w:sz w:val="24"/>
          <w:szCs w:val="24"/>
          <w:lang w:val="en-GB"/>
        </w:rPr>
        <w:t xml:space="preserve"> </w:t>
      </w:r>
      <w:r w:rsidR="00F32835">
        <w:rPr>
          <w:rFonts w:ascii="Calibri" w:hAnsi="Calibri" w:cs="Times New Roman"/>
          <w:sz w:val="24"/>
          <w:szCs w:val="24"/>
          <w:lang w:val="en-GB"/>
        </w:rPr>
        <w:t>Principii</w:t>
      </w:r>
      <w:r w:rsidRPr="00B60291">
        <w:rPr>
          <w:rFonts w:ascii="Calibri" w:hAnsi="Calibri" w:cs="Times New Roman"/>
          <w:sz w:val="24"/>
          <w:szCs w:val="24"/>
          <w:lang w:val="en-GB"/>
        </w:rPr>
        <w:t xml:space="preserve"> orizontale </w:t>
      </w:r>
      <w:r w:rsidRPr="00A11E68">
        <w:rPr>
          <w:rFonts w:ascii="Calibri" w:hAnsi="Calibri" w:cs="Times New Roman"/>
          <w:sz w:val="24"/>
          <w:szCs w:val="24"/>
          <w:lang w:val="en-GB"/>
        </w:rPr>
        <w:t>din prezentul ghid si Orientările Comisiei Europene privind imunizarea la schimbările climatice.</w:t>
      </w:r>
    </w:p>
    <w:p w14:paraId="564097FB" w14:textId="77777777" w:rsidR="00A11E68" w:rsidRPr="00A11E68" w:rsidRDefault="00A11E68" w:rsidP="00A11E68">
      <w:pPr>
        <w:autoSpaceDE w:val="0"/>
        <w:autoSpaceDN w:val="0"/>
        <w:adjustRightInd w:val="0"/>
        <w:spacing w:before="0" w:after="0" w:line="259" w:lineRule="auto"/>
        <w:jc w:val="both"/>
        <w:rPr>
          <w:rFonts w:ascii="Calibri" w:hAnsi="Calibri" w:cs="Times New Roman"/>
          <w:sz w:val="24"/>
          <w:szCs w:val="24"/>
          <w:lang w:val="en-GB"/>
        </w:rPr>
      </w:pPr>
      <w:r w:rsidRPr="00A11E68">
        <w:rPr>
          <w:rFonts w:ascii="Calibri" w:hAnsi="Calibri" w:cs="Times New Roman"/>
          <w:b/>
          <w:bCs/>
          <w:sz w:val="24"/>
          <w:szCs w:val="24"/>
          <w:lang w:val="en-GB"/>
        </w:rPr>
        <w:t xml:space="preserve">IMPORTANT! </w:t>
      </w:r>
      <w:r w:rsidRPr="00A11E68">
        <w:rPr>
          <w:rFonts w:ascii="Calibri" w:hAnsi="Calibri" w:cs="Times New Roman"/>
          <w:sz w:val="24"/>
          <w:szCs w:val="24"/>
          <w:lang w:val="en-GB"/>
        </w:rPr>
        <w:t xml:space="preserve">Investițiile în infrastructură care au o durată de viață preconizată de cel puțin cinci ani trebuie să demonstreze imunizarea față de schimbările climatice în conformitate cu cerințele din </w:t>
      </w:r>
      <w:r w:rsidRPr="00A11E68">
        <w:rPr>
          <w:rFonts w:ascii="Calibri" w:hAnsi="Calibri" w:cs="Times New Roman"/>
          <w:i/>
          <w:iCs/>
          <w:sz w:val="24"/>
          <w:szCs w:val="24"/>
          <w:lang w:val="en-GB"/>
        </w:rPr>
        <w:t>Comunicarea Comisiei Europene privind Orientările tehnice referitoare la imunizarea infrastructurii la schimbările climatice în perioada 2021-2027 publicate la 16 septembrie 2021 (2021/C 373/01).</w:t>
      </w:r>
    </w:p>
    <w:p w14:paraId="4E8DD0AA" w14:textId="60AF040D" w:rsidR="00C40FC5" w:rsidRPr="00A11E68" w:rsidRDefault="00A11E68" w:rsidP="00A11E68">
      <w:pPr>
        <w:autoSpaceDE w:val="0"/>
        <w:autoSpaceDN w:val="0"/>
        <w:adjustRightInd w:val="0"/>
        <w:spacing w:before="0" w:after="0" w:line="259" w:lineRule="auto"/>
        <w:jc w:val="both"/>
        <w:rPr>
          <w:rFonts w:ascii="Calibri" w:hAnsi="Calibri" w:cs="Times New Roman"/>
          <w:sz w:val="24"/>
          <w:szCs w:val="24"/>
          <w:lang w:val="en-GB"/>
        </w:rPr>
      </w:pPr>
      <w:bookmarkStart w:id="119" w:name="_Hlk131591986"/>
      <w:r w:rsidRPr="00A11E68">
        <w:rPr>
          <w:rFonts w:ascii="Calibri" w:hAnsi="Calibri" w:cs="Times New Roman"/>
          <w:sz w:val="24"/>
          <w:szCs w:val="24"/>
          <w:lang w:val="en-GB"/>
        </w:rPr>
        <w:t xml:space="preserve">Imunizarea la schimbările climatice este un proces care integrează măsuri de </w:t>
      </w:r>
      <w:r w:rsidRPr="00A11E68">
        <w:rPr>
          <w:rFonts w:ascii="Calibri" w:hAnsi="Calibri" w:cs="Times New Roman"/>
          <w:i/>
          <w:iCs/>
          <w:sz w:val="24"/>
          <w:szCs w:val="24"/>
          <w:lang w:val="en-GB"/>
        </w:rPr>
        <w:t xml:space="preserve">adaptare </w:t>
      </w:r>
      <w:r w:rsidRPr="00A11E68">
        <w:rPr>
          <w:rFonts w:ascii="Calibri" w:hAnsi="Calibri" w:cs="Times New Roman"/>
          <w:sz w:val="24"/>
          <w:szCs w:val="24"/>
          <w:lang w:val="en-GB"/>
        </w:rPr>
        <w:t xml:space="preserve">a schimbărilor climatice și – dacă este cazul -  măsuri </w:t>
      </w:r>
      <w:r w:rsidRPr="00A11E68">
        <w:rPr>
          <w:rFonts w:ascii="Calibri" w:hAnsi="Calibri" w:cs="Times New Roman"/>
          <w:i/>
          <w:iCs/>
          <w:sz w:val="24"/>
          <w:szCs w:val="24"/>
          <w:lang w:val="en-GB"/>
        </w:rPr>
        <w:t>atenuare (compensare)</w:t>
      </w:r>
      <w:r w:rsidRPr="00A11E68">
        <w:rPr>
          <w:rFonts w:ascii="Calibri" w:hAnsi="Calibri" w:cs="Times New Roman"/>
          <w:sz w:val="24"/>
          <w:szCs w:val="24"/>
          <w:lang w:val="en-GB"/>
        </w:rPr>
        <w:t xml:space="preserve"> de la schimbările climatice în dezvoltarea proiectelor de infrastructură. </w:t>
      </w:r>
    </w:p>
    <w:p w14:paraId="6816926E" w14:textId="77777777" w:rsidR="00A11E68" w:rsidRPr="00A11E68" w:rsidRDefault="00A11E68" w:rsidP="00A11E68">
      <w:pPr>
        <w:autoSpaceDE w:val="0"/>
        <w:autoSpaceDN w:val="0"/>
        <w:adjustRightInd w:val="0"/>
        <w:spacing w:before="0" w:after="0" w:line="259" w:lineRule="auto"/>
        <w:jc w:val="both"/>
        <w:rPr>
          <w:rFonts w:ascii="Calibri" w:hAnsi="Calibri" w:cs="Times New Roman"/>
          <w:sz w:val="24"/>
          <w:szCs w:val="24"/>
          <w:lang w:val="en-GB"/>
        </w:rPr>
      </w:pPr>
      <w:r w:rsidRPr="00A11E68">
        <w:rPr>
          <w:rFonts w:ascii="Calibri" w:hAnsi="Calibri" w:cs="Times New Roman"/>
          <w:sz w:val="24"/>
          <w:szCs w:val="24"/>
          <w:lang w:val="en-GB"/>
        </w:rPr>
        <w:t xml:space="preserve">Aceasta presupune: </w:t>
      </w:r>
    </w:p>
    <w:p w14:paraId="44FC7A66" w14:textId="77777777" w:rsidR="00A11E68" w:rsidRPr="00A11E68" w:rsidRDefault="00A11E68" w:rsidP="00A11E68">
      <w:pPr>
        <w:autoSpaceDE w:val="0"/>
        <w:autoSpaceDN w:val="0"/>
        <w:adjustRightInd w:val="0"/>
        <w:spacing w:before="0" w:after="0" w:line="259" w:lineRule="auto"/>
        <w:jc w:val="both"/>
        <w:rPr>
          <w:rFonts w:ascii="Calibri" w:hAnsi="Calibri" w:cs="Times New Roman"/>
          <w:sz w:val="24"/>
          <w:szCs w:val="24"/>
          <w:lang w:val="en-GB"/>
        </w:rPr>
      </w:pPr>
      <w:r w:rsidRPr="00A11E68">
        <w:rPr>
          <w:rFonts w:ascii="Calibri" w:hAnsi="Calibri" w:cs="Times New Roman"/>
          <w:i/>
          <w:iCs/>
          <w:sz w:val="24"/>
          <w:szCs w:val="24"/>
          <w:lang w:val="en-GB"/>
        </w:rPr>
        <w:t xml:space="preserve">a. În etapa analizei de opțiuni </w:t>
      </w:r>
      <w:r w:rsidRPr="00A11E68">
        <w:rPr>
          <w:rFonts w:ascii="Calibri" w:hAnsi="Calibri" w:cs="Times New Roman"/>
          <w:sz w:val="24"/>
          <w:szCs w:val="24"/>
          <w:lang w:val="en-GB"/>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94DF504" w14:textId="2F0E7FB7" w:rsidR="00A11E68" w:rsidRPr="00E61743" w:rsidRDefault="00A11E68" w:rsidP="00E61743">
      <w:pPr>
        <w:autoSpaceDE w:val="0"/>
        <w:autoSpaceDN w:val="0"/>
        <w:adjustRightInd w:val="0"/>
        <w:spacing w:before="0" w:after="0" w:line="259" w:lineRule="auto"/>
        <w:jc w:val="both"/>
        <w:rPr>
          <w:rFonts w:ascii="Calibri" w:hAnsi="Calibri" w:cs="Times New Roman"/>
          <w:sz w:val="24"/>
          <w:szCs w:val="24"/>
          <w:lang w:val="en-GB"/>
        </w:rPr>
      </w:pPr>
      <w:r w:rsidRPr="00A11E68">
        <w:rPr>
          <w:rFonts w:ascii="Calibri" w:hAnsi="Calibri" w:cs="Times New Roman"/>
          <w:i/>
          <w:iCs/>
          <w:sz w:val="24"/>
          <w:szCs w:val="24"/>
          <w:lang w:val="en-GB"/>
        </w:rPr>
        <w:t xml:space="preserve">b. În etapa detalierii/proiectării opțiunii preferate </w:t>
      </w:r>
      <w:r w:rsidRPr="00A11E68">
        <w:rPr>
          <w:rFonts w:ascii="Calibri" w:hAnsi="Calibri" w:cs="Times New Roman"/>
          <w:sz w:val="24"/>
          <w:szCs w:val="24"/>
          <w:lang w:val="en-GB"/>
        </w:rPr>
        <w:t xml:space="preserve">– integrarea masurilor adecvate pentru adaptarea si atenuarea (în măsura în care este necesară) la schimbările climatice. </w:t>
      </w:r>
    </w:p>
    <w:p w14:paraId="4614A80E" w14:textId="3580F39C" w:rsidR="00A11E68" w:rsidRPr="00E61743" w:rsidRDefault="00A11E68" w:rsidP="00A11E68">
      <w:pPr>
        <w:spacing w:before="0" w:after="0" w:line="259" w:lineRule="auto"/>
        <w:jc w:val="both"/>
        <w:rPr>
          <w:rFonts w:ascii="Calibri" w:hAnsi="Calibri"/>
          <w:b/>
          <w:bCs/>
          <w:sz w:val="24"/>
          <w:szCs w:val="24"/>
          <w:lang w:val="en-GB"/>
        </w:rPr>
      </w:pPr>
      <w:r w:rsidRPr="00A11E68">
        <w:rPr>
          <w:rFonts w:ascii="Calibri" w:hAnsi="Calibri"/>
          <w:sz w:val="24"/>
          <w:szCs w:val="24"/>
          <w:lang w:val="en-GB"/>
        </w:rPr>
        <w:lastRenderedPageBreak/>
        <w:t>Solicitantul de finanțare va avea în vedere</w:t>
      </w:r>
      <w:r w:rsidRPr="00A11E68">
        <w:rPr>
          <w:rFonts w:ascii="Calibri" w:hAnsi="Calibri"/>
          <w:b/>
          <w:bCs/>
          <w:sz w:val="24"/>
          <w:szCs w:val="24"/>
          <w:lang w:val="en-GB"/>
        </w:rPr>
        <w:t xml:space="preserve"> </w:t>
      </w:r>
      <w:r w:rsidRPr="00A11E68">
        <w:rPr>
          <w:rFonts w:ascii="Calibri" w:hAnsi="Calibri"/>
          <w:sz w:val="24"/>
          <w:szCs w:val="24"/>
          <w:lang w:val="en-GB"/>
        </w:rPr>
        <w:t xml:space="preserve">Metodologia privind abordarea DNSH (principiul “a nu aduce prejudicii semnificative”) </w:t>
      </w:r>
      <w:r w:rsidRPr="00A11E68">
        <w:rPr>
          <w:rFonts w:ascii="Calibri" w:hAnsi="Calibri"/>
          <w:iCs/>
          <w:sz w:val="24"/>
          <w:szCs w:val="24"/>
          <w:lang w:val="en-GB"/>
        </w:rPr>
        <w:t>și imunizarea la schimbările climatice</w:t>
      </w:r>
      <w:r w:rsidRPr="00A11E68">
        <w:rPr>
          <w:rFonts w:ascii="Calibri" w:hAnsi="Calibri"/>
          <w:i/>
          <w:sz w:val="24"/>
          <w:szCs w:val="24"/>
          <w:lang w:val="en-GB"/>
        </w:rPr>
        <w:t xml:space="preserve"> </w:t>
      </w:r>
      <w:r w:rsidRPr="00A11E68">
        <w:rPr>
          <w:rFonts w:ascii="Calibri" w:hAnsi="Calibri"/>
          <w:sz w:val="24"/>
          <w:szCs w:val="24"/>
          <w:lang w:val="en-GB"/>
        </w:rPr>
        <w:t>în cadrul PR Sud - Est 2021-2027</w:t>
      </w:r>
      <w:r w:rsidRPr="00A11E68">
        <w:rPr>
          <w:rFonts w:ascii="Calibri" w:hAnsi="Calibri"/>
          <w:b/>
          <w:bCs/>
          <w:sz w:val="24"/>
          <w:szCs w:val="24"/>
          <w:lang w:val="en-GB"/>
        </w:rPr>
        <w:t xml:space="preserve"> </w:t>
      </w:r>
      <w:r w:rsidRPr="00A11E68">
        <w:rPr>
          <w:rFonts w:ascii="Calibri" w:hAnsi="Calibri"/>
          <w:sz w:val="24"/>
          <w:szCs w:val="24"/>
          <w:lang w:val="en-GB"/>
        </w:rPr>
        <w:t>(Anexa 12)</w:t>
      </w:r>
      <w:r w:rsidRPr="00A11E68">
        <w:rPr>
          <w:rFonts w:ascii="Calibri" w:hAnsi="Calibri"/>
          <w:b/>
          <w:bCs/>
          <w:sz w:val="24"/>
          <w:szCs w:val="24"/>
          <w:lang w:val="en-GB"/>
        </w:rPr>
        <w:t>.</w:t>
      </w:r>
    </w:p>
    <w:p w14:paraId="217FF9BA" w14:textId="77777777" w:rsidR="00A11E68" w:rsidRPr="00A11E68" w:rsidRDefault="00A11E68" w:rsidP="00A11E68">
      <w:pPr>
        <w:spacing w:before="0" w:after="0" w:line="259" w:lineRule="auto"/>
        <w:jc w:val="both"/>
        <w:rPr>
          <w:rFonts w:ascii="Calibri" w:hAnsi="Calibri" w:cs="Times New Roman"/>
          <w:sz w:val="24"/>
          <w:szCs w:val="24"/>
          <w:lang w:val="en-GB"/>
        </w:rPr>
      </w:pPr>
      <w:r w:rsidRPr="00A11E68">
        <w:rPr>
          <w:rFonts w:ascii="Calibri" w:hAnsi="Calibri" w:cs="Times New Roman"/>
          <w:b/>
          <w:bCs/>
          <w:sz w:val="24"/>
          <w:szCs w:val="24"/>
          <w:lang w:val="en-GB"/>
        </w:rPr>
        <w:t xml:space="preserve">Documentațiile tehnico economice trebuie să aibă integrate aspecte privind imunizarea la schimbările climatice </w:t>
      </w:r>
      <w:r w:rsidRPr="00A11E68">
        <w:rPr>
          <w:rFonts w:ascii="Calibri" w:hAnsi="Calibri" w:cs="Times New Roman"/>
          <w:sz w:val="24"/>
          <w:szCs w:val="24"/>
          <w:lang w:val="en-GB"/>
        </w:rPr>
        <w:t>în conformitate cu cerințele din Comunicarea Comisiei Europene privind Orientările tehnice referitoare la imunizarea infrastructurii la schimbările climatice în perioada 2021-2027 publicate la 16 septembrie 2021 (2021/C 373/01).</w:t>
      </w:r>
    </w:p>
    <w:bookmarkEnd w:id="119"/>
    <w:p w14:paraId="50BCFD53" w14:textId="77777777" w:rsidR="00E12457" w:rsidRPr="00E12457" w:rsidRDefault="00E12457" w:rsidP="00D24715">
      <w:pPr>
        <w:spacing w:before="0" w:after="0" w:line="256" w:lineRule="auto"/>
        <w:jc w:val="both"/>
        <w:rPr>
          <w:rFonts w:ascii="Calibri" w:hAnsi="Calibri"/>
          <w:b/>
          <w:bCs/>
          <w:sz w:val="24"/>
          <w:szCs w:val="24"/>
          <w:lang w:val="en-GB"/>
        </w:rPr>
      </w:pPr>
    </w:p>
    <w:p w14:paraId="204CBFE8" w14:textId="02E32FD7" w:rsidR="00A11E68" w:rsidRPr="00A11E68" w:rsidRDefault="00A11E68" w:rsidP="00A11E68">
      <w:pPr>
        <w:spacing w:before="0" w:after="0" w:line="259" w:lineRule="auto"/>
        <w:contextualSpacing/>
        <w:jc w:val="both"/>
        <w:rPr>
          <w:rFonts w:ascii="Calibri" w:eastAsia="Times New Roman" w:hAnsi="Calibri"/>
          <w:b/>
          <w:sz w:val="24"/>
          <w:szCs w:val="24"/>
          <w:lang w:val="en-GB"/>
        </w:rPr>
      </w:pPr>
      <w:r w:rsidRPr="00A11E68">
        <w:rPr>
          <w:rFonts w:ascii="Calibri" w:eastAsia="Times New Roman" w:hAnsi="Calibri"/>
          <w:b/>
          <w:sz w:val="24"/>
          <w:szCs w:val="24"/>
          <w:lang w:val="en-GB"/>
        </w:rPr>
        <w:t>B.</w:t>
      </w:r>
      <w:r w:rsidR="00E61743">
        <w:rPr>
          <w:rFonts w:ascii="Calibri" w:eastAsia="Times New Roman" w:hAnsi="Calibri"/>
          <w:b/>
          <w:sz w:val="24"/>
          <w:szCs w:val="24"/>
          <w:lang w:val="en-GB"/>
        </w:rPr>
        <w:t>9</w:t>
      </w:r>
      <w:r w:rsidRPr="00A11E68">
        <w:rPr>
          <w:rFonts w:ascii="Calibri" w:eastAsia="Times New Roman" w:hAnsi="Calibri"/>
          <w:b/>
          <w:sz w:val="24"/>
          <w:szCs w:val="24"/>
          <w:lang w:val="en-GB"/>
        </w:rPr>
        <w:t xml:space="preserve"> În cazul în care anumite suprafețe din terenul aferent imobilului au fost închiriate/ date în folosință gratuită/ concesionate unor persoane juridice sau autorități publice, este îndeplinită condiția ca respectivele limite ale dreptului de proprietate să nu fie incompatibile cu realizarea activităților/ implementarea proiectului.</w:t>
      </w:r>
    </w:p>
    <w:p w14:paraId="659D06D4" w14:textId="695721BC" w:rsidR="00E12457" w:rsidRPr="00D24715" w:rsidRDefault="00A11E68" w:rsidP="00D24715">
      <w:pPr>
        <w:spacing w:before="0" w:after="0" w:line="259" w:lineRule="auto"/>
        <w:jc w:val="both"/>
        <w:rPr>
          <w:rFonts w:ascii="Calibri" w:eastAsia="Times New Roman" w:hAnsi="Calibri"/>
          <w:sz w:val="24"/>
          <w:szCs w:val="24"/>
          <w:lang w:val="en-GB"/>
        </w:rPr>
      </w:pPr>
      <w:r w:rsidRPr="00A11E68">
        <w:rPr>
          <w:rFonts w:ascii="Calibri" w:eastAsia="Times New Roman" w:hAnsi="Calibri"/>
          <w:sz w:val="24"/>
          <w:szCs w:val="24"/>
          <w:lang w:val="en-GB"/>
        </w:rPr>
        <w:t xml:space="preserve">Se va vedea </w:t>
      </w:r>
      <w:r w:rsidRPr="00A11E68">
        <w:rPr>
          <w:rFonts w:ascii="Calibri" w:eastAsia="Times New Roman" w:hAnsi="Calibri"/>
          <w:i/>
          <w:sz w:val="24"/>
          <w:szCs w:val="24"/>
          <w:lang w:val="en-GB"/>
        </w:rPr>
        <w:t>Declaraţia de unică</w:t>
      </w:r>
      <w:r w:rsidRPr="00A11E68">
        <w:rPr>
          <w:rFonts w:ascii="Calibri" w:eastAsia="Times New Roman" w:hAnsi="Calibri"/>
          <w:sz w:val="24"/>
          <w:szCs w:val="24"/>
          <w:lang w:val="en-GB"/>
        </w:rPr>
        <w:t xml:space="preserve"> coroborată cu documentele de proprietate relevante.</w:t>
      </w:r>
    </w:p>
    <w:p w14:paraId="541BD2FF" w14:textId="77777777" w:rsidR="00E12457" w:rsidRPr="00E12457" w:rsidRDefault="00E12457" w:rsidP="00E12457">
      <w:pPr>
        <w:spacing w:before="0" w:after="0" w:line="256" w:lineRule="auto"/>
        <w:ind w:left="720"/>
        <w:jc w:val="both"/>
        <w:rPr>
          <w:rFonts w:ascii="Calibri" w:hAnsi="Calibri"/>
          <w:b/>
          <w:bCs/>
          <w:sz w:val="24"/>
          <w:szCs w:val="24"/>
          <w:lang w:val="en-GB"/>
        </w:rPr>
      </w:pPr>
    </w:p>
    <w:p w14:paraId="50443F44" w14:textId="2A75964B" w:rsidR="00A11E68" w:rsidRPr="00A11E68" w:rsidRDefault="00A11E68" w:rsidP="00A11E68">
      <w:pPr>
        <w:autoSpaceDE w:val="0"/>
        <w:autoSpaceDN w:val="0"/>
        <w:adjustRightInd w:val="0"/>
        <w:spacing w:before="0" w:after="0" w:line="259" w:lineRule="auto"/>
        <w:contextualSpacing/>
        <w:jc w:val="both"/>
        <w:rPr>
          <w:rFonts w:ascii="Calibri" w:hAnsi="Calibri"/>
          <w:b/>
          <w:bCs/>
          <w:sz w:val="24"/>
          <w:szCs w:val="24"/>
          <w:lang w:val="en-GB"/>
        </w:rPr>
      </w:pPr>
      <w:r w:rsidRPr="00A11E68">
        <w:rPr>
          <w:rFonts w:ascii="Calibri" w:hAnsi="Calibri"/>
          <w:b/>
          <w:bCs/>
          <w:sz w:val="24"/>
          <w:szCs w:val="24"/>
          <w:lang w:val="en-GB"/>
        </w:rPr>
        <w:t>B.</w:t>
      </w:r>
      <w:r w:rsidR="00E61743">
        <w:rPr>
          <w:rFonts w:ascii="Calibri" w:hAnsi="Calibri"/>
          <w:b/>
          <w:bCs/>
          <w:sz w:val="24"/>
          <w:szCs w:val="24"/>
          <w:lang w:val="en-GB"/>
        </w:rPr>
        <w:t>10</w:t>
      </w:r>
      <w:r w:rsidRPr="00A11E68">
        <w:rPr>
          <w:rFonts w:ascii="Calibri" w:hAnsi="Calibri"/>
          <w:b/>
          <w:bCs/>
          <w:sz w:val="24"/>
          <w:szCs w:val="24"/>
          <w:lang w:val="en-GB"/>
        </w:rPr>
        <w:t xml:space="preserve"> 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653BF868" w14:textId="77777777" w:rsidR="00A11E68" w:rsidRPr="00A11E68" w:rsidRDefault="00A11E68" w:rsidP="00A11E68">
      <w:pPr>
        <w:spacing w:before="0" w:after="0" w:line="259" w:lineRule="auto"/>
        <w:jc w:val="both"/>
        <w:rPr>
          <w:rFonts w:ascii="Calibri" w:eastAsia="Times New Roman" w:hAnsi="Calibri"/>
          <w:sz w:val="24"/>
          <w:szCs w:val="24"/>
          <w:lang w:val="en-GB"/>
        </w:rPr>
      </w:pPr>
    </w:p>
    <w:p w14:paraId="48B58C6A" w14:textId="1559C988" w:rsidR="00A11E68" w:rsidRPr="00A11E68" w:rsidRDefault="00A11E68" w:rsidP="00A11E68">
      <w:pPr>
        <w:spacing w:before="0" w:after="0" w:line="259" w:lineRule="auto"/>
        <w:jc w:val="both"/>
        <w:rPr>
          <w:rFonts w:ascii="Calibri" w:eastAsia="Times New Roman" w:hAnsi="Calibri"/>
          <w:b/>
          <w:bCs/>
          <w:sz w:val="24"/>
          <w:szCs w:val="24"/>
          <w:lang w:val="en-GB"/>
        </w:rPr>
      </w:pPr>
      <w:r w:rsidRPr="00A11E68">
        <w:rPr>
          <w:rFonts w:ascii="Calibri" w:eastAsia="Times New Roman" w:hAnsi="Calibri"/>
          <w:b/>
          <w:bCs/>
          <w:sz w:val="24"/>
          <w:szCs w:val="24"/>
          <w:lang w:val="en-GB"/>
        </w:rPr>
        <w:t>B.1</w:t>
      </w:r>
      <w:r w:rsidR="00E61743">
        <w:rPr>
          <w:rFonts w:ascii="Calibri" w:eastAsia="Times New Roman" w:hAnsi="Calibri"/>
          <w:b/>
          <w:bCs/>
          <w:sz w:val="24"/>
          <w:szCs w:val="24"/>
          <w:lang w:val="en-GB"/>
        </w:rPr>
        <w:t>1</w:t>
      </w:r>
      <w:r w:rsidRPr="00A11E68">
        <w:rPr>
          <w:rFonts w:ascii="Calibri" w:eastAsia="Times New Roman" w:hAnsi="Calibri"/>
          <w:b/>
          <w:bCs/>
          <w:sz w:val="24"/>
          <w:szCs w:val="24"/>
          <w:lang w:val="en-GB"/>
        </w:rPr>
        <w:t xml:space="preserve"> A fost realizată autoevaluarea privind segregarea şcolară la nivelul unității de învățământ, aceasta fiind însoțită de plan de acțiuni și măsuri propuse a fi finanțate prin proiect.</w:t>
      </w:r>
    </w:p>
    <w:p w14:paraId="0335BAA6" w14:textId="3828BAEE" w:rsidR="00C40FC5" w:rsidRPr="00A11E68" w:rsidRDefault="00A11E68" w:rsidP="00A11E68">
      <w:pPr>
        <w:spacing w:before="0" w:after="0" w:line="259" w:lineRule="auto"/>
        <w:jc w:val="both"/>
        <w:rPr>
          <w:rFonts w:ascii="Calibri" w:eastAsia="Times New Roman" w:hAnsi="Calibri"/>
          <w:sz w:val="24"/>
          <w:szCs w:val="24"/>
          <w:lang w:val="en-GB"/>
        </w:rPr>
      </w:pPr>
      <w:r w:rsidRPr="00A11E68">
        <w:rPr>
          <w:rFonts w:ascii="Calibri" w:eastAsia="Times New Roman" w:hAnsi="Calibri"/>
          <w:sz w:val="24"/>
          <w:szCs w:val="24"/>
          <w:lang w:val="en-GB"/>
        </w:rPr>
        <w:t>Se va verifica anexarea Autoevaluării si a planului de acțiuni/măsuri, precum și corelarea acestora cu cererea de finanțare si documentația tehnico-economică.</w:t>
      </w:r>
    </w:p>
    <w:p w14:paraId="45095775" w14:textId="5C03317C" w:rsidR="00073E9D" w:rsidRDefault="00181E8F" w:rsidP="004B7657">
      <w:pPr>
        <w:pStyle w:val="Heading1"/>
        <w:numPr>
          <w:ilvl w:val="0"/>
          <w:numId w:val="55"/>
        </w:numPr>
      </w:pPr>
      <w:bookmarkStart w:id="120" w:name="_Toc137037297"/>
      <w:r>
        <w:t>INDICATORI DE ETAPĂ</w:t>
      </w:r>
      <w:bookmarkEnd w:id="120"/>
    </w:p>
    <w:p w14:paraId="1C35B034" w14:textId="35B524D3"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procesul de monitorizare a proiectelor, AM va verifica și confirma îndeplinirea indicatorilor de etapă, în conformitate cu prevederile Planului de monitorizare a proiectului</w:t>
      </w:r>
      <w:r w:rsidR="00B07403">
        <w:rPr>
          <w:rFonts w:asciiTheme="minorHAnsi" w:hAnsiTheme="minorHAnsi" w:cstheme="minorHAnsi"/>
          <w:iCs/>
          <w:sz w:val="24"/>
          <w:szCs w:val="24"/>
        </w:rPr>
        <w:t xml:space="preserve">, Anexa </w:t>
      </w:r>
      <w:r w:rsidR="00E34F3E">
        <w:rPr>
          <w:rFonts w:asciiTheme="minorHAnsi" w:hAnsiTheme="minorHAnsi" w:cstheme="minorHAnsi"/>
          <w:iCs/>
          <w:sz w:val="24"/>
          <w:szCs w:val="24"/>
        </w:rPr>
        <w:t xml:space="preserve">2 la prezentul ghid. </w:t>
      </w:r>
    </w:p>
    <w:p w14:paraId="52B57F00"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46E8F04C" w14:textId="07F56E69" w:rsidR="00820727" w:rsidRPr="00820727" w:rsidRDefault="00820727" w:rsidP="00820727">
      <w:pPr>
        <w:jc w:val="both"/>
        <w:rPr>
          <w:rFonts w:asciiTheme="minorHAnsi" w:hAnsiTheme="minorHAnsi" w:cstheme="minorHAnsi"/>
        </w:rPr>
      </w:pPr>
      <w:r w:rsidRPr="00820727">
        <w:rPr>
          <w:rFonts w:asciiTheme="minorHAnsi" w:hAnsiTheme="minorHAnsi" w:cstheme="minorHAnsi"/>
          <w:iCs/>
          <w:sz w:val="24"/>
          <w:szCs w:val="24"/>
        </w:rPr>
        <w:lastRenderedPageBreak/>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24718C4D" w14:textId="3336EF28" w:rsidR="00181E8F" w:rsidRDefault="00181E8F" w:rsidP="004B7657">
      <w:pPr>
        <w:pStyle w:val="Heading1"/>
        <w:numPr>
          <w:ilvl w:val="0"/>
          <w:numId w:val="55"/>
        </w:numPr>
      </w:pPr>
      <w:bookmarkStart w:id="121" w:name="_Toc99376168"/>
      <w:bookmarkStart w:id="122" w:name="_Toc137037298"/>
      <w:r w:rsidRPr="003147D5">
        <w:t xml:space="preserve">COMPLETAREA </w:t>
      </w:r>
      <w:r>
        <w:t xml:space="preserve">ŞI DEPUNEREA </w:t>
      </w:r>
      <w:r w:rsidRPr="003147D5">
        <w:t>CERERILOR DE FINANTARE</w:t>
      </w:r>
      <w:bookmarkEnd w:id="121"/>
      <w:bookmarkEnd w:id="122"/>
    </w:p>
    <w:p w14:paraId="5D81B243" w14:textId="77777777" w:rsidR="00BE5177" w:rsidRPr="00BE5177" w:rsidRDefault="00BE5177" w:rsidP="00BE5177">
      <w:pPr>
        <w:rPr>
          <w:lang w:eastAsia="ja-JP"/>
        </w:rPr>
      </w:pPr>
    </w:p>
    <w:p w14:paraId="33202091" w14:textId="65E50032" w:rsidR="00181E8F" w:rsidRPr="003147D5" w:rsidRDefault="00181E8F" w:rsidP="00735675">
      <w:pPr>
        <w:pStyle w:val="Heading2"/>
        <w:numPr>
          <w:ilvl w:val="1"/>
          <w:numId w:val="19"/>
        </w:numPr>
      </w:pPr>
      <w:bookmarkStart w:id="123" w:name="_Toc99376169"/>
      <w:bookmarkStart w:id="124" w:name="_Toc137037299"/>
      <w:r w:rsidRPr="003147D5">
        <w:t>Completarea formularului cererii</w:t>
      </w:r>
      <w:bookmarkEnd w:id="123"/>
      <w:bookmarkEnd w:id="124"/>
    </w:p>
    <w:p w14:paraId="54584B67" w14:textId="77777777" w:rsidR="00BE5177" w:rsidRDefault="00BE5177"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728E3629" w14:textId="53A0A149"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Cererea de finanțare este compusă din: </w:t>
      </w:r>
    </w:p>
    <w:p w14:paraId="54C0BAC7" w14:textId="77777777" w:rsidR="00181E8F" w:rsidRPr="003147D5" w:rsidRDefault="00181E8F" w:rsidP="00792285">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Cererea de finanțare</w:t>
      </w:r>
    </w:p>
    <w:p w14:paraId="00CA561D" w14:textId="77777777" w:rsidR="00181E8F" w:rsidRPr="003147D5" w:rsidRDefault="00181E8F" w:rsidP="00792285">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Anexele la cererea de finanțare </w:t>
      </w:r>
    </w:p>
    <w:p w14:paraId="6D5646A3"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Acest ghid conține modele standard sau anexe/modele recomandate/orientative.</w:t>
      </w:r>
      <w:bookmarkStart w:id="125" w:name="_Hlk100061992"/>
    </w:p>
    <w:p w14:paraId="21E0CC96"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8154EC3"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asemenea, unele anexe sunt solicitate obligatoriu la momentul depunerii cererii de finanțare, iar altele în etapa precontractuală. Acestea fac parte integrantă din cererea de finanțare.</w:t>
      </w:r>
    </w:p>
    <w:p w14:paraId="747B787C"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4ADD7A7F" w14:textId="77777777" w:rsidR="00181E8F" w:rsidRPr="003147D5" w:rsidRDefault="00181E8F" w:rsidP="00181E8F">
      <w:pPr>
        <w:tabs>
          <w:tab w:val="left" w:pos="709"/>
        </w:tabs>
        <w:spacing w:before="0" w:after="0"/>
        <w:jc w:val="both"/>
        <w:rPr>
          <w:rFonts w:asciiTheme="minorHAnsi" w:hAnsiTheme="minorHAnsi" w:cstheme="minorHAnsi"/>
          <w:color w:val="000000"/>
          <w:sz w:val="24"/>
          <w:szCs w:val="24"/>
          <w:lang w:eastAsia="en-GB"/>
        </w:rPr>
      </w:pPr>
    </w:p>
    <w:p w14:paraId="2DB131A8" w14:textId="77777777" w:rsidR="00181E8F" w:rsidRPr="003147D5" w:rsidRDefault="00181E8F" w:rsidP="00181E8F">
      <w:pPr>
        <w:tabs>
          <w:tab w:val="left" w:pos="709"/>
        </w:tabs>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1CAB381" w14:textId="77777777" w:rsidR="00181E8F" w:rsidRPr="003147D5" w:rsidRDefault="00181E8F" w:rsidP="00181E8F">
      <w:pPr>
        <w:autoSpaceDE w:val="0"/>
        <w:autoSpaceDN w:val="0"/>
        <w:adjustRightInd w:val="0"/>
        <w:spacing w:before="0" w:after="0"/>
        <w:jc w:val="both"/>
        <w:rPr>
          <w:rFonts w:asciiTheme="minorHAnsi" w:hAnsiTheme="minorHAnsi" w:cstheme="minorHAnsi"/>
          <w:i/>
          <w:iCs/>
          <w:color w:val="000000"/>
          <w:sz w:val="24"/>
          <w:szCs w:val="24"/>
          <w:lang w:eastAsia="en-GB"/>
        </w:rPr>
      </w:pPr>
    </w:p>
    <w:p w14:paraId="58551B8D"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Notă</w:t>
      </w:r>
      <w:r w:rsidRPr="003147D5">
        <w:rPr>
          <w:rFonts w:asciiTheme="minorHAnsi" w:hAnsiTheme="minorHAnsi" w:cstheme="minorHAnsi"/>
          <w:color w:val="000000"/>
          <w:sz w:val="24"/>
          <w:szCs w:val="24"/>
          <w:lang w:eastAsia="en-GB"/>
        </w:rPr>
        <w:t xml:space="preserve">! Se va completa cu informații legate de aplicația electronică în SMIS/trimitere la Ghidul de completare în platforma electronică. </w:t>
      </w:r>
    </w:p>
    <w:p w14:paraId="540ED933" w14:textId="77777777" w:rsidR="00181E8F" w:rsidRPr="003147D5" w:rsidRDefault="00181E8F" w:rsidP="00181E8F">
      <w:pPr>
        <w:tabs>
          <w:tab w:val="left" w:pos="709"/>
        </w:tabs>
        <w:spacing w:before="0" w:after="0"/>
        <w:jc w:val="both"/>
        <w:rPr>
          <w:rFonts w:asciiTheme="minorHAnsi" w:hAnsiTheme="minorHAnsi" w:cstheme="minorHAnsi"/>
          <w:sz w:val="24"/>
          <w:szCs w:val="24"/>
        </w:rPr>
      </w:pPr>
    </w:p>
    <w:p w14:paraId="58AF565D" w14:textId="6872371E" w:rsidR="00181E8F" w:rsidRPr="00181E8F" w:rsidRDefault="00181E8F" w:rsidP="00735675">
      <w:pPr>
        <w:pStyle w:val="Heading2"/>
        <w:numPr>
          <w:ilvl w:val="1"/>
          <w:numId w:val="55"/>
        </w:numPr>
      </w:pPr>
      <w:bookmarkStart w:id="126" w:name="_Toc99376170"/>
      <w:bookmarkStart w:id="127" w:name="_Hlk93050126"/>
      <w:bookmarkStart w:id="128" w:name="_Toc137037300"/>
      <w:bookmarkEnd w:id="125"/>
      <w:r w:rsidRPr="00181E8F">
        <w:t>Limba utilizată în completarea cererii de finanțare</w:t>
      </w:r>
      <w:bookmarkEnd w:id="126"/>
      <w:bookmarkEnd w:id="128"/>
    </w:p>
    <w:p w14:paraId="599109A5" w14:textId="77777777" w:rsidR="00181E8F" w:rsidRPr="003147D5" w:rsidRDefault="00181E8F" w:rsidP="00181E8F">
      <w:pPr>
        <w:tabs>
          <w:tab w:val="left" w:pos="709"/>
        </w:tabs>
        <w:spacing w:before="0" w:after="0"/>
        <w:jc w:val="both"/>
        <w:rPr>
          <w:rFonts w:asciiTheme="minorHAnsi" w:hAnsiTheme="minorHAnsi" w:cstheme="minorHAnsi"/>
          <w:sz w:val="24"/>
          <w:szCs w:val="24"/>
        </w:rPr>
      </w:pPr>
      <w:bookmarkStart w:id="129" w:name="_Hlk100062024"/>
      <w:bookmarkEnd w:id="127"/>
      <w:r w:rsidRPr="003147D5">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3147D5" w:rsidRDefault="00181E8F" w:rsidP="00181E8F">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Completarea cererii de finanțare într-un mod clar şi coerent va înlesni procesul de evaluare a acesteia.</w:t>
      </w:r>
    </w:p>
    <w:p w14:paraId="2D21D48C" w14:textId="77777777" w:rsidR="00181E8F" w:rsidRPr="003147D5" w:rsidRDefault="00181E8F" w:rsidP="00181E8F">
      <w:pPr>
        <w:tabs>
          <w:tab w:val="left" w:pos="709"/>
        </w:tabs>
        <w:spacing w:before="0" w:after="0"/>
        <w:jc w:val="both"/>
        <w:rPr>
          <w:rFonts w:asciiTheme="minorHAnsi" w:hAnsiTheme="minorHAnsi" w:cstheme="minorHAnsi"/>
          <w:sz w:val="24"/>
          <w:szCs w:val="24"/>
        </w:rPr>
      </w:pPr>
    </w:p>
    <w:p w14:paraId="05E3D734" w14:textId="4084E30C" w:rsidR="00181E8F" w:rsidRPr="003B418A" w:rsidRDefault="00181E8F" w:rsidP="00735675">
      <w:pPr>
        <w:pStyle w:val="Heading2"/>
        <w:numPr>
          <w:ilvl w:val="1"/>
          <w:numId w:val="59"/>
        </w:numPr>
      </w:pPr>
      <w:bookmarkStart w:id="130" w:name="_Toc99376171"/>
      <w:bookmarkStart w:id="131" w:name="_Toc137037301"/>
      <w:bookmarkEnd w:id="129"/>
      <w:r>
        <w:t xml:space="preserve">Metodologia de </w:t>
      </w:r>
      <w:r w:rsidRPr="003B418A">
        <w:t>justificare</w:t>
      </w:r>
      <w:r>
        <w:t xml:space="preserve"> şi detaliere a </w:t>
      </w:r>
      <w:r w:rsidRPr="003B418A">
        <w:t>bugetului cererii de finanțare</w:t>
      </w:r>
      <w:bookmarkEnd w:id="130"/>
      <w:bookmarkEnd w:id="131"/>
    </w:p>
    <w:p w14:paraId="10C39F4A" w14:textId="103D13C0" w:rsidR="00181E8F" w:rsidRPr="009A0A35" w:rsidRDefault="00181E8F" w:rsidP="006A6878">
      <w:pPr>
        <w:autoSpaceDE w:val="0"/>
        <w:autoSpaceDN w:val="0"/>
        <w:adjustRightInd w:val="0"/>
        <w:spacing w:before="0" w:after="0"/>
        <w:jc w:val="both"/>
        <w:rPr>
          <w:rFonts w:asciiTheme="minorHAnsi" w:hAnsiTheme="minorHAnsi"/>
          <w:sz w:val="24"/>
          <w:szCs w:val="24"/>
        </w:rPr>
      </w:pPr>
      <w:bookmarkStart w:id="132" w:name="_Hlk100062058"/>
      <w:r w:rsidRPr="003147D5">
        <w:rPr>
          <w:rFonts w:asciiTheme="minorHAnsi" w:hAnsiTheme="minorHAnsi" w:cstheme="minorHAnsi"/>
          <w:sz w:val="24"/>
          <w:szCs w:val="24"/>
        </w:rPr>
        <w:t xml:space="preserve">Completarea bugetului cererii de finanțare se va face conform prevederilor prezentului ghid, inclusiv </w:t>
      </w:r>
      <w:r w:rsidRPr="009A0A35">
        <w:rPr>
          <w:rFonts w:asciiTheme="minorHAnsi" w:hAnsiTheme="minorHAnsi" w:cstheme="minorHAnsi"/>
          <w:sz w:val="24"/>
          <w:szCs w:val="24"/>
        </w:rPr>
        <w:t>a anexelor la acesta</w:t>
      </w:r>
      <w:r w:rsidR="00E34F3E" w:rsidRPr="009A0A35">
        <w:rPr>
          <w:rFonts w:asciiTheme="minorHAnsi" w:hAnsiTheme="minorHAnsi" w:cstheme="minorHAnsi"/>
          <w:sz w:val="24"/>
          <w:szCs w:val="24"/>
        </w:rPr>
        <w:t xml:space="preserve">, cu respectarea </w:t>
      </w:r>
      <w:r w:rsidR="00864EA5" w:rsidRPr="009A0A35">
        <w:rPr>
          <w:rFonts w:asciiTheme="minorHAnsi" w:hAnsiTheme="minorHAnsi" w:cstheme="minorHAnsi"/>
          <w:sz w:val="24"/>
          <w:szCs w:val="24"/>
        </w:rPr>
        <w:t xml:space="preserve">prevederilor </w:t>
      </w:r>
      <w:r w:rsidR="006A6878" w:rsidRPr="009A0A35">
        <w:rPr>
          <w:rFonts w:asciiTheme="minorHAnsi" w:hAnsiTheme="minorHAnsi"/>
          <w:sz w:val="24"/>
          <w:szCs w:val="24"/>
        </w:rPr>
        <w:t>Ordin</w:t>
      </w:r>
      <w:r w:rsidR="007F1964">
        <w:rPr>
          <w:rFonts w:asciiTheme="minorHAnsi" w:hAnsiTheme="minorHAnsi"/>
          <w:sz w:val="24"/>
          <w:szCs w:val="24"/>
        </w:rPr>
        <w:t>ului</w:t>
      </w:r>
      <w:r w:rsidR="006A6878" w:rsidRPr="009A0A35">
        <w:rPr>
          <w:rFonts w:asciiTheme="minorHAnsi" w:hAnsiTheme="minorHAnsi"/>
          <w:sz w:val="24"/>
          <w:szCs w:val="24"/>
        </w:rPr>
        <w:t xml:space="preserv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9A0A35" w:rsidRDefault="006A6878" w:rsidP="006A6878">
      <w:pPr>
        <w:autoSpaceDE w:val="0"/>
        <w:autoSpaceDN w:val="0"/>
        <w:adjustRightInd w:val="0"/>
        <w:spacing w:before="0" w:after="0"/>
        <w:jc w:val="both"/>
        <w:rPr>
          <w:rFonts w:asciiTheme="minorHAnsi" w:hAnsiTheme="minorHAnsi" w:cstheme="minorHAnsi"/>
          <w:sz w:val="24"/>
          <w:szCs w:val="24"/>
        </w:rPr>
      </w:pPr>
    </w:p>
    <w:p w14:paraId="4AEA209B" w14:textId="78C58EF8" w:rsidR="00AE2EB8" w:rsidRPr="009A0A35" w:rsidRDefault="00AE2EB8" w:rsidP="00AE2EB8">
      <w:pPr>
        <w:spacing w:before="0" w:after="0"/>
        <w:jc w:val="both"/>
        <w:rPr>
          <w:rFonts w:asciiTheme="minorHAnsi" w:hAnsiTheme="minorHAnsi" w:cstheme="minorHAnsi"/>
          <w:sz w:val="24"/>
          <w:szCs w:val="24"/>
        </w:rPr>
      </w:pPr>
      <w:r w:rsidRPr="009A0A35">
        <w:rPr>
          <w:rFonts w:asciiTheme="minorHAnsi" w:hAnsiTheme="minorHAnsi" w:cstheme="minorHAnsi"/>
          <w:sz w:val="24"/>
          <w:szCs w:val="24"/>
        </w:rPr>
        <w:t xml:space="preserve">Bugetul proiectului este cuprins în cererea de finanțare și respectă formatul cadru și conținutul minim aprobat prin </w:t>
      </w:r>
      <w:r w:rsidRPr="009A0A35">
        <w:rPr>
          <w:rFonts w:asciiTheme="minorHAnsi" w:hAnsiTheme="minorHAnsi"/>
          <w:sz w:val="24"/>
          <w:szCs w:val="24"/>
        </w:rPr>
        <w:t>Ordonanța de urgență a Guvernului nr. 23/2023</w:t>
      </w:r>
      <w:r w:rsidRPr="009A0A35">
        <w:rPr>
          <w:rFonts w:asciiTheme="minorHAnsi" w:hAnsiTheme="minorHAnsi" w:cstheme="minorHAnsi"/>
          <w:sz w:val="24"/>
          <w:szCs w:val="24"/>
        </w:rPr>
        <w:t>. Bugetul proiectului se generează în cadrul aplicației MySMIS2021/SMIS2021+</w:t>
      </w:r>
    </w:p>
    <w:p w14:paraId="63BC3C9C" w14:textId="77777777" w:rsidR="00AE2EB8" w:rsidRPr="003147D5" w:rsidRDefault="00AE2EB8" w:rsidP="006A6878">
      <w:pPr>
        <w:autoSpaceDE w:val="0"/>
        <w:autoSpaceDN w:val="0"/>
        <w:adjustRightInd w:val="0"/>
        <w:spacing w:before="0" w:after="0"/>
        <w:jc w:val="both"/>
        <w:rPr>
          <w:rFonts w:asciiTheme="minorHAnsi" w:hAnsiTheme="minorHAnsi" w:cstheme="minorHAnsi"/>
          <w:sz w:val="24"/>
          <w:szCs w:val="24"/>
        </w:rPr>
      </w:pPr>
    </w:p>
    <w:p w14:paraId="3BC2929B"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Corectitudinea, coerența documentelor și informațiilor financiare</w:t>
      </w:r>
      <w:r>
        <w:rPr>
          <w:rFonts w:asciiTheme="minorHAnsi" w:hAnsiTheme="minorHAnsi" w:cstheme="minorHAnsi"/>
          <w:sz w:val="24"/>
          <w:szCs w:val="24"/>
        </w:rPr>
        <w:t>,</w:t>
      </w:r>
      <w:r w:rsidRPr="003147D5">
        <w:rPr>
          <w:rFonts w:asciiTheme="minorHAnsi" w:hAnsiTheme="minorHAnsi" w:cstheme="minorHAnsi"/>
          <w:sz w:val="24"/>
          <w:szCs w:val="24"/>
        </w:rPr>
        <w:t xml:space="preserve"> precum și justificarea acestora este esențială în procesul de evaluare și selecție.</w:t>
      </w:r>
    </w:p>
    <w:p w14:paraId="327F0B0B" w14:textId="7B21B98B"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7D809FF" w14:textId="77777777" w:rsidR="006A6878" w:rsidRPr="003147D5"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ED76A74" w14:textId="16046942"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3147D5"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91BCC97"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32"/>
    <w:p w14:paraId="4CC6AEA0" w14:textId="77777777" w:rsidR="00181E8F" w:rsidRPr="003147D5" w:rsidRDefault="00181E8F" w:rsidP="00181E8F">
      <w:pPr>
        <w:spacing w:before="0" w:after="0"/>
        <w:jc w:val="both"/>
        <w:rPr>
          <w:rFonts w:asciiTheme="minorHAnsi" w:hAnsiTheme="minorHAnsi" w:cstheme="minorHAnsi"/>
          <w:sz w:val="24"/>
          <w:szCs w:val="24"/>
        </w:rPr>
      </w:pPr>
    </w:p>
    <w:p w14:paraId="7D26210A" w14:textId="77777777" w:rsidR="00181E8F" w:rsidRPr="00AE2EB8"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întocmirea bugetului, solicitantul va avea în vedere că valorile pe care se fundamentează bugetul trebuie să respecte prevederile art. 5 lit. d) și e) din Ordonanța de urgență a Guvernului </w:t>
      </w:r>
      <w:r w:rsidRPr="00AE2EB8">
        <w:rPr>
          <w:rFonts w:asciiTheme="minorHAnsi" w:hAnsiTheme="minorHAnsi" w:cstheme="minorHAnsi"/>
          <w:sz w:val="24"/>
          <w:szCs w:val="24"/>
        </w:rPr>
        <w:t>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AE2EB8" w:rsidRDefault="00181E8F" w:rsidP="00181E8F">
      <w:pPr>
        <w:spacing w:before="0" w:after="0"/>
        <w:jc w:val="both"/>
        <w:rPr>
          <w:rFonts w:asciiTheme="minorHAnsi" w:hAnsiTheme="minorHAnsi" w:cstheme="minorHAnsi"/>
          <w:sz w:val="24"/>
          <w:szCs w:val="24"/>
        </w:rPr>
      </w:pPr>
      <w:r w:rsidRPr="00AE2EB8">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w:t>
      </w:r>
      <w:r w:rsidR="0043295E" w:rsidRPr="00AE2EB8">
        <w:rPr>
          <w:rFonts w:asciiTheme="minorHAnsi" w:hAnsiTheme="minorHAnsi" w:cstheme="minorHAnsi"/>
          <w:sz w:val="24"/>
          <w:szCs w:val="24"/>
        </w:rPr>
        <w:t>ș</w:t>
      </w:r>
      <w:r w:rsidRPr="00AE2EB8">
        <w:rPr>
          <w:rFonts w:asciiTheme="minorHAnsi" w:hAnsiTheme="minorHAnsi" w:cstheme="minorHAnsi"/>
          <w:sz w:val="24"/>
          <w:szCs w:val="24"/>
        </w:rPr>
        <w:t xml:space="preserve">i completările ulterioare. </w:t>
      </w:r>
    </w:p>
    <w:p w14:paraId="3ACE7292" w14:textId="16F2D915" w:rsidR="00181E8F" w:rsidRDefault="00181E8F" w:rsidP="00181E8F">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Se va completa </w:t>
      </w:r>
      <w:r w:rsidRPr="00E5602F">
        <w:rPr>
          <w:rFonts w:asciiTheme="minorHAnsi" w:hAnsiTheme="minorHAnsi" w:cstheme="minorHAnsi"/>
          <w:sz w:val="24"/>
          <w:szCs w:val="24"/>
        </w:rPr>
        <w:t xml:space="preserve">Matricea de corelare între buget şi deviz, Model </w:t>
      </w:r>
      <w:r w:rsidR="007B0967">
        <w:rPr>
          <w:rFonts w:asciiTheme="minorHAnsi" w:hAnsiTheme="minorHAnsi" w:cstheme="minorHAnsi"/>
          <w:sz w:val="24"/>
          <w:szCs w:val="24"/>
        </w:rPr>
        <w:t>A</w:t>
      </w:r>
      <w:r w:rsidRPr="00E5602F">
        <w:rPr>
          <w:rFonts w:asciiTheme="minorHAnsi" w:hAnsiTheme="minorHAnsi" w:cstheme="minorHAnsi"/>
          <w:sz w:val="24"/>
          <w:szCs w:val="24"/>
        </w:rPr>
        <w:t xml:space="preserve"> la prezentul ghid</w:t>
      </w:r>
      <w:r>
        <w:rPr>
          <w:rFonts w:asciiTheme="minorHAnsi" w:hAnsiTheme="minorHAnsi" w:cstheme="minorHAnsi"/>
          <w:sz w:val="24"/>
          <w:szCs w:val="24"/>
        </w:rPr>
        <w:t>.</w:t>
      </w:r>
    </w:p>
    <w:p w14:paraId="1D0E2149" w14:textId="77777777" w:rsidR="00181E8F" w:rsidRPr="003147D5" w:rsidRDefault="00181E8F" w:rsidP="00181E8F">
      <w:pPr>
        <w:spacing w:before="0" w:after="0"/>
        <w:jc w:val="both"/>
        <w:rPr>
          <w:rFonts w:asciiTheme="minorHAnsi" w:hAnsiTheme="minorHAnsi" w:cstheme="minorHAnsi"/>
          <w:sz w:val="24"/>
          <w:szCs w:val="24"/>
        </w:rPr>
      </w:pPr>
    </w:p>
    <w:p w14:paraId="421FA39E" w14:textId="1B3725B0" w:rsidR="00181E8F" w:rsidRPr="003147D5" w:rsidRDefault="00181E8F" w:rsidP="00735675">
      <w:pPr>
        <w:pStyle w:val="Heading2"/>
        <w:numPr>
          <w:ilvl w:val="1"/>
          <w:numId w:val="59"/>
        </w:numPr>
      </w:pPr>
      <w:bookmarkStart w:id="133" w:name="_Toc99376172"/>
      <w:bookmarkStart w:id="134" w:name="_Toc137037302"/>
      <w:r w:rsidRPr="003147D5">
        <w:lastRenderedPageBreak/>
        <w:t>Anexe</w:t>
      </w:r>
      <w:r>
        <w:t xml:space="preserve"> şi documente</w:t>
      </w:r>
      <w:r w:rsidRPr="003147D5">
        <w:t xml:space="preserve"> obligatorii la depunerea cererii</w:t>
      </w:r>
      <w:bookmarkEnd w:id="133"/>
      <w:bookmarkEnd w:id="134"/>
    </w:p>
    <w:p w14:paraId="52D4C3C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4767B243"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3147D5" w:rsidRDefault="00181E8F" w:rsidP="00181E8F">
      <w:pPr>
        <w:spacing w:before="0" w:after="0"/>
        <w:jc w:val="both"/>
        <w:rPr>
          <w:rFonts w:asciiTheme="minorHAnsi" w:hAnsiTheme="minorHAnsi" w:cstheme="minorHAnsi"/>
          <w:sz w:val="24"/>
          <w:szCs w:val="24"/>
        </w:rPr>
      </w:pPr>
    </w:p>
    <w:p w14:paraId="612C6AF4" w14:textId="1F0E47A5" w:rsidR="00181E8F" w:rsidRPr="005727E4"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Odată cu generarea și semnarea declarației unice, solicitantul/liderul de parteneriat și partenerul, nu</w:t>
      </w:r>
      <w:r w:rsidR="00A562BA">
        <w:rPr>
          <w:rFonts w:asciiTheme="minorHAnsi" w:hAnsiTheme="minorHAnsi" w:cstheme="minorHAnsi"/>
          <w:sz w:val="24"/>
          <w:szCs w:val="24"/>
        </w:rPr>
        <w:t xml:space="preserve"> </w:t>
      </w:r>
      <w:r w:rsidRPr="003147D5">
        <w:rPr>
          <w:rFonts w:asciiTheme="minorHAnsi" w:hAnsiTheme="minorHAnsi" w:cstheme="minorHAnsi"/>
          <w:sz w:val="24"/>
          <w:szCs w:val="24"/>
        </w:rPr>
        <w:t xml:space="preserve"> este obligat să depună documente doveditoare</w:t>
      </w:r>
      <w:r w:rsidR="00BE5177">
        <w:rPr>
          <w:rFonts w:asciiTheme="minorHAnsi" w:hAnsiTheme="minorHAnsi" w:cstheme="minorHAnsi"/>
          <w:sz w:val="24"/>
          <w:szCs w:val="24"/>
        </w:rPr>
        <w:t xml:space="preserve"> </w:t>
      </w:r>
      <w:bookmarkStart w:id="135" w:name="_Hlk136186769"/>
      <w:r w:rsidR="00BE5177" w:rsidRPr="00F25DBF">
        <w:rPr>
          <w:rFonts w:ascii="Calibri" w:hAnsi="Calibri"/>
          <w:sz w:val="24"/>
          <w:szCs w:val="24"/>
        </w:rPr>
        <w:t>o data cu cererea de finantare</w:t>
      </w:r>
      <w:bookmarkEnd w:id="135"/>
      <w:r w:rsidRPr="00F25DBF">
        <w:rPr>
          <w:rFonts w:asciiTheme="minorHAnsi" w:hAnsiTheme="minorHAnsi" w:cstheme="minorHAnsi"/>
          <w:sz w:val="24"/>
          <w:szCs w:val="24"/>
        </w:rPr>
        <w:t>,</w:t>
      </w:r>
      <w:r w:rsidRPr="003147D5">
        <w:rPr>
          <w:rFonts w:asciiTheme="minorHAnsi" w:hAnsiTheme="minorHAnsi" w:cstheme="minorHAnsi"/>
          <w:sz w:val="24"/>
          <w:szCs w:val="24"/>
        </w:rPr>
        <w:t xml:space="preserve"> cu excepția acelor documente și anexe care sunt evaluate </w:t>
      </w:r>
      <w:r w:rsidRPr="005727E4">
        <w:rPr>
          <w:rFonts w:asciiTheme="minorHAnsi" w:hAnsiTheme="minorHAnsi" w:cstheme="minorHAnsi"/>
          <w:sz w:val="24"/>
          <w:szCs w:val="24"/>
        </w:rPr>
        <w:t xml:space="preserve">în etapa de evaluare tehnică și financiară a proiectului, </w:t>
      </w:r>
      <w:r w:rsidR="008804B6">
        <w:rPr>
          <w:rFonts w:asciiTheme="minorHAnsi" w:hAnsiTheme="minorHAnsi" w:cstheme="minorHAnsi"/>
          <w:sz w:val="24"/>
          <w:szCs w:val="24"/>
        </w:rPr>
        <w:t xml:space="preserve">dupa caz, </w:t>
      </w:r>
      <w:r w:rsidRPr="005727E4">
        <w:rPr>
          <w:rFonts w:asciiTheme="minorHAnsi" w:hAnsiTheme="minorHAnsi" w:cstheme="minorHAnsi"/>
          <w:sz w:val="24"/>
          <w:szCs w:val="24"/>
        </w:rPr>
        <w:t>respectiv:</w:t>
      </w:r>
    </w:p>
    <w:p w14:paraId="6F3E879B" w14:textId="4CE52B96" w:rsidR="008804B6" w:rsidRDefault="008804B6" w:rsidP="00181E8F">
      <w:pPr>
        <w:spacing w:before="0" w:after="0"/>
        <w:jc w:val="both"/>
        <w:rPr>
          <w:rFonts w:asciiTheme="minorHAnsi" w:hAnsiTheme="minorHAnsi" w:cstheme="minorHAnsi"/>
          <w:sz w:val="24"/>
          <w:szCs w:val="24"/>
        </w:rPr>
      </w:pPr>
    </w:p>
    <w:p w14:paraId="0EC60804" w14:textId="77777777" w:rsidR="008804B6" w:rsidRPr="005727E4" w:rsidRDefault="008804B6" w:rsidP="00181E8F">
      <w:pPr>
        <w:spacing w:before="0" w:after="0"/>
        <w:jc w:val="both"/>
        <w:rPr>
          <w:rFonts w:asciiTheme="minorHAnsi" w:hAnsiTheme="minorHAnsi" w:cstheme="minorHAnsi"/>
          <w:sz w:val="24"/>
          <w:szCs w:val="24"/>
        </w:rPr>
      </w:pPr>
    </w:p>
    <w:p w14:paraId="7F688B69" w14:textId="77777777" w:rsidR="00181E8F" w:rsidRPr="005018E9" w:rsidRDefault="00181E8F" w:rsidP="00792285">
      <w:pPr>
        <w:numPr>
          <w:ilvl w:val="0"/>
          <w:numId w:val="6"/>
        </w:numPr>
        <w:spacing w:before="0" w:after="0"/>
        <w:ind w:firstLine="1"/>
        <w:jc w:val="both"/>
        <w:rPr>
          <w:rFonts w:asciiTheme="minorHAnsi" w:hAnsiTheme="minorHAnsi" w:cstheme="minorHAnsi"/>
          <w:b/>
          <w:bCs/>
          <w:sz w:val="24"/>
          <w:szCs w:val="24"/>
          <w:highlight w:val="lightGray"/>
        </w:rPr>
      </w:pPr>
      <w:r w:rsidRPr="005018E9">
        <w:rPr>
          <w:rFonts w:asciiTheme="minorHAnsi" w:hAnsiTheme="minorHAnsi" w:cstheme="minorHAnsi"/>
          <w:b/>
          <w:bCs/>
          <w:sz w:val="24"/>
          <w:szCs w:val="24"/>
          <w:highlight w:val="lightGray"/>
        </w:rPr>
        <w:t>Declaraţia unică a solicitantului</w:t>
      </w:r>
    </w:p>
    <w:p w14:paraId="68B93820" w14:textId="77777777" w:rsidR="00181E8F" w:rsidRPr="003147D5" w:rsidRDefault="00181E8F" w:rsidP="00181E8F">
      <w:pPr>
        <w:spacing w:before="0" w:after="0"/>
        <w:jc w:val="both"/>
        <w:rPr>
          <w:rFonts w:asciiTheme="minorHAnsi" w:hAnsiTheme="minorHAnsi" w:cstheme="minorHAnsi"/>
          <w:sz w:val="24"/>
          <w:szCs w:val="24"/>
        </w:rPr>
      </w:pPr>
      <w:r w:rsidRPr="005727E4">
        <w:rPr>
          <w:rFonts w:asciiTheme="minorHAnsi" w:hAnsiTheme="minorHAnsi" w:cstheme="minorHAnsi"/>
          <w:sz w:val="24"/>
          <w:szCs w:val="24"/>
        </w:rPr>
        <w:t xml:space="preserve">Se va anexa declarația unică a solicitantului, Anexa 4 la prezentul Ghid – </w:t>
      </w:r>
      <w:r>
        <w:rPr>
          <w:rFonts w:asciiTheme="minorHAnsi" w:hAnsiTheme="minorHAnsi" w:cstheme="minorHAnsi"/>
          <w:sz w:val="24"/>
          <w:szCs w:val="24"/>
        </w:rPr>
        <w:t>d</w:t>
      </w:r>
      <w:r w:rsidRPr="005727E4">
        <w:rPr>
          <w:rFonts w:asciiTheme="minorHAnsi" w:hAnsiTheme="minorHAnsi" w:cstheme="minorHAnsi"/>
          <w:sz w:val="24"/>
          <w:szCs w:val="24"/>
        </w:rPr>
        <w:t>eclarație pe propria răspundere a solicitantului, sub incidența prevederilor din dreptul penal și civil, în special cele care privesc falsul în declarații și falsul intelectual, prin care acesta declară că îndeplinește</w:t>
      </w:r>
      <w:r w:rsidRPr="003147D5">
        <w:rPr>
          <w:rFonts w:asciiTheme="minorHAnsi" w:hAnsiTheme="minorHAnsi" w:cstheme="minorHAnsi"/>
          <w:sz w:val="24"/>
          <w:szCs w:val="24"/>
        </w:rPr>
        <w:t xml:space="preserv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4AB0A5B"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50B8F9A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634E8F80" w14:textId="77777777" w:rsidR="00181E8F" w:rsidRPr="00576BAE" w:rsidRDefault="00181E8F" w:rsidP="00181E8F">
      <w:pPr>
        <w:spacing w:before="0" w:after="0"/>
        <w:jc w:val="both"/>
        <w:rPr>
          <w:rFonts w:asciiTheme="minorHAnsi" w:hAnsiTheme="minorHAnsi" w:cstheme="minorHAnsi"/>
          <w:sz w:val="24"/>
          <w:szCs w:val="24"/>
        </w:rPr>
      </w:pPr>
      <w:r w:rsidRPr="00576BAE">
        <w:rPr>
          <w:rFonts w:asciiTheme="minorHAnsi" w:hAnsiTheme="minorHAnsi" w:cstheme="minorHAnsi"/>
          <w:sz w:val="24"/>
          <w:szCs w:val="24"/>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57E409CD" w14:textId="77777777" w:rsidR="00181E8F" w:rsidRPr="003147D5" w:rsidRDefault="00181E8F" w:rsidP="00181E8F">
      <w:pPr>
        <w:spacing w:before="0" w:after="0"/>
        <w:jc w:val="both"/>
        <w:rPr>
          <w:rFonts w:asciiTheme="minorHAnsi" w:hAnsiTheme="minorHAnsi" w:cstheme="minorHAnsi"/>
          <w:b/>
          <w:bCs/>
          <w:sz w:val="24"/>
          <w:szCs w:val="24"/>
        </w:rPr>
      </w:pPr>
    </w:p>
    <w:p w14:paraId="6258D15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Pr="003147D5">
        <w:rPr>
          <w:rFonts w:asciiTheme="minorHAnsi" w:hAnsiTheme="minorHAnsi" w:cstheme="minorHAnsi"/>
          <w:sz w:val="24"/>
          <w:szCs w:val="24"/>
        </w:rPr>
        <w:t xml:space="preserve"> Odată cu depunerea declarației unice, solicitantului i se va aduce la cunoștință, în mod automat, prin sistemul informatic MySMIS2021/SMIS2021+ că, în etapa de contractare, are obligația de a face dovada celor declarate.</w:t>
      </w:r>
    </w:p>
    <w:p w14:paraId="0462F416" w14:textId="6782C71B"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Îndeplinirea condițiilor de eligibilitate se dovedește de către solicitant, în etapa de contractare, prin prezentarea de documente cu valoare probantă</w:t>
      </w:r>
      <w:r w:rsidR="00F7379B">
        <w:rPr>
          <w:rFonts w:asciiTheme="minorHAnsi" w:hAnsiTheme="minorHAnsi" w:cstheme="minorHAnsi"/>
          <w:sz w:val="24"/>
          <w:szCs w:val="24"/>
        </w:rPr>
        <w:t xml:space="preserve"> </w:t>
      </w:r>
      <w:r w:rsidR="00F7379B" w:rsidRPr="00F7379B">
        <w:rPr>
          <w:rFonts w:asciiTheme="minorHAnsi" w:hAnsiTheme="minorHAnsi" w:cstheme="minorHAnsi"/>
          <w:sz w:val="24"/>
          <w:szCs w:val="24"/>
        </w:rPr>
        <w:t>valabile de la data depunerii cererii de finanţare</w:t>
      </w:r>
      <w:r w:rsidR="00F7379B">
        <w:rPr>
          <w:rFonts w:asciiTheme="minorHAnsi" w:hAnsiTheme="minorHAnsi" w:cstheme="minorHAnsi"/>
          <w:sz w:val="24"/>
          <w:szCs w:val="24"/>
        </w:rPr>
        <w:t>,</w:t>
      </w:r>
      <w:r w:rsidRPr="003147D5">
        <w:rPr>
          <w:rFonts w:asciiTheme="minorHAnsi" w:hAnsiTheme="minorHAnsi" w:cstheme="minorHAnsi"/>
          <w:sz w:val="24"/>
          <w:szCs w:val="24"/>
        </w:rPr>
        <w:t xml:space="preserve"> specificate în Ghidul Solicitantului aplicabil. </w:t>
      </w:r>
    </w:p>
    <w:p w14:paraId="633A936E" w14:textId="77777777" w:rsidR="00181E8F" w:rsidRPr="003147D5" w:rsidRDefault="00181E8F" w:rsidP="00181E8F">
      <w:pPr>
        <w:spacing w:before="0" w:after="0"/>
        <w:jc w:val="both"/>
        <w:rPr>
          <w:rFonts w:asciiTheme="minorHAnsi" w:hAnsiTheme="minorHAnsi" w:cstheme="minorHAnsi"/>
          <w:sz w:val="24"/>
          <w:szCs w:val="24"/>
        </w:rPr>
      </w:pPr>
    </w:p>
    <w:p w14:paraId="5936DFF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Solicitanții care în etapa de contractare până la termenul stabilit de către AM PR SE nu fac dovada îndeplinirii condițiilor de eligibilitate conform declarației unice prezentate în etapa de </w:t>
      </w:r>
      <w:r w:rsidRPr="003147D5">
        <w:rPr>
          <w:rFonts w:asciiTheme="minorHAnsi" w:hAnsiTheme="minorHAnsi" w:cstheme="minorHAnsi"/>
          <w:sz w:val="24"/>
          <w:szCs w:val="24"/>
        </w:rPr>
        <w:lastRenderedPageBreak/>
        <w:t>depunere a cererii de finanțare, sunt declarați respinși, iar contractul de finanțare nu va fi semnat.</w:t>
      </w:r>
    </w:p>
    <w:p w14:paraId="2939F97E" w14:textId="5BBE4212" w:rsidR="00181E8F" w:rsidRDefault="00181E8F" w:rsidP="00181E8F">
      <w:pPr>
        <w:spacing w:before="0" w:after="0"/>
        <w:jc w:val="both"/>
        <w:rPr>
          <w:rFonts w:asciiTheme="minorHAnsi" w:hAnsiTheme="minorHAnsi" w:cstheme="minorHAnsi"/>
          <w:sz w:val="24"/>
          <w:szCs w:val="24"/>
        </w:rPr>
      </w:pPr>
      <w:r>
        <w:rPr>
          <w:rFonts w:asciiTheme="minorHAnsi" w:hAnsiTheme="minorHAnsi" w:cstheme="minorHAnsi"/>
          <w:sz w:val="24"/>
          <w:szCs w:val="24"/>
        </w:rPr>
        <w:t>AM</w:t>
      </w:r>
      <w:r w:rsidRPr="003147D5">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025218E" w14:textId="77777777" w:rsidR="00181E8F" w:rsidRPr="003147D5" w:rsidRDefault="00181E8F" w:rsidP="00181E8F">
      <w:pPr>
        <w:spacing w:before="0" w:after="0"/>
        <w:jc w:val="both"/>
        <w:rPr>
          <w:rFonts w:asciiTheme="minorHAnsi" w:hAnsiTheme="minorHAnsi" w:cstheme="minorHAnsi"/>
          <w:sz w:val="24"/>
          <w:szCs w:val="24"/>
        </w:rPr>
      </w:pPr>
    </w:p>
    <w:p w14:paraId="1B8502B4" w14:textId="77777777" w:rsidR="00181E8F" w:rsidRPr="003E6131" w:rsidRDefault="00181E8F" w:rsidP="00792285">
      <w:pPr>
        <w:pStyle w:val="ListParagraph"/>
        <w:numPr>
          <w:ilvl w:val="0"/>
          <w:numId w:val="6"/>
        </w:numPr>
        <w:spacing w:before="0" w:after="0"/>
        <w:ind w:left="0"/>
        <w:jc w:val="both"/>
        <w:rPr>
          <w:rFonts w:asciiTheme="minorHAnsi" w:hAnsiTheme="minorHAnsi" w:cstheme="minorHAnsi"/>
          <w:b/>
          <w:bCs/>
          <w:color w:val="FF0000"/>
          <w:sz w:val="24"/>
          <w:szCs w:val="24"/>
          <w:highlight w:val="lightGray"/>
        </w:rPr>
      </w:pPr>
      <w:r w:rsidRPr="003E6131">
        <w:rPr>
          <w:rFonts w:asciiTheme="minorHAnsi" w:hAnsiTheme="minorHAnsi" w:cstheme="minorHAnsi"/>
          <w:b/>
          <w:bCs/>
          <w:sz w:val="24"/>
          <w:szCs w:val="24"/>
          <w:highlight w:val="lightGray"/>
        </w:rPr>
        <w:t>Documente privind identificarea reprezentantului legal al solicitantului.</w:t>
      </w:r>
    </w:p>
    <w:p w14:paraId="659024F3" w14:textId="77777777" w:rsidR="008804B6" w:rsidRDefault="008804B6" w:rsidP="00181E8F">
      <w:pPr>
        <w:pStyle w:val="ListParagraph"/>
        <w:spacing w:before="0" w:after="0"/>
        <w:ind w:left="0"/>
        <w:jc w:val="both"/>
        <w:rPr>
          <w:rFonts w:asciiTheme="minorHAnsi" w:hAnsiTheme="minorHAnsi" w:cstheme="minorHAnsi"/>
          <w:sz w:val="24"/>
          <w:szCs w:val="24"/>
        </w:rPr>
      </w:pPr>
      <w:bookmarkStart w:id="136" w:name="_Hlk100062298"/>
    </w:p>
    <w:p w14:paraId="2B5DDDE9" w14:textId="5AAACD3B"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Se va anexa în mod obligatoriu la cererea de finanțare un act de identificare aflat în perioada de valabilitate a reprezentantului legal. </w:t>
      </w:r>
      <w:bookmarkEnd w:id="136"/>
    </w:p>
    <w:p w14:paraId="075F5BF0" w14:textId="49A3D865" w:rsidR="008804B6" w:rsidRDefault="000B0E5D" w:rsidP="00181E8F">
      <w:pPr>
        <w:pStyle w:val="ListParagraph"/>
        <w:spacing w:before="0" w:after="0"/>
        <w:ind w:left="0"/>
        <w:jc w:val="both"/>
        <w:rPr>
          <w:rFonts w:asciiTheme="minorHAnsi" w:hAnsiTheme="minorHAnsi" w:cstheme="minorHAnsi"/>
          <w:sz w:val="24"/>
          <w:szCs w:val="24"/>
        </w:rPr>
      </w:pPr>
      <w:r w:rsidRPr="004B25C2">
        <w:rPr>
          <w:rFonts w:asciiTheme="minorHAnsi" w:hAnsiTheme="minorHAnsi" w:cstheme="minorHAnsi"/>
          <w:sz w:val="24"/>
          <w:szCs w:val="24"/>
        </w:rPr>
        <w:t>Observația se aplică și partenerilor în cazul în care proiectul este implementat în parteneriat</w:t>
      </w:r>
      <w:r w:rsidR="004B25C2">
        <w:rPr>
          <w:rFonts w:asciiTheme="minorHAnsi" w:hAnsiTheme="minorHAnsi" w:cstheme="minorHAnsi"/>
          <w:sz w:val="24"/>
          <w:szCs w:val="24"/>
        </w:rPr>
        <w:t>.</w:t>
      </w:r>
      <w:bookmarkStart w:id="137" w:name="_Hlk100062385"/>
      <w:bookmarkEnd w:id="137"/>
    </w:p>
    <w:p w14:paraId="4C65062D" w14:textId="77777777" w:rsidR="008804B6" w:rsidRDefault="008804B6" w:rsidP="00181E8F">
      <w:pPr>
        <w:pStyle w:val="ListParagraph"/>
        <w:spacing w:before="0" w:after="0"/>
        <w:ind w:left="0"/>
        <w:jc w:val="both"/>
        <w:rPr>
          <w:rFonts w:asciiTheme="minorHAnsi" w:hAnsiTheme="minorHAnsi" w:cstheme="minorHAnsi"/>
          <w:sz w:val="24"/>
          <w:szCs w:val="24"/>
        </w:rPr>
      </w:pPr>
    </w:p>
    <w:p w14:paraId="5F1761CC" w14:textId="4A6CD914" w:rsidR="00181E8F" w:rsidRPr="003E6131" w:rsidRDefault="00181E8F" w:rsidP="00792285">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 xml:space="preserve">Expertiza tehnică a clădirii </w:t>
      </w:r>
    </w:p>
    <w:p w14:paraId="6325C3BD" w14:textId="38BA998D" w:rsidR="00E61743" w:rsidRPr="00E61743" w:rsidRDefault="005635EF" w:rsidP="005635EF">
      <w:pPr>
        <w:pStyle w:val="ListParagraph"/>
        <w:spacing w:before="0" w:after="0"/>
        <w:ind w:left="0"/>
        <w:jc w:val="both"/>
        <w:rPr>
          <w:rFonts w:asciiTheme="minorHAnsi" w:hAnsiTheme="minorHAnsi" w:cstheme="minorHAnsi"/>
          <w:sz w:val="24"/>
          <w:szCs w:val="24"/>
        </w:rPr>
      </w:pPr>
      <w:r w:rsidRPr="00E61743">
        <w:rPr>
          <w:rFonts w:asciiTheme="minorHAnsi" w:hAnsiTheme="minorHAnsi" w:cstheme="minorHAnsi"/>
          <w:sz w:val="24"/>
          <w:szCs w:val="24"/>
        </w:rPr>
        <w:t>Expertiza tehnică va confirma că imobilul nu este încadrat în clasa I de risc seismic, respectiv clădiri cu risc ridicat de prăbuşire, sau în clasa II de risc seismic, respectiv clădiri care, sub efectul cutremurului pot suferi degradări structurale</w:t>
      </w:r>
      <w:r w:rsidR="00E61743" w:rsidRPr="00E61743">
        <w:rPr>
          <w:rFonts w:asciiTheme="minorHAnsi" w:hAnsiTheme="minorHAnsi" w:cstheme="minorHAnsi"/>
          <w:sz w:val="24"/>
          <w:szCs w:val="24"/>
        </w:rPr>
        <w:t>.</w:t>
      </w:r>
    </w:p>
    <w:p w14:paraId="086E7D38" w14:textId="6892CC66" w:rsidR="00E61743" w:rsidRPr="00F25DBF" w:rsidRDefault="00E61743" w:rsidP="00364130">
      <w:pPr>
        <w:pStyle w:val="Heading2"/>
        <w:numPr>
          <w:ilvl w:val="0"/>
          <w:numId w:val="0"/>
        </w:numPr>
        <w:ind w:left="720"/>
      </w:pPr>
      <w:bookmarkStart w:id="138" w:name="_Toc137037303"/>
      <w:r w:rsidRPr="00F25DBF">
        <w:t>Se aplica corespunzator exceptia de la B.4, sectiunea 5.7 Alte cerinţe de eligibilitate a proiectului</w:t>
      </w:r>
      <w:r w:rsidR="000B4BEB" w:rsidRPr="00F25DBF">
        <w:t>.</w:t>
      </w:r>
      <w:bookmarkEnd w:id="138"/>
    </w:p>
    <w:p w14:paraId="559F9845" w14:textId="41D7A1FF" w:rsidR="00181E8F" w:rsidRPr="00E61743" w:rsidRDefault="00181E8F" w:rsidP="00181E8F">
      <w:pPr>
        <w:pStyle w:val="ListParagraph"/>
        <w:spacing w:before="0" w:after="0"/>
        <w:ind w:left="0"/>
        <w:jc w:val="both"/>
        <w:rPr>
          <w:rFonts w:asciiTheme="minorHAnsi" w:hAnsiTheme="minorHAnsi" w:cstheme="minorHAnsi"/>
          <w:color w:val="FF0000"/>
          <w:sz w:val="24"/>
          <w:szCs w:val="24"/>
        </w:rPr>
      </w:pPr>
      <w:r w:rsidRPr="009A0A35">
        <w:rPr>
          <w:rFonts w:asciiTheme="minorHAnsi" w:hAnsiTheme="minorHAnsi" w:cstheme="minorHAnsi"/>
          <w:sz w:val="24"/>
          <w:szCs w:val="24"/>
        </w:rPr>
        <w:t xml:space="preserve"> </w:t>
      </w:r>
    </w:p>
    <w:p w14:paraId="66A178B7" w14:textId="5028AC11" w:rsidR="00181E8F" w:rsidRPr="009A0A35" w:rsidRDefault="00181E8F" w:rsidP="00792285">
      <w:pPr>
        <w:pStyle w:val="ListParagraph"/>
        <w:numPr>
          <w:ilvl w:val="0"/>
          <w:numId w:val="6"/>
        </w:numPr>
        <w:spacing w:before="0" w:after="0"/>
        <w:ind w:left="0"/>
        <w:jc w:val="both"/>
        <w:rPr>
          <w:rFonts w:asciiTheme="minorHAnsi" w:hAnsiTheme="minorHAnsi" w:cstheme="minorHAnsi"/>
          <w:bCs/>
          <w:sz w:val="24"/>
          <w:szCs w:val="24"/>
          <w:highlight w:val="lightGray"/>
        </w:rPr>
      </w:pPr>
      <w:r w:rsidRPr="009A0A35">
        <w:rPr>
          <w:rFonts w:asciiTheme="minorHAnsi" w:hAnsiTheme="minorHAnsi" w:cstheme="minorHAnsi"/>
          <w:b/>
          <w:sz w:val="24"/>
          <w:szCs w:val="24"/>
          <w:highlight w:val="lightGray"/>
        </w:rPr>
        <w:t xml:space="preserve">Raportul de audit energetic, inclusiv fişa de analiză termică şi energetică a </w:t>
      </w:r>
      <w:r w:rsidRPr="009A0A35">
        <w:rPr>
          <w:rFonts w:asciiTheme="minorHAnsi" w:hAnsiTheme="minorHAnsi" w:cstheme="minorHAnsi"/>
          <w:bCs/>
          <w:sz w:val="24"/>
          <w:szCs w:val="24"/>
          <w:highlight w:val="lightGray"/>
        </w:rPr>
        <w:t xml:space="preserve"> </w:t>
      </w:r>
      <w:r w:rsidRPr="009A0A35">
        <w:rPr>
          <w:rFonts w:asciiTheme="minorHAnsi" w:hAnsiTheme="minorHAnsi" w:cstheme="minorHAnsi"/>
          <w:b/>
          <w:sz w:val="24"/>
          <w:szCs w:val="24"/>
          <w:highlight w:val="lightGray"/>
        </w:rPr>
        <w:t>clădirii, respectiv certificatul de performanţă energetică</w:t>
      </w:r>
      <w:r w:rsidRPr="009A0A35">
        <w:rPr>
          <w:rFonts w:asciiTheme="minorHAnsi" w:hAnsiTheme="minorHAnsi" w:cstheme="minorHAnsi"/>
          <w:bCs/>
          <w:sz w:val="24"/>
          <w:szCs w:val="24"/>
          <w:highlight w:val="lightGray"/>
        </w:rPr>
        <w:t xml:space="preserve">.  </w:t>
      </w:r>
    </w:p>
    <w:p w14:paraId="462479F6" w14:textId="7AB051E7" w:rsidR="00181E8F" w:rsidRPr="009A0A35" w:rsidRDefault="00181E8F" w:rsidP="005635EF">
      <w:pPr>
        <w:pStyle w:val="ListParagraph"/>
        <w:spacing w:before="0" w:after="0"/>
        <w:ind w:left="0"/>
        <w:jc w:val="both"/>
        <w:rPr>
          <w:rFonts w:asciiTheme="minorHAnsi" w:hAnsiTheme="minorHAnsi" w:cstheme="minorHAnsi"/>
          <w:sz w:val="24"/>
          <w:szCs w:val="24"/>
          <w:lang w:eastAsia="en-GB"/>
        </w:rPr>
      </w:pPr>
      <w:r w:rsidRPr="009A0A35">
        <w:rPr>
          <w:rFonts w:asciiTheme="minorHAnsi" w:hAnsiTheme="minorHAnsi" w:cstheme="minorHAnsi"/>
          <w:sz w:val="24"/>
          <w:szCs w:val="24"/>
        </w:rPr>
        <w:t xml:space="preserve">Aceste documente vor fi  elaborate conform legislaţiei în vigoare. </w:t>
      </w:r>
    </w:p>
    <w:p w14:paraId="0067A2EB" w14:textId="77777777" w:rsidR="00181E8F" w:rsidRPr="003147D5" w:rsidRDefault="00181E8F" w:rsidP="00181E8F">
      <w:pPr>
        <w:pStyle w:val="ListParagraph"/>
        <w:spacing w:before="0" w:after="0"/>
        <w:ind w:left="0"/>
        <w:jc w:val="both"/>
        <w:rPr>
          <w:rFonts w:asciiTheme="minorHAnsi" w:hAnsiTheme="minorHAnsi" w:cstheme="minorHAnsi"/>
          <w:bCs/>
          <w:sz w:val="24"/>
          <w:szCs w:val="24"/>
        </w:rPr>
      </w:pPr>
    </w:p>
    <w:p w14:paraId="61B4875B" w14:textId="1CD84F1D" w:rsidR="00B620A4" w:rsidRPr="00B620A4" w:rsidRDefault="00B620A4" w:rsidP="00792285">
      <w:pPr>
        <w:numPr>
          <w:ilvl w:val="0"/>
          <w:numId w:val="6"/>
        </w:numPr>
        <w:spacing w:before="0" w:after="0"/>
        <w:contextualSpacing/>
        <w:jc w:val="both"/>
        <w:rPr>
          <w:rFonts w:asciiTheme="minorHAnsi" w:hAnsiTheme="minorHAnsi" w:cstheme="minorHAnsi"/>
          <w:bCs/>
          <w:sz w:val="24"/>
          <w:szCs w:val="24"/>
          <w:highlight w:val="lightGray"/>
        </w:rPr>
      </w:pPr>
      <w:r w:rsidRPr="00B620A4">
        <w:rPr>
          <w:rFonts w:asciiTheme="minorHAnsi" w:hAnsiTheme="minorHAnsi" w:cstheme="minorHAnsi"/>
          <w:b/>
          <w:bCs/>
          <w:color w:val="000000"/>
          <w:sz w:val="24"/>
          <w:szCs w:val="24"/>
          <w:highlight w:val="lightGray"/>
          <w:lang w:eastAsia="en-GB"/>
        </w:rPr>
        <w:t xml:space="preserve">Avizul Ministerului Culturii </w:t>
      </w:r>
      <w:r w:rsidRPr="00B620A4">
        <w:rPr>
          <w:rFonts w:asciiTheme="minorHAnsi" w:hAnsiTheme="minorHAnsi" w:cstheme="minorHAnsi"/>
          <w:color w:val="000000"/>
          <w:sz w:val="24"/>
          <w:szCs w:val="24"/>
          <w:highlight w:val="lightGray"/>
          <w:lang w:eastAsia="en-GB"/>
        </w:rPr>
        <w:t>sau a structurilor deconcentrate ale acestuia</w:t>
      </w:r>
    </w:p>
    <w:p w14:paraId="01C4617E" w14:textId="753FA590" w:rsidR="00B620A4" w:rsidRDefault="00B620A4" w:rsidP="00B620A4">
      <w:pPr>
        <w:spacing w:before="0" w:after="0"/>
        <w:contextualSpacing/>
        <w:jc w:val="both"/>
        <w:rPr>
          <w:rFonts w:asciiTheme="minorHAnsi" w:hAnsiTheme="minorHAnsi" w:cstheme="minorHAnsi"/>
          <w:color w:val="000000"/>
          <w:sz w:val="24"/>
          <w:szCs w:val="24"/>
          <w:lang w:eastAsia="en-GB"/>
        </w:rPr>
      </w:pPr>
      <w:r w:rsidRPr="00B620A4">
        <w:rPr>
          <w:rFonts w:asciiTheme="minorHAnsi" w:hAnsiTheme="minorHAnsi" w:cstheme="minorHAnsi"/>
          <w:bCs/>
          <w:sz w:val="24"/>
          <w:szCs w:val="24"/>
        </w:rPr>
        <w:t>În</w:t>
      </w:r>
      <w:r w:rsidRPr="00B620A4">
        <w:rPr>
          <w:rFonts w:asciiTheme="minorHAnsi" w:hAnsiTheme="minorHAnsi" w:cstheme="minorHAnsi"/>
          <w:b/>
          <w:sz w:val="24"/>
          <w:szCs w:val="24"/>
        </w:rPr>
        <w:t xml:space="preserve"> </w:t>
      </w:r>
      <w:r w:rsidRPr="00B620A4">
        <w:rPr>
          <w:rFonts w:asciiTheme="minorHAnsi" w:hAnsiTheme="minorHAnsi" w:cstheme="minorHAnsi"/>
          <w:bCs/>
          <w:sz w:val="24"/>
          <w:szCs w:val="24"/>
        </w:rPr>
        <w:t>c</w:t>
      </w:r>
      <w:r w:rsidRPr="00B620A4">
        <w:rPr>
          <w:rFonts w:asciiTheme="minorHAnsi" w:hAnsiTheme="minorHAnsi" w:cstheme="minorHAnsi"/>
          <w:color w:val="000000"/>
          <w:sz w:val="24"/>
          <w:szCs w:val="24"/>
          <w:lang w:eastAsia="en-GB"/>
        </w:rPr>
        <w:t xml:space="preserve">azul în care clădirea este monument istoric/ amplasată într-o zonă de protecție a monumentelor istorice şi/sau într-o zonă construită protejată aprobată potrivit legii: </w:t>
      </w:r>
      <w:r w:rsidRPr="00B620A4">
        <w:rPr>
          <w:rFonts w:asciiTheme="minorHAnsi" w:hAnsiTheme="minorHAnsi" w:cstheme="minorHAnsi"/>
          <w:b/>
          <w:bCs/>
          <w:color w:val="000000"/>
          <w:sz w:val="24"/>
          <w:szCs w:val="24"/>
          <w:lang w:eastAsia="en-GB"/>
        </w:rPr>
        <w:t xml:space="preserve">Avizul Ministerului Culturii </w:t>
      </w:r>
      <w:r w:rsidRPr="00B620A4">
        <w:rPr>
          <w:rFonts w:asciiTheme="minorHAnsi" w:hAnsiTheme="minorHAnsi" w:cstheme="minorHAnsi"/>
          <w:color w:val="000000"/>
          <w:sz w:val="24"/>
          <w:szCs w:val="24"/>
          <w:lang w:eastAsia="en-GB"/>
        </w:rPr>
        <w:t>sau a structurilor deconcentrate ale acestuia, prin care se avizează, din punct de vedere estetic și arhitectural, măsurile/ lucrările de intervenție, conform soluției tehnice propuse prin SF/DALI/PT.</w:t>
      </w:r>
    </w:p>
    <w:p w14:paraId="25BF727C" w14:textId="3C97CB8D" w:rsidR="00B620A4" w:rsidRDefault="00B620A4" w:rsidP="00B620A4">
      <w:pPr>
        <w:spacing w:before="0" w:after="0"/>
        <w:contextualSpacing/>
        <w:jc w:val="both"/>
        <w:rPr>
          <w:rFonts w:asciiTheme="minorHAnsi" w:hAnsiTheme="minorHAnsi" w:cstheme="minorHAnsi"/>
          <w:bCs/>
          <w:sz w:val="24"/>
          <w:szCs w:val="24"/>
        </w:rPr>
      </w:pPr>
    </w:p>
    <w:p w14:paraId="2F65EDD0" w14:textId="400A1932" w:rsidR="00B620A4" w:rsidRPr="00B620A4" w:rsidRDefault="00B620A4" w:rsidP="00792285">
      <w:pPr>
        <w:pStyle w:val="ListParagraph"/>
        <w:numPr>
          <w:ilvl w:val="0"/>
          <w:numId w:val="6"/>
        </w:numPr>
        <w:spacing w:before="0" w:after="0"/>
        <w:ind w:left="0"/>
        <w:jc w:val="both"/>
        <w:rPr>
          <w:rFonts w:asciiTheme="minorHAnsi" w:hAnsiTheme="minorHAnsi" w:cstheme="minorHAnsi"/>
          <w:bCs/>
          <w:sz w:val="24"/>
          <w:szCs w:val="24"/>
          <w:highlight w:val="lightGray"/>
        </w:rPr>
      </w:pPr>
      <w:r w:rsidRPr="00B620A4">
        <w:rPr>
          <w:rFonts w:asciiTheme="minorHAnsi" w:hAnsiTheme="minorHAnsi" w:cstheme="minorHAnsi"/>
          <w:b/>
          <w:sz w:val="24"/>
          <w:szCs w:val="24"/>
          <w:highlight w:val="lightGray"/>
        </w:rPr>
        <w:t>Avizul Ministerului Educaţiei Naționale și Cercetării Științifice</w:t>
      </w:r>
      <w:r w:rsidRPr="00B620A4">
        <w:rPr>
          <w:rFonts w:asciiTheme="minorHAnsi" w:hAnsiTheme="minorHAnsi" w:cstheme="minorHAnsi"/>
          <w:sz w:val="24"/>
          <w:szCs w:val="24"/>
          <w:highlight w:val="lightGray"/>
        </w:rPr>
        <w:t xml:space="preserve"> privind oportunitatea investiției</w:t>
      </w:r>
      <w:r w:rsidR="00E61743">
        <w:rPr>
          <w:rFonts w:asciiTheme="minorHAnsi" w:hAnsiTheme="minorHAnsi" w:cstheme="minorHAnsi"/>
          <w:sz w:val="24"/>
          <w:szCs w:val="24"/>
          <w:highlight w:val="lightGray"/>
        </w:rPr>
        <w:t>.</w:t>
      </w:r>
    </w:p>
    <w:p w14:paraId="4FABDD1B" w14:textId="77777777" w:rsidR="00B620A4" w:rsidRPr="00B620A4" w:rsidRDefault="00B620A4" w:rsidP="00B620A4">
      <w:pPr>
        <w:pStyle w:val="ListParagraph"/>
        <w:spacing w:before="0" w:after="0"/>
        <w:ind w:left="0"/>
        <w:jc w:val="both"/>
        <w:rPr>
          <w:rFonts w:asciiTheme="minorHAnsi" w:hAnsiTheme="minorHAnsi" w:cstheme="minorHAnsi"/>
          <w:bCs/>
          <w:sz w:val="24"/>
          <w:szCs w:val="24"/>
          <w:highlight w:val="lightGray"/>
        </w:rPr>
      </w:pPr>
    </w:p>
    <w:p w14:paraId="7834C597" w14:textId="77777777" w:rsidR="00B620A4" w:rsidRPr="00A95F5F" w:rsidRDefault="00B620A4" w:rsidP="00792285">
      <w:pPr>
        <w:pStyle w:val="ListParagraph"/>
        <w:numPr>
          <w:ilvl w:val="0"/>
          <w:numId w:val="6"/>
        </w:numPr>
        <w:spacing w:before="0" w:after="0"/>
        <w:ind w:left="0"/>
        <w:jc w:val="both"/>
        <w:rPr>
          <w:rFonts w:asciiTheme="minorHAnsi" w:hAnsiTheme="minorHAnsi" w:cstheme="minorHAnsi"/>
          <w:b/>
          <w:color w:val="0070C0"/>
          <w:sz w:val="24"/>
          <w:szCs w:val="24"/>
          <w:highlight w:val="lightGray"/>
        </w:rPr>
      </w:pPr>
      <w:r w:rsidRPr="00A95F5F">
        <w:rPr>
          <w:rFonts w:asciiTheme="minorHAnsi" w:hAnsiTheme="minorHAnsi" w:cstheme="minorHAnsi"/>
          <w:b/>
          <w:sz w:val="24"/>
          <w:szCs w:val="24"/>
          <w:highlight w:val="lightGray"/>
        </w:rPr>
        <w:t xml:space="preserve">Lista de echipamente/lucrări/servicii cu încadrarea acestora pe secțiunea de  cheltuieli eligibile /ne-eligibile </w:t>
      </w:r>
    </w:p>
    <w:p w14:paraId="1B8D338F" w14:textId="77777777" w:rsidR="00B620A4" w:rsidRPr="00E5602F" w:rsidRDefault="00B620A4" w:rsidP="00B620A4">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w:t>
      </w:r>
      <w:r w:rsidRPr="00E5602F">
        <w:rPr>
          <w:rFonts w:asciiTheme="minorHAnsi" w:hAnsiTheme="minorHAnsi" w:cstheme="minorHAnsi"/>
          <w:sz w:val="24"/>
          <w:szCs w:val="24"/>
        </w:rPr>
        <w:t xml:space="preserve">corelate cu bugetul / devizul proiectului. </w:t>
      </w:r>
    </w:p>
    <w:p w14:paraId="551CB44A" w14:textId="553D601B" w:rsidR="00B620A4" w:rsidRPr="00A95F5F" w:rsidRDefault="00B620A4" w:rsidP="00A95F5F">
      <w:pPr>
        <w:pStyle w:val="ListParagraph"/>
        <w:spacing w:before="0" w:after="0"/>
        <w:ind w:left="0"/>
        <w:jc w:val="both"/>
        <w:rPr>
          <w:rFonts w:asciiTheme="minorHAnsi" w:hAnsiTheme="minorHAnsi" w:cstheme="minorHAnsi"/>
          <w:i/>
          <w:sz w:val="24"/>
          <w:szCs w:val="24"/>
        </w:rPr>
      </w:pPr>
      <w:r w:rsidRPr="00E5602F">
        <w:rPr>
          <w:rFonts w:asciiTheme="minorHAnsi" w:hAnsiTheme="minorHAnsi" w:cstheme="minorHAnsi"/>
          <w:sz w:val="24"/>
          <w:szCs w:val="24"/>
        </w:rPr>
        <w:lastRenderedPageBreak/>
        <w:t>Se va folosi modelul G, Lista de echipamente/lucrări/servicii</w:t>
      </w:r>
      <w:r w:rsidRPr="00E5602F">
        <w:rPr>
          <w:rFonts w:asciiTheme="minorHAnsi" w:hAnsiTheme="minorHAnsi" w:cstheme="minorHAnsi"/>
          <w:i/>
          <w:sz w:val="24"/>
          <w:szCs w:val="24"/>
        </w:rPr>
        <w:t>.</w:t>
      </w:r>
      <w:r w:rsidR="00A95F5F">
        <w:rPr>
          <w:rFonts w:asciiTheme="minorHAnsi" w:hAnsiTheme="minorHAnsi" w:cstheme="minorHAnsi"/>
          <w:i/>
          <w:sz w:val="24"/>
          <w:szCs w:val="24"/>
        </w:rPr>
        <w:t xml:space="preserve"> </w:t>
      </w:r>
      <w:r w:rsidRPr="003147D5">
        <w:rPr>
          <w:rFonts w:asciiTheme="minorHAnsi" w:hAnsiTheme="minorHAnsi" w:cstheme="minorHAnsi"/>
          <w:sz w:val="24"/>
          <w:szCs w:val="24"/>
        </w:rPr>
        <w:t xml:space="preserve">Se va depune câte o </w:t>
      </w:r>
      <w:r w:rsidRPr="003147D5">
        <w:rPr>
          <w:rFonts w:asciiTheme="minorHAnsi" w:hAnsiTheme="minorHAnsi" w:cstheme="minorHAnsi"/>
          <w:iCs/>
          <w:sz w:val="24"/>
          <w:szCs w:val="24"/>
        </w:rPr>
        <w:t xml:space="preserve">Lista </w:t>
      </w:r>
      <w:r w:rsidRPr="003147D5">
        <w:rPr>
          <w:rFonts w:asciiTheme="minorHAnsi" w:hAnsiTheme="minorHAnsi" w:cstheme="minorHAnsi"/>
          <w:sz w:val="24"/>
          <w:szCs w:val="24"/>
        </w:rPr>
        <w:t>pentru fiecare componentă în parte, unde este cazul</w:t>
      </w:r>
    </w:p>
    <w:p w14:paraId="041A50AF"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1BB21283" w14:textId="77777777" w:rsidR="00E802CD" w:rsidRPr="00E802CD" w:rsidRDefault="00181E8F" w:rsidP="00792285">
      <w:pPr>
        <w:pStyle w:val="ListParagraph"/>
        <w:numPr>
          <w:ilvl w:val="0"/>
          <w:numId w:val="6"/>
        </w:numPr>
        <w:spacing w:before="0" w:after="0"/>
        <w:ind w:left="0"/>
        <w:jc w:val="both"/>
        <w:rPr>
          <w:rFonts w:asciiTheme="minorHAnsi" w:hAnsiTheme="minorHAnsi" w:cstheme="minorHAnsi"/>
          <w:sz w:val="24"/>
          <w:szCs w:val="24"/>
        </w:rPr>
      </w:pPr>
      <w:r w:rsidRPr="00E802CD">
        <w:rPr>
          <w:rFonts w:asciiTheme="minorHAnsi" w:hAnsiTheme="minorHAnsi" w:cstheme="minorHAnsi"/>
          <w:b/>
          <w:bCs/>
          <w:sz w:val="24"/>
          <w:szCs w:val="24"/>
          <w:highlight w:val="lightGray"/>
        </w:rPr>
        <w:t xml:space="preserve">Documentația tehnico-economică – faza SF/DALI (după caz) sau faza SF/DALI  + PT </w:t>
      </w:r>
    </w:p>
    <w:p w14:paraId="151F6D24" w14:textId="2C7DF5AC" w:rsidR="00181E8F" w:rsidRPr="00E802CD" w:rsidRDefault="00181E8F" w:rsidP="00E802CD">
      <w:pPr>
        <w:pStyle w:val="ListParagraph"/>
        <w:spacing w:before="0" w:after="0"/>
        <w:ind w:left="0"/>
        <w:jc w:val="both"/>
        <w:rPr>
          <w:rFonts w:asciiTheme="minorHAnsi" w:hAnsiTheme="minorHAnsi" w:cstheme="minorHAnsi"/>
          <w:sz w:val="24"/>
          <w:szCs w:val="24"/>
        </w:rPr>
      </w:pPr>
      <w:r w:rsidRPr="00E802CD">
        <w:rPr>
          <w:rFonts w:asciiTheme="minorHAnsi" w:hAnsiTheme="minorHAnsi" w:cstheme="minorHAnsi"/>
          <w:sz w:val="24"/>
          <w:szCs w:val="24"/>
        </w:rPr>
        <w:t>Este suficientă depunerea studiului de fezabilitate/documentației de avizare a lucrărilor de intervenție, după caz. 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71AAA8DC"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3B1D00C3" w14:textId="77777777" w:rsidR="00181E8F" w:rsidRPr="003147D5" w:rsidRDefault="00181E8F" w:rsidP="00792285">
      <w:pPr>
        <w:numPr>
          <w:ilvl w:val="0"/>
          <w:numId w:val="17"/>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Pentru proiectele de investiţii pentru care execuţia fizică de lucrări nu a fost demarată la data depunerii cererii de finanţare </w:t>
      </w:r>
    </w:p>
    <w:p w14:paraId="62B30C3C"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9E93A02"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Planșele aferente documentației tehnico-economice se depun scanat, fișiere tip PDF, conținând un cartuș semnat conform prevederilor legale. </w:t>
      </w:r>
    </w:p>
    <w:p w14:paraId="53631AE5"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1C0B9790"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03C23706"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CC58E23" w14:textId="77777777"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51EAADF4"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320504B" w14:textId="77777777" w:rsidR="00181E8F" w:rsidRPr="003147D5" w:rsidRDefault="00181E8F" w:rsidP="00792285">
      <w:pPr>
        <w:pStyle w:val="ListParagraph"/>
        <w:numPr>
          <w:ilvl w:val="0"/>
          <w:numId w:val="17"/>
        </w:numPr>
        <w:spacing w:before="0" w:after="0"/>
        <w:ind w:left="0" w:firstLine="0"/>
        <w:jc w:val="both"/>
        <w:rPr>
          <w:rFonts w:asciiTheme="minorHAnsi" w:hAnsiTheme="minorHAnsi" w:cstheme="minorHAnsi"/>
          <w:b/>
          <w:bCs/>
          <w:color w:val="000000"/>
          <w:sz w:val="24"/>
          <w:szCs w:val="24"/>
          <w:lang w:eastAsia="en-GB"/>
        </w:rPr>
      </w:pPr>
      <w:r w:rsidRPr="003147D5">
        <w:rPr>
          <w:rFonts w:asciiTheme="minorHAnsi" w:hAnsiTheme="minorHAnsi" w:cstheme="minorHAnsi"/>
          <w:b/>
          <w:bCs/>
          <w:color w:val="000000"/>
          <w:sz w:val="24"/>
          <w:szCs w:val="24"/>
          <w:lang w:eastAsia="en-GB"/>
        </w:rPr>
        <w:t>(dacă e cazul) Pentru proiectele de investiţii pentru care execuţia de lucrări a fost demarată, însă proiectele nu s-au încheiat în mod fizic sau financiar înainte de depunerea cererii de finanțare:</w:t>
      </w:r>
    </w:p>
    <w:p w14:paraId="79B5213D" w14:textId="27CB6ED8"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Se va anexa la cererea de finanțare documentaţia tehnico-economică (SF/DALI, după caz + PT), autorizația de construire, împreună cu devizul general actualizat. </w:t>
      </w:r>
    </w:p>
    <w:p w14:paraId="34C912C1"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20E137AE"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w:t>
      </w:r>
      <w:r w:rsidRPr="003147D5">
        <w:rPr>
          <w:rFonts w:asciiTheme="minorHAnsi" w:hAnsiTheme="minorHAnsi" w:cstheme="minorHAnsi"/>
          <w:color w:val="000000"/>
          <w:sz w:val="24"/>
          <w:szCs w:val="24"/>
          <w:lang w:eastAsia="en-GB"/>
        </w:rPr>
        <w:lastRenderedPageBreak/>
        <w:t xml:space="preserve">încheiate în mod fizic sau implementate integral (sancțiunea în cazul neîndeplinirii obligației putând fi rezilierea contractului de finanțare). </w:t>
      </w:r>
    </w:p>
    <w:p w14:paraId="7B21BF36"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58B172E0"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La momentul depunerii cererii de finanțare, se vor anexa în mod obligatoriu la cererea de finanțare, pentru lucrările începute, în plus față de SF/DALI, după caz, următoarele documente: </w:t>
      </w:r>
    </w:p>
    <w:p w14:paraId="2A90E9BF" w14:textId="77777777" w:rsidR="00181E8F" w:rsidRPr="003147D5" w:rsidRDefault="00181E8F" w:rsidP="00792285">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Procesul verbal de recepţie parţială a lucrărilor (procese verbale pe faze determinante);</w:t>
      </w:r>
    </w:p>
    <w:p w14:paraId="14640D38" w14:textId="77777777" w:rsidR="00181E8F" w:rsidRPr="003147D5" w:rsidRDefault="00181E8F" w:rsidP="00792285">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Autorizaţia de construire;</w:t>
      </w:r>
    </w:p>
    <w:p w14:paraId="5D5BE619" w14:textId="77777777" w:rsidR="00181E8F" w:rsidRPr="003147D5" w:rsidRDefault="00181E8F" w:rsidP="00792285">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Raportul privind stadiul fizic al investiţiei asumat de către reprezentantul legal al socitantului, de către dirigintele de şantier şi de către constructor;</w:t>
      </w:r>
    </w:p>
    <w:p w14:paraId="2997353C" w14:textId="6B274124" w:rsidR="00181E8F" w:rsidRDefault="00181E8F" w:rsidP="00792285">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Devizul detaliat, întocmit conform legislaţiei în vigoare, al lucrărilor executate şi plătite, al lucrărilor executate şi neplătite şi respectiv al lucrărilor ce urmează a mai fi executate;</w:t>
      </w:r>
    </w:p>
    <w:p w14:paraId="28E204B5" w14:textId="77777777" w:rsidR="00181E8F" w:rsidRPr="003147D5" w:rsidRDefault="00181E8F" w:rsidP="00792285">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Proiectul tehnic. </w:t>
      </w:r>
    </w:p>
    <w:p w14:paraId="01DB594B"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56FD34F0"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Pentru acest tip de proiecte nu există cerințele conform cărora: </w:t>
      </w:r>
    </w:p>
    <w:p w14:paraId="4AE4B8DA" w14:textId="77777777" w:rsidR="00181E8F" w:rsidRPr="003147D5" w:rsidRDefault="00181E8F" w:rsidP="00792285">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SF/DALI, după caz, sau proiectul tehnic să nu fi fost elaborat/ revizuit/ reactualizat cu mai mult de 2 ani înainte de data depunerii cererii de finanţare, </w:t>
      </w:r>
    </w:p>
    <w:p w14:paraId="23486A56" w14:textId="576985CA" w:rsidR="0045168E" w:rsidRDefault="00181E8F" w:rsidP="00792285">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2BBF6B18" w14:textId="77777777" w:rsidR="00181E8F" w:rsidRPr="003147D5" w:rsidRDefault="00181E8F" w:rsidP="00181E8F">
      <w:pPr>
        <w:spacing w:before="0" w:after="0"/>
        <w:jc w:val="both"/>
        <w:rPr>
          <w:rFonts w:asciiTheme="minorHAnsi" w:hAnsiTheme="minorHAnsi" w:cstheme="minorHAnsi"/>
          <w:b/>
          <w:bCs/>
          <w:sz w:val="24"/>
          <w:szCs w:val="24"/>
        </w:rPr>
      </w:pPr>
    </w:p>
    <w:p w14:paraId="697C338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Documentațiile tehnico economice</w:t>
      </w:r>
      <w:r>
        <w:rPr>
          <w:rFonts w:asciiTheme="minorHAnsi" w:hAnsiTheme="minorHAnsi" w:cstheme="minorHAnsi"/>
          <w:b/>
          <w:bCs/>
          <w:sz w:val="24"/>
          <w:szCs w:val="24"/>
        </w:rPr>
        <w:t xml:space="preserve"> </w:t>
      </w:r>
      <w:r w:rsidRPr="003147D5">
        <w:rPr>
          <w:rFonts w:asciiTheme="minorHAnsi" w:hAnsiTheme="minorHAnsi" w:cstheme="minorHAnsi"/>
          <w:b/>
          <w:bCs/>
          <w:sz w:val="24"/>
          <w:szCs w:val="24"/>
        </w:rPr>
        <w:t xml:space="preserve">trebuie să aibă integrate aspecte privind imunizarea la schimbările climatice </w:t>
      </w:r>
      <w:r w:rsidRPr="003147D5">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5CD1007B" w14:textId="77777777" w:rsidR="00181E8F" w:rsidRPr="003147D5" w:rsidRDefault="00181E8F" w:rsidP="00181E8F">
      <w:pPr>
        <w:spacing w:before="0" w:after="0"/>
        <w:jc w:val="both"/>
        <w:rPr>
          <w:rFonts w:asciiTheme="minorHAnsi" w:hAnsiTheme="minorHAnsi" w:cstheme="minorHAnsi"/>
          <w:sz w:val="24"/>
          <w:szCs w:val="24"/>
        </w:rPr>
      </w:pPr>
    </w:p>
    <w:p w14:paraId="590C4AFE" w14:textId="11E57986" w:rsidR="00181E8F" w:rsidRPr="003E6131" w:rsidRDefault="00181E8F" w:rsidP="00792285">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Devizul general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3147D5" w:rsidRDefault="00181E8F" w:rsidP="00181E8F">
      <w:pPr>
        <w:pStyle w:val="ListParagraph"/>
        <w:spacing w:before="0" w:after="0"/>
        <w:ind w:left="0"/>
        <w:jc w:val="both"/>
        <w:rPr>
          <w:rFonts w:asciiTheme="minorHAnsi" w:hAnsiTheme="minorHAnsi" w:cstheme="minorHAnsi"/>
          <w:b/>
          <w:sz w:val="24"/>
          <w:szCs w:val="24"/>
        </w:rPr>
      </w:pPr>
    </w:p>
    <w:p w14:paraId="275BACE9"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bookmarkStart w:id="139" w:name="_Hlk96420835"/>
      <w:r w:rsidRPr="003147D5">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305314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794020F8"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2C3DC26F"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p>
    <w:p w14:paraId="5858DBF0" w14:textId="2B972D17" w:rsidR="00181E8F" w:rsidRPr="00E5602F" w:rsidRDefault="00181E8F" w:rsidP="00181E8F">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Pentru detalii se va avea în vedere modelul privind </w:t>
      </w:r>
      <w:r w:rsidRPr="00E5602F">
        <w:rPr>
          <w:rFonts w:asciiTheme="minorHAnsi" w:hAnsiTheme="minorHAnsi" w:cstheme="minorHAnsi"/>
          <w:iCs/>
          <w:sz w:val="24"/>
          <w:szCs w:val="24"/>
        </w:rPr>
        <w:t xml:space="preserve">Lista de echipamente/lucrări/servicii  - Model </w:t>
      </w:r>
      <w:r w:rsidR="008639A8">
        <w:rPr>
          <w:rFonts w:asciiTheme="minorHAnsi" w:hAnsiTheme="minorHAnsi" w:cstheme="minorHAnsi"/>
          <w:iCs/>
          <w:sz w:val="24"/>
          <w:szCs w:val="24"/>
        </w:rPr>
        <w:t>G</w:t>
      </w:r>
      <w:r w:rsidRPr="00E5602F">
        <w:rPr>
          <w:rFonts w:asciiTheme="minorHAnsi" w:hAnsiTheme="minorHAnsi" w:cstheme="minorHAnsi"/>
          <w:iCs/>
          <w:sz w:val="24"/>
          <w:szCs w:val="24"/>
        </w:rPr>
        <w:t xml:space="preserve">, anexa la prezentul Ghid, </w:t>
      </w:r>
      <w:r w:rsidRPr="00E5602F">
        <w:rPr>
          <w:rFonts w:asciiTheme="minorHAnsi" w:hAnsiTheme="minorHAnsi" w:cstheme="minorHAnsi"/>
          <w:sz w:val="24"/>
          <w:szCs w:val="24"/>
        </w:rPr>
        <w:t xml:space="preserve"> cu încadrarea acestora pe secțiunea de cheltuieli eligibile /neeligibile, anexată la cererea de finanțare. </w:t>
      </w:r>
    </w:p>
    <w:p w14:paraId="63FA6831"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p>
    <w:p w14:paraId="187C101F" w14:textId="62A66E4A" w:rsidR="00181E8F" w:rsidRPr="00E5602F" w:rsidRDefault="00181E8F" w:rsidP="00181E8F">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w:t>
      </w:r>
      <w:r w:rsidR="008640DF">
        <w:rPr>
          <w:rFonts w:asciiTheme="minorHAnsi" w:hAnsiTheme="minorHAnsi" w:cstheme="minorHAnsi"/>
          <w:sz w:val="24"/>
          <w:szCs w:val="24"/>
        </w:rPr>
        <w:t>E</w:t>
      </w:r>
      <w:r w:rsidRPr="00E5602F">
        <w:rPr>
          <w:rFonts w:asciiTheme="minorHAnsi" w:hAnsiTheme="minorHAnsi" w:cstheme="minorHAnsi"/>
          <w:sz w:val="24"/>
          <w:szCs w:val="24"/>
        </w:rPr>
        <w:t xml:space="preserve"> - Raport privind stadiul fizic al investiţiei la prezentul ghid).</w:t>
      </w:r>
    </w:p>
    <w:p w14:paraId="6A833373" w14:textId="77777777" w:rsidR="00181E8F" w:rsidRDefault="00181E8F" w:rsidP="00181E8F">
      <w:pPr>
        <w:pStyle w:val="ListParagraph"/>
        <w:spacing w:before="0" w:after="0"/>
        <w:ind w:left="0"/>
        <w:jc w:val="both"/>
        <w:rPr>
          <w:rFonts w:asciiTheme="minorHAnsi" w:hAnsiTheme="minorHAnsi" w:cstheme="minorHAnsi"/>
          <w:sz w:val="24"/>
          <w:szCs w:val="24"/>
        </w:rPr>
      </w:pPr>
    </w:p>
    <w:p w14:paraId="4659B9D7" w14:textId="4A2C1225" w:rsidR="00181E8F" w:rsidRDefault="00181E8F" w:rsidP="00181E8F">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Se va prezenta inclusiv </w:t>
      </w:r>
      <w:r w:rsidRPr="00E5602F">
        <w:rPr>
          <w:rFonts w:asciiTheme="minorHAnsi" w:hAnsiTheme="minorHAnsi" w:cstheme="minorHAnsi"/>
          <w:sz w:val="24"/>
          <w:szCs w:val="24"/>
        </w:rPr>
        <w:t xml:space="preserve">Matricea de corelare între buget şi deviz, Model </w:t>
      </w:r>
      <w:r w:rsidR="00054E9E">
        <w:rPr>
          <w:rFonts w:asciiTheme="minorHAnsi" w:hAnsiTheme="minorHAnsi" w:cstheme="minorHAnsi"/>
          <w:sz w:val="24"/>
          <w:szCs w:val="24"/>
        </w:rPr>
        <w:t>A</w:t>
      </w:r>
      <w:r w:rsidRPr="00E5602F">
        <w:rPr>
          <w:rFonts w:asciiTheme="minorHAnsi" w:hAnsiTheme="minorHAnsi" w:cstheme="minorHAnsi"/>
          <w:sz w:val="24"/>
          <w:szCs w:val="24"/>
        </w:rPr>
        <w:t xml:space="preserve"> la prezentul ghid</w:t>
      </w:r>
    </w:p>
    <w:p w14:paraId="7B3B38A1" w14:textId="77777777" w:rsidR="00181E8F" w:rsidRPr="005727E4" w:rsidRDefault="00181E8F" w:rsidP="00181E8F">
      <w:pPr>
        <w:pStyle w:val="ListParagraph"/>
        <w:spacing w:before="0" w:after="0"/>
        <w:ind w:left="0"/>
        <w:jc w:val="both"/>
        <w:rPr>
          <w:rFonts w:asciiTheme="minorHAnsi" w:hAnsiTheme="minorHAnsi" w:cstheme="minorHAnsi"/>
          <w:sz w:val="24"/>
          <w:szCs w:val="24"/>
        </w:rPr>
      </w:pPr>
    </w:p>
    <w:p w14:paraId="29F87C4A" w14:textId="77777777" w:rsidR="00181E8F" w:rsidRPr="005727E4" w:rsidRDefault="00181E8F" w:rsidP="00792285">
      <w:pPr>
        <w:pStyle w:val="ListParagraph"/>
        <w:numPr>
          <w:ilvl w:val="0"/>
          <w:numId w:val="6"/>
        </w:numPr>
        <w:spacing w:before="0" w:after="0"/>
        <w:ind w:left="0"/>
        <w:jc w:val="both"/>
        <w:rPr>
          <w:rFonts w:asciiTheme="minorHAnsi" w:hAnsiTheme="minorHAnsi" w:cstheme="minorHAnsi"/>
          <w:bCs/>
          <w:sz w:val="24"/>
          <w:szCs w:val="24"/>
        </w:rPr>
      </w:pPr>
      <w:r w:rsidRPr="005018E9">
        <w:rPr>
          <w:rFonts w:asciiTheme="minorHAnsi" w:hAnsiTheme="minorHAnsi" w:cstheme="minorHAnsi"/>
          <w:b/>
          <w:sz w:val="24"/>
          <w:szCs w:val="24"/>
          <w:highlight w:val="lightGray"/>
        </w:rPr>
        <w:t>Centralizator privind justificarea costurilor și documentele justificative</w:t>
      </w:r>
      <w:r w:rsidRPr="005018E9">
        <w:rPr>
          <w:rFonts w:asciiTheme="minorHAnsi" w:hAnsiTheme="minorHAnsi" w:cstheme="minorHAnsi"/>
          <w:bCs/>
          <w:sz w:val="24"/>
          <w:szCs w:val="24"/>
          <w:highlight w:val="lightGray"/>
        </w:rPr>
        <w:t xml:space="preserve"> care au  stat la</w:t>
      </w:r>
      <w:r w:rsidRPr="005727E4">
        <w:rPr>
          <w:rFonts w:asciiTheme="minorHAnsi" w:hAnsiTheme="minorHAnsi" w:cstheme="minorHAnsi"/>
          <w:bCs/>
          <w:sz w:val="24"/>
          <w:szCs w:val="24"/>
        </w:rPr>
        <w:t xml:space="preserve"> baza stabilirii costului aferent investiției</w:t>
      </w:r>
    </w:p>
    <w:p w14:paraId="3CC4E9D7" w14:textId="4C548719" w:rsidR="00181E8F" w:rsidRDefault="00181E8F" w:rsidP="00181E8F">
      <w:pPr>
        <w:pStyle w:val="ListParagraph"/>
        <w:spacing w:before="0" w:after="0"/>
        <w:ind w:left="0"/>
        <w:jc w:val="both"/>
        <w:rPr>
          <w:rFonts w:asciiTheme="minorHAnsi" w:hAnsiTheme="minorHAnsi" w:cstheme="minorHAnsi"/>
          <w:sz w:val="24"/>
          <w:szCs w:val="24"/>
        </w:rPr>
      </w:pPr>
      <w:bookmarkStart w:id="140" w:name="_Hlk96423808"/>
      <w:r w:rsidRPr="005727E4">
        <w:rPr>
          <w:rFonts w:asciiTheme="minorHAnsi" w:hAnsiTheme="minorHAnsi" w:cstheme="minorHAnsi"/>
          <w:sz w:val="24"/>
          <w:szCs w:val="24"/>
        </w:rPr>
        <w:t>Se vor prezenta documente justificative care au stat la baza stabilirii costului aferent</w:t>
      </w:r>
      <w:bookmarkEnd w:id="140"/>
      <w:r w:rsidRPr="005727E4">
        <w:rPr>
          <w:rFonts w:asciiTheme="minorHAnsi" w:hAnsiTheme="minorHAnsi" w:cstheme="minorHAnsi"/>
          <w:sz w:val="24"/>
          <w:szCs w:val="24"/>
        </w:rPr>
        <w:t xml:space="preserve">, semnate de reprezentantul legal:oferte de preț echipamente/lucrări, liste de cantitați și prețuri unitare provenite din surse verificabile și obiective (Model </w:t>
      </w:r>
      <w:r w:rsidR="00F656B9">
        <w:rPr>
          <w:rFonts w:asciiTheme="minorHAnsi" w:hAnsiTheme="minorHAnsi" w:cstheme="minorHAnsi"/>
          <w:sz w:val="24"/>
          <w:szCs w:val="24"/>
        </w:rPr>
        <w:t>H</w:t>
      </w:r>
      <w:r w:rsidRPr="005727E4">
        <w:rPr>
          <w:rFonts w:asciiTheme="minorHAnsi" w:hAnsiTheme="minorHAnsi" w:cstheme="minorHAnsi"/>
          <w:sz w:val="24"/>
          <w:szCs w:val="24"/>
        </w:rPr>
        <w:t>, Centralizator privind justificarea costurilor)</w:t>
      </w:r>
    </w:p>
    <w:p w14:paraId="694BB77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bookmarkEnd w:id="139"/>
    <w:p w14:paraId="18CA52AF" w14:textId="77777777" w:rsidR="00181E8F" w:rsidRPr="003E6131" w:rsidRDefault="00181E8F" w:rsidP="00792285">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 xml:space="preserve">Certificatul de urbanism și, dacă e cazul, Autorizația de construire (emis/ă la nivel </w:t>
      </w:r>
    </w:p>
    <w:p w14:paraId="24D2C01E" w14:textId="77777777" w:rsidR="00181E8F" w:rsidRPr="003147D5" w:rsidRDefault="00181E8F" w:rsidP="00181E8F">
      <w:pPr>
        <w:pStyle w:val="ListParagraph"/>
        <w:spacing w:before="0" w:after="0"/>
        <w:ind w:left="0"/>
        <w:jc w:val="both"/>
        <w:rPr>
          <w:rFonts w:asciiTheme="minorHAnsi" w:hAnsiTheme="minorHAnsi" w:cstheme="minorHAnsi"/>
          <w:b/>
          <w:bCs/>
          <w:sz w:val="24"/>
          <w:szCs w:val="24"/>
        </w:rPr>
      </w:pPr>
      <w:r w:rsidRPr="003E6131">
        <w:rPr>
          <w:rFonts w:asciiTheme="minorHAnsi" w:hAnsiTheme="minorHAnsi" w:cstheme="minorHAnsi"/>
          <w:b/>
          <w:bCs/>
          <w:sz w:val="24"/>
          <w:szCs w:val="24"/>
          <w:highlight w:val="lightGray"/>
        </w:rPr>
        <w:t>de proiect sau pentru fiecare componentă în parte din cadrul proiectului)</w:t>
      </w:r>
    </w:p>
    <w:p w14:paraId="44210FBF"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bookmarkStart w:id="141" w:name="_Hlk96421291"/>
      <w:r w:rsidRPr="003147D5">
        <w:rPr>
          <w:rFonts w:asciiTheme="minorHAnsi" w:hAnsiTheme="minorHAnsi" w:cstheme="minorHAnsi"/>
          <w:sz w:val="24"/>
          <w:szCs w:val="24"/>
        </w:rPr>
        <w:t xml:space="preserve">Certificatul de Urbanism va include în mod obligatoriu și lucrările de demolare, acolo unde este cazul.  </w:t>
      </w:r>
    </w:p>
    <w:p w14:paraId="4365EBDA"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bookmarkStart w:id="142" w:name="_Hlk96421173"/>
      <w:bookmarkEnd w:id="141"/>
    </w:p>
    <w:p w14:paraId="3815DF64"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Certificatul de urbanism anexat la cererea de finanţare trebuie să fie cel eliberat în vederea obţinerii autorizaţiei de construire pentru proiectul aferent cererii de finanțare depuse și trebuie să fie </w:t>
      </w:r>
      <w:r w:rsidRPr="00741E36">
        <w:rPr>
          <w:rFonts w:asciiTheme="minorHAnsi" w:hAnsiTheme="minorHAnsi" w:cstheme="minorHAnsi"/>
          <w:sz w:val="24"/>
          <w:szCs w:val="24"/>
        </w:rPr>
        <w:t xml:space="preserve">valabil la data depunerii cererii de finanţare, în caz contrar cererea de finanţare va fi respinsă ca neconformă administrativ. </w:t>
      </w:r>
      <w:r w:rsidRPr="003147D5">
        <w:rPr>
          <w:rFonts w:asciiTheme="minorHAnsi" w:hAnsiTheme="minorHAnsi" w:cstheme="minorHAnsi"/>
          <w:sz w:val="24"/>
          <w:szCs w:val="24"/>
        </w:rPr>
        <w:t xml:space="preserve">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bookmarkEnd w:id="142"/>
    <w:p w14:paraId="7B9EF02A"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09EF39C2" w14:textId="674DBDE8" w:rsidR="002531F4" w:rsidRPr="00796C48" w:rsidRDefault="00181E8F" w:rsidP="00796C48">
      <w:pPr>
        <w:pStyle w:val="ListParagraph"/>
        <w:spacing w:before="0" w:after="0"/>
        <w:ind w:left="0"/>
        <w:jc w:val="both"/>
        <w:rPr>
          <w:rFonts w:asciiTheme="minorHAnsi" w:hAnsiTheme="minorHAnsi" w:cstheme="minorHAnsi"/>
          <w:sz w:val="24"/>
          <w:szCs w:val="24"/>
        </w:rPr>
      </w:pPr>
      <w:r w:rsidRPr="00451D80">
        <w:rPr>
          <w:rFonts w:asciiTheme="minorHAnsi" w:hAnsiTheme="minorHAnsi" w:cstheme="minorHAnsi"/>
          <w:sz w:val="24"/>
          <w:szCs w:val="24"/>
        </w:rPr>
        <w:t xml:space="preserve">Daca la cererea de finanțare se depune autorizația de construire valabilă la data depunerii cererii de finanțare, </w:t>
      </w:r>
      <w:r w:rsidR="002B1145" w:rsidRPr="00451D80">
        <w:rPr>
          <w:rFonts w:asciiTheme="minorHAnsi" w:hAnsiTheme="minorHAnsi" w:cstheme="minorHAnsi"/>
          <w:sz w:val="24"/>
          <w:szCs w:val="24"/>
        </w:rPr>
        <w:t xml:space="preserve">emisa pentru solicitant/lider de parteneriat sau partener dupa caz, pentru obiectivul de investii vizat de cererea de finantare, </w:t>
      </w:r>
      <w:r w:rsidRPr="00451D80">
        <w:rPr>
          <w:rFonts w:asciiTheme="minorHAnsi" w:hAnsiTheme="minorHAnsi" w:cstheme="minorHAnsi"/>
          <w:sz w:val="24"/>
          <w:szCs w:val="24"/>
        </w:rPr>
        <w:t xml:space="preserve">nu este necesară </w:t>
      </w:r>
      <w:r w:rsidR="002B1145" w:rsidRPr="00451D80">
        <w:rPr>
          <w:rFonts w:asciiTheme="minorHAnsi" w:hAnsiTheme="minorHAnsi" w:cstheme="minorHAnsi"/>
          <w:sz w:val="24"/>
          <w:szCs w:val="24"/>
        </w:rPr>
        <w:t xml:space="preserve">si nu se solicita </w:t>
      </w:r>
      <w:r w:rsidRPr="00451D80">
        <w:rPr>
          <w:rFonts w:asciiTheme="minorHAnsi" w:hAnsiTheme="minorHAnsi" w:cstheme="minorHAnsi"/>
          <w:sz w:val="24"/>
          <w:szCs w:val="24"/>
        </w:rPr>
        <w:t>depunerea avizelor, acordurilor, certificatelor, autorizațiilor sau altor documente</w:t>
      </w:r>
      <w:r w:rsidR="002B1145" w:rsidRPr="00451D80">
        <w:rPr>
          <w:rFonts w:asciiTheme="minorHAnsi" w:hAnsiTheme="minorHAnsi" w:cstheme="minorHAnsi"/>
          <w:sz w:val="24"/>
          <w:szCs w:val="24"/>
        </w:rPr>
        <w:t xml:space="preserve"> inclusiv cele privind regimul de proprietate/dreptul real asupra imobilelor, infrastructurilor sau obiectivelor,</w:t>
      </w:r>
      <w:r w:rsidRPr="00451D80">
        <w:rPr>
          <w:rFonts w:asciiTheme="minorHAnsi" w:hAnsiTheme="minorHAnsi" w:cstheme="minorHAnsi"/>
          <w:sz w:val="24"/>
          <w:szCs w:val="24"/>
        </w:rPr>
        <w:t xml:space="preserve"> care au stat la baza emiterii acesteia. Solicitantul are obligația să asigure valabilitatea autorizației de construire</w:t>
      </w:r>
      <w:r w:rsidR="002B1145" w:rsidRPr="00451D80">
        <w:rPr>
          <w:rFonts w:asciiTheme="minorHAnsi" w:hAnsiTheme="minorHAnsi" w:cstheme="minorHAnsi"/>
          <w:sz w:val="24"/>
          <w:szCs w:val="24"/>
        </w:rPr>
        <w:t xml:space="preserve"> si corespondenta cu obiectivul finantat</w:t>
      </w:r>
      <w:r w:rsidRPr="00451D80">
        <w:rPr>
          <w:rFonts w:asciiTheme="minorHAnsi" w:hAnsiTheme="minorHAnsi" w:cstheme="minorHAnsi"/>
          <w:sz w:val="24"/>
          <w:szCs w:val="24"/>
        </w:rPr>
        <w:t>, dacă cererea de finanțare este selectată, la semnarea contractului de finanțare.</w:t>
      </w:r>
      <w:r w:rsidR="00796C48">
        <w:rPr>
          <w:rFonts w:asciiTheme="minorHAnsi" w:hAnsiTheme="minorHAnsi" w:cstheme="minorHAnsi"/>
          <w:sz w:val="24"/>
          <w:szCs w:val="24"/>
        </w:rPr>
        <w:t xml:space="preserve"> </w:t>
      </w:r>
      <w:r w:rsidR="002531F4" w:rsidRPr="00451D80">
        <w:rPr>
          <w:rFonts w:asciiTheme="minorHAnsi" w:eastAsia="Times New Roman" w:hAnsiTheme="minorHAnsi" w:cstheme="minorHAnsi"/>
          <w:bCs/>
          <w:sz w:val="24"/>
          <w:szCs w:val="24"/>
        </w:rPr>
        <w:t>Certificatul de urbanism/Autorizația de construire va include în mod obligatoriu și lucrările de</w:t>
      </w:r>
      <w:r w:rsidR="00451D80">
        <w:rPr>
          <w:rFonts w:asciiTheme="minorHAnsi" w:eastAsia="Times New Roman" w:hAnsiTheme="minorHAnsi" w:cstheme="minorHAnsi"/>
          <w:bCs/>
          <w:sz w:val="24"/>
          <w:szCs w:val="24"/>
        </w:rPr>
        <w:t xml:space="preserve"> </w:t>
      </w:r>
      <w:r w:rsidR="002531F4" w:rsidRPr="00451D80">
        <w:rPr>
          <w:rFonts w:asciiTheme="minorHAnsi" w:eastAsia="Times New Roman" w:hAnsiTheme="minorHAnsi" w:cstheme="minorHAnsi"/>
          <w:bCs/>
          <w:sz w:val="24"/>
          <w:szCs w:val="24"/>
        </w:rPr>
        <w:t>demolare, acolo unde este cazul.</w:t>
      </w:r>
    </w:p>
    <w:p w14:paraId="44E4138C" w14:textId="77777777" w:rsidR="00181E8F" w:rsidRPr="003147D5" w:rsidRDefault="00181E8F" w:rsidP="00181E8F">
      <w:pPr>
        <w:spacing w:before="0" w:after="0"/>
        <w:jc w:val="both"/>
        <w:rPr>
          <w:rFonts w:asciiTheme="minorHAnsi" w:hAnsiTheme="minorHAnsi" w:cstheme="minorHAnsi"/>
          <w:sz w:val="24"/>
          <w:szCs w:val="24"/>
        </w:rPr>
      </w:pPr>
    </w:p>
    <w:p w14:paraId="2BFEAB66" w14:textId="02E88926" w:rsidR="0040644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w:t>
      </w:r>
      <w:r w:rsidR="00B45DEC">
        <w:rPr>
          <w:rFonts w:asciiTheme="minorHAnsi" w:hAnsiTheme="minorHAnsi" w:cstheme="minorHAnsi"/>
          <w:sz w:val="24"/>
          <w:szCs w:val="24"/>
        </w:rPr>
        <w:t xml:space="preserve">art. 42 din Legea </w:t>
      </w:r>
      <w:r w:rsidR="00406445">
        <w:rPr>
          <w:rFonts w:asciiTheme="minorHAnsi" w:hAnsiTheme="minorHAnsi" w:cstheme="minorHAnsi"/>
          <w:sz w:val="24"/>
          <w:szCs w:val="24"/>
        </w:rPr>
        <w:t xml:space="preserve">nr. </w:t>
      </w:r>
      <w:r w:rsidR="00B45DEC">
        <w:rPr>
          <w:rFonts w:asciiTheme="minorHAnsi" w:hAnsiTheme="minorHAnsi" w:cstheme="minorHAnsi"/>
          <w:sz w:val="24"/>
          <w:szCs w:val="24"/>
        </w:rPr>
        <w:t>500/2002</w:t>
      </w:r>
      <w:r w:rsidR="00406445">
        <w:rPr>
          <w:rFonts w:asciiTheme="minorHAnsi" w:hAnsiTheme="minorHAnsi" w:cstheme="minorHAnsi"/>
          <w:sz w:val="24"/>
          <w:szCs w:val="24"/>
        </w:rPr>
        <w:t xml:space="preserve"> privind finantele publice cu modificarile si completarile ulterioare si art. 44 din Legea nr. 273/2006 privind finantele publice locale cu modificarile si completarile ulterioare.</w:t>
      </w:r>
    </w:p>
    <w:p w14:paraId="40D87737" w14:textId="77777777" w:rsidR="00406445" w:rsidRDefault="00406445" w:rsidP="00181E8F">
      <w:pPr>
        <w:spacing w:before="0" w:after="0"/>
        <w:jc w:val="both"/>
        <w:rPr>
          <w:rFonts w:asciiTheme="minorHAnsi" w:hAnsiTheme="minorHAnsi" w:cstheme="minorHAnsi"/>
          <w:sz w:val="24"/>
          <w:szCs w:val="24"/>
        </w:rPr>
      </w:pPr>
    </w:p>
    <w:p w14:paraId="7CCEC7E9" w14:textId="4B625178"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măsura în care acestea cuprind recomandări, punerea lor în aplicare este responsabilitatea exclusivă a beneficiarul pe întreaga perioadă de implementare și monitorizare a proiectului. </w:t>
      </w:r>
    </w:p>
    <w:p w14:paraId="23D81E9F"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351B7FAC" w14:textId="77777777" w:rsidR="00181E8F"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7AFDAF04" w14:textId="77777777" w:rsidR="00181E8F" w:rsidRDefault="00181E8F" w:rsidP="00181E8F">
      <w:pPr>
        <w:pStyle w:val="ListParagraph"/>
        <w:spacing w:before="0" w:after="0"/>
        <w:ind w:left="0"/>
        <w:jc w:val="both"/>
        <w:rPr>
          <w:rFonts w:asciiTheme="minorHAnsi" w:hAnsiTheme="minorHAnsi" w:cstheme="minorHAnsi"/>
          <w:sz w:val="24"/>
          <w:szCs w:val="24"/>
        </w:rPr>
      </w:pPr>
    </w:p>
    <w:p w14:paraId="71301BDE" w14:textId="77777777" w:rsidR="00181E8F" w:rsidRPr="005018E9" w:rsidRDefault="00181E8F" w:rsidP="00792285">
      <w:pPr>
        <w:numPr>
          <w:ilvl w:val="0"/>
          <w:numId w:val="6"/>
        </w:numPr>
        <w:autoSpaceDE w:val="0"/>
        <w:autoSpaceDN w:val="0"/>
        <w:adjustRightInd w:val="0"/>
        <w:spacing w:before="0" w:after="0"/>
        <w:jc w:val="both"/>
        <w:rPr>
          <w:rFonts w:asciiTheme="minorHAnsi" w:hAnsiTheme="minorHAnsi" w:cstheme="minorHAnsi"/>
          <w:b/>
          <w:bCs/>
          <w:color w:val="FF0000"/>
          <w:sz w:val="24"/>
          <w:szCs w:val="24"/>
          <w:highlight w:val="lightGray"/>
          <w:lang w:eastAsia="en-GB"/>
        </w:rPr>
      </w:pPr>
      <w:r w:rsidRPr="005018E9">
        <w:rPr>
          <w:rFonts w:asciiTheme="minorHAnsi" w:hAnsiTheme="minorHAnsi" w:cstheme="minorHAnsi"/>
          <w:b/>
          <w:bCs/>
          <w:color w:val="000000"/>
          <w:sz w:val="24"/>
          <w:szCs w:val="24"/>
          <w:highlight w:val="lightGray"/>
          <w:lang w:eastAsia="en-GB"/>
        </w:rPr>
        <w:t xml:space="preserve">Raportul privind stadiul fizic al investiţiei </w:t>
      </w:r>
    </w:p>
    <w:p w14:paraId="5DAA17BF" w14:textId="775474F2"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w:t>
      </w:r>
      <w:r w:rsidRPr="00E5602F">
        <w:rPr>
          <w:rFonts w:asciiTheme="minorHAnsi" w:hAnsiTheme="minorHAnsi" w:cstheme="minorHAnsi"/>
          <w:color w:val="000000"/>
          <w:sz w:val="24"/>
          <w:szCs w:val="24"/>
          <w:lang w:eastAsia="en-GB"/>
        </w:rPr>
        <w:t xml:space="preserve">constructor </w:t>
      </w:r>
      <w:r w:rsidRPr="00E5602F">
        <w:rPr>
          <w:rFonts w:asciiTheme="minorHAnsi" w:hAnsiTheme="minorHAnsi" w:cstheme="minorHAnsi"/>
          <w:sz w:val="24"/>
          <w:szCs w:val="24"/>
          <w:lang w:eastAsia="en-GB"/>
        </w:rPr>
        <w:t xml:space="preserve">(Modelul </w:t>
      </w:r>
      <w:r w:rsidR="00F656B9">
        <w:rPr>
          <w:rFonts w:asciiTheme="minorHAnsi" w:hAnsiTheme="minorHAnsi" w:cstheme="minorHAnsi"/>
          <w:sz w:val="24"/>
          <w:szCs w:val="24"/>
          <w:lang w:eastAsia="en-GB"/>
        </w:rPr>
        <w:t>E</w:t>
      </w:r>
      <w:r w:rsidRPr="00E5602F">
        <w:rPr>
          <w:rFonts w:asciiTheme="minorHAnsi" w:hAnsiTheme="minorHAnsi" w:cstheme="minorHAnsi"/>
          <w:sz w:val="24"/>
          <w:szCs w:val="24"/>
          <w:lang w:eastAsia="en-GB"/>
        </w:rPr>
        <w:t xml:space="preserve"> la prezentul ghid).</w:t>
      </w:r>
      <w:r w:rsidRPr="00E5602F">
        <w:rPr>
          <w:rFonts w:asciiTheme="minorHAnsi" w:hAnsiTheme="minorHAnsi" w:cstheme="minorHAnsi"/>
          <w:color w:val="000000"/>
          <w:sz w:val="24"/>
          <w:szCs w:val="24"/>
          <w:lang w:eastAsia="en-GB"/>
        </w:rPr>
        <w:t xml:space="preserve"> Raportul respectiv va fi însoţit de devize generale detaliate ale: lucrărilor executate şi</w:t>
      </w:r>
      <w:r w:rsidRPr="003147D5">
        <w:rPr>
          <w:rFonts w:asciiTheme="minorHAnsi" w:hAnsiTheme="minorHAnsi" w:cstheme="minorHAnsi"/>
          <w:color w:val="000000"/>
          <w:sz w:val="24"/>
          <w:szCs w:val="24"/>
          <w:lang w:eastAsia="en-GB"/>
        </w:rPr>
        <w:t xml:space="preserve"> platite, lucrarilor executate şi neplătite şi respectiv lucrărilor rămase de executat.</w:t>
      </w:r>
    </w:p>
    <w:p w14:paraId="615DDD3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68FC7739" w14:textId="77777777" w:rsidR="00181E8F" w:rsidRPr="008F35F4" w:rsidRDefault="00181E8F" w:rsidP="00792285">
      <w:pPr>
        <w:pStyle w:val="ListParagraph"/>
        <w:numPr>
          <w:ilvl w:val="0"/>
          <w:numId w:val="6"/>
        </w:numPr>
        <w:spacing w:before="0" w:after="0"/>
        <w:ind w:left="0"/>
        <w:jc w:val="both"/>
        <w:rPr>
          <w:rFonts w:asciiTheme="minorHAnsi" w:hAnsiTheme="minorHAnsi" w:cstheme="minorHAnsi"/>
          <w:sz w:val="24"/>
          <w:szCs w:val="24"/>
        </w:rPr>
      </w:pPr>
      <w:r w:rsidRPr="005018E9">
        <w:rPr>
          <w:rFonts w:asciiTheme="minorHAnsi" w:hAnsiTheme="minorHAnsi" w:cstheme="minorHAnsi"/>
          <w:b/>
          <w:bCs/>
          <w:sz w:val="24"/>
          <w:szCs w:val="24"/>
          <w:highlight w:val="lightGray"/>
        </w:rPr>
        <w:t xml:space="preserve">Decizia/deciziile etapei de încadrare a proiectului în procedura de evaluare a  impactului asupra mediului, sau Clasarea notificarii </w:t>
      </w:r>
      <w:r w:rsidRPr="005018E9">
        <w:rPr>
          <w:rFonts w:asciiTheme="minorHAnsi" w:hAnsiTheme="minorHAnsi" w:cstheme="minorHAnsi"/>
          <w:sz w:val="24"/>
          <w:szCs w:val="24"/>
          <w:highlight w:val="lightGray"/>
        </w:rPr>
        <w:t>emisă de autoritatea pentru protecția</w:t>
      </w:r>
      <w:r w:rsidRPr="008F35F4">
        <w:rPr>
          <w:rFonts w:asciiTheme="minorHAnsi" w:hAnsiTheme="minorHAnsi" w:cstheme="minorHAnsi"/>
          <w:sz w:val="24"/>
          <w:szCs w:val="24"/>
        </w:rPr>
        <w:t xml:space="preserve"> mediului, în conformitate cu legislaţia naţională aplicabilă privind evaluarea impactului anumitor proiecte publice şi private asupra mediului, cu completările şi modificările ulterioare.</w:t>
      </w:r>
    </w:p>
    <w:p w14:paraId="3876A34B" w14:textId="77777777" w:rsidR="00181E8F" w:rsidRPr="008F35F4" w:rsidRDefault="00181E8F" w:rsidP="00181E8F">
      <w:pPr>
        <w:pStyle w:val="ListParagraph"/>
        <w:spacing w:before="0" w:after="0"/>
        <w:ind w:left="0"/>
        <w:jc w:val="both"/>
        <w:rPr>
          <w:rFonts w:asciiTheme="minorHAnsi" w:hAnsiTheme="minorHAnsi" w:cstheme="minorHAnsi"/>
          <w:b/>
          <w:bCs/>
          <w:sz w:val="24"/>
          <w:szCs w:val="24"/>
        </w:rPr>
      </w:pPr>
      <w:r w:rsidRPr="008F35F4">
        <w:rPr>
          <w:rFonts w:asciiTheme="minorHAnsi" w:hAnsiTheme="minorHAnsi" w:cstheme="minorHAnsi"/>
          <w:b/>
          <w:bCs/>
          <w:sz w:val="24"/>
          <w:szCs w:val="24"/>
        </w:rPr>
        <w:t xml:space="preserve">Sau </w:t>
      </w:r>
    </w:p>
    <w:p w14:paraId="3A634911" w14:textId="77777777" w:rsidR="00181E8F" w:rsidRPr="008F35F4" w:rsidRDefault="00181E8F" w:rsidP="00181E8F">
      <w:pPr>
        <w:pStyle w:val="ListParagraph"/>
        <w:spacing w:before="0" w:after="0"/>
        <w:ind w:left="0"/>
        <w:jc w:val="both"/>
        <w:rPr>
          <w:rFonts w:asciiTheme="minorHAnsi" w:hAnsiTheme="minorHAnsi" w:cstheme="minorHAnsi"/>
          <w:sz w:val="24"/>
          <w:szCs w:val="24"/>
        </w:rPr>
      </w:pPr>
      <w:r w:rsidRPr="008F35F4">
        <w:rPr>
          <w:rFonts w:asciiTheme="minorHAnsi" w:hAnsiTheme="minorHAnsi" w:cstheme="minorHAnsi"/>
          <w:b/>
          <w:bCs/>
          <w:sz w:val="24"/>
          <w:szCs w:val="24"/>
        </w:rPr>
        <w:t xml:space="preserve">Decizia/deciziile finală/e emisă de autoritatea competentă privind evaluarea impactului asupra mediului </w:t>
      </w:r>
      <w:r w:rsidRPr="008F35F4">
        <w:rPr>
          <w:rFonts w:asciiTheme="minorHAnsi" w:hAnsiTheme="minorHAnsi" w:cstheme="minorHAnsi"/>
          <w:sz w:val="24"/>
          <w:szCs w:val="24"/>
        </w:rPr>
        <w:t>(pentru proiectele de investiţii pentru care execuţia de lucrări a fost demarată și care nu au fost încheiate în mod fizic sau financiar înainte de depunerea  cererii de finanțare)</w:t>
      </w:r>
    </w:p>
    <w:p w14:paraId="0DF6DC55" w14:textId="77777777" w:rsidR="00181E8F" w:rsidRPr="008F35F4" w:rsidRDefault="00181E8F" w:rsidP="00181E8F">
      <w:pPr>
        <w:pStyle w:val="ListParagraph"/>
        <w:spacing w:before="0" w:after="0"/>
        <w:ind w:left="0"/>
        <w:jc w:val="both"/>
        <w:rPr>
          <w:rFonts w:asciiTheme="minorHAnsi" w:hAnsiTheme="minorHAnsi" w:cstheme="minorHAnsi"/>
          <w:sz w:val="24"/>
          <w:szCs w:val="24"/>
        </w:rPr>
      </w:pPr>
      <w:r w:rsidRPr="008F35F4">
        <w:rPr>
          <w:rFonts w:asciiTheme="minorHAnsi" w:hAnsiTheme="minorHAnsi" w:cstheme="minorHAnsi"/>
          <w:b/>
          <w:bCs/>
          <w:sz w:val="24"/>
          <w:szCs w:val="24"/>
        </w:rPr>
        <w:t xml:space="preserve">Nu </w:t>
      </w:r>
      <w:r w:rsidRPr="008F35F4">
        <w:rPr>
          <w:rFonts w:asciiTheme="minorHAnsi" w:hAnsiTheme="minorHAnsi" w:cstheme="minorHAnsi"/>
          <w:sz w:val="24"/>
          <w:szCs w:val="24"/>
        </w:rPr>
        <w:t xml:space="preserve">se accepta decizia inițiala de încadrare a proiectului în procedura de evaluare a impactului asupra mediului sau alte decizii intermediare din cadrul procesului de evaluare. </w:t>
      </w:r>
    </w:p>
    <w:p w14:paraId="526F6379" w14:textId="77777777" w:rsidR="00181E8F" w:rsidRPr="008F35F4" w:rsidRDefault="00181E8F" w:rsidP="00181E8F">
      <w:pPr>
        <w:suppressAutoHyphens/>
        <w:spacing w:before="0" w:after="0"/>
        <w:jc w:val="both"/>
        <w:rPr>
          <w:rFonts w:asciiTheme="minorHAnsi" w:eastAsia="Times New Roman" w:hAnsiTheme="minorHAnsi" w:cstheme="minorHAnsi"/>
          <w:sz w:val="24"/>
          <w:szCs w:val="24"/>
        </w:rPr>
      </w:pPr>
      <w:bookmarkStart w:id="143" w:name="_Hlk96420627"/>
    </w:p>
    <w:p w14:paraId="71F73E0B" w14:textId="4D704AF0" w:rsidR="00181E8F" w:rsidRDefault="00D451C6" w:rsidP="00181E8F">
      <w:pPr>
        <w:pStyle w:val="ListParagraph"/>
        <w:spacing w:before="0" w:after="0"/>
        <w:ind w:left="0"/>
        <w:jc w:val="both"/>
        <w:rPr>
          <w:rFonts w:asciiTheme="minorHAnsi" w:eastAsia="Times New Roman" w:hAnsiTheme="minorHAnsi" w:cstheme="minorHAnsi"/>
          <w:b/>
          <w:sz w:val="24"/>
          <w:szCs w:val="24"/>
          <w:highlight w:val="lightGray"/>
          <w:lang w:eastAsia="ro-RO"/>
        </w:rPr>
      </w:pPr>
      <w:r w:rsidRPr="00CB03A4">
        <w:rPr>
          <w:rFonts w:asciiTheme="minorHAnsi" w:eastAsia="Times New Roman" w:hAnsiTheme="minorHAnsi" w:cstheme="minorHAnsi"/>
          <w:b/>
          <w:sz w:val="24"/>
          <w:szCs w:val="24"/>
          <w:highlight w:val="lightGray"/>
          <w:lang w:eastAsia="ro-RO"/>
        </w:rPr>
        <w:t>14. Macheta privind analiza si previziunea financiara – Anexa 13 la prezentul Ghid</w:t>
      </w:r>
    </w:p>
    <w:p w14:paraId="67F7B1FA" w14:textId="59F62CF6" w:rsidR="00E47D2C" w:rsidRDefault="00E47D2C" w:rsidP="00181E8F">
      <w:pPr>
        <w:pStyle w:val="ListParagraph"/>
        <w:spacing w:before="0" w:after="0"/>
        <w:ind w:left="0"/>
        <w:jc w:val="both"/>
        <w:rPr>
          <w:rFonts w:asciiTheme="minorHAnsi" w:hAnsiTheme="minorHAnsi" w:cstheme="minorHAnsi"/>
          <w:sz w:val="24"/>
          <w:szCs w:val="24"/>
        </w:rPr>
      </w:pPr>
      <w:r w:rsidRPr="00741E36">
        <w:rPr>
          <w:rFonts w:asciiTheme="minorHAnsi" w:hAnsiTheme="minorHAnsi" w:cstheme="minorHAnsi"/>
          <w:sz w:val="24"/>
          <w:szCs w:val="24"/>
        </w:rPr>
        <w:t xml:space="preserve">Solicitantul sau liderul, în cazul parteneriatului, va completa Macheta privind analiza și previziunea financiară, inclusiv modelul de calcul al profitului, </w:t>
      </w:r>
      <w:r w:rsidRPr="00741E36">
        <w:rPr>
          <w:rFonts w:asciiTheme="minorHAnsi" w:eastAsia="Times New Roman" w:hAnsiTheme="minorHAnsi" w:cstheme="minorHAnsi"/>
          <w:b/>
          <w:sz w:val="24"/>
          <w:szCs w:val="24"/>
          <w:lang w:eastAsia="ro-RO"/>
        </w:rPr>
        <w:t xml:space="preserve">Anexa 13 </w:t>
      </w:r>
      <w:r w:rsidRPr="00741E36">
        <w:rPr>
          <w:rFonts w:asciiTheme="minorHAnsi" w:hAnsiTheme="minorHAnsi" w:cstheme="minorHAnsi"/>
          <w:sz w:val="24"/>
          <w:szCs w:val="24"/>
        </w:rPr>
        <w:t xml:space="preserve"> la prezentul Ghid.</w:t>
      </w:r>
    </w:p>
    <w:p w14:paraId="5427C543" w14:textId="77777777" w:rsidR="00167968" w:rsidRPr="00741E36" w:rsidRDefault="00167968" w:rsidP="00181E8F">
      <w:pPr>
        <w:pStyle w:val="ListParagraph"/>
        <w:spacing w:before="0" w:after="0"/>
        <w:ind w:left="0"/>
        <w:jc w:val="both"/>
        <w:rPr>
          <w:rFonts w:asciiTheme="minorHAnsi" w:hAnsiTheme="minorHAnsi" w:cstheme="minorHAnsi"/>
          <w:sz w:val="24"/>
          <w:szCs w:val="24"/>
        </w:rPr>
      </w:pPr>
    </w:p>
    <w:p w14:paraId="35141D5D" w14:textId="0E48C0AB" w:rsidR="00181E8F"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5018E9">
        <w:rPr>
          <w:rFonts w:asciiTheme="minorHAnsi" w:hAnsiTheme="minorHAnsi" w:cstheme="minorHAnsi"/>
          <w:b/>
          <w:bCs/>
          <w:color w:val="000000"/>
          <w:sz w:val="24"/>
          <w:szCs w:val="24"/>
          <w:highlight w:val="lightGray"/>
          <w:lang w:eastAsia="en-GB"/>
        </w:rPr>
        <w:lastRenderedPageBreak/>
        <w:t>1</w:t>
      </w:r>
      <w:r w:rsidR="00D451C6">
        <w:rPr>
          <w:rFonts w:asciiTheme="minorHAnsi" w:hAnsiTheme="minorHAnsi" w:cstheme="minorHAnsi"/>
          <w:b/>
          <w:bCs/>
          <w:color w:val="000000"/>
          <w:sz w:val="24"/>
          <w:szCs w:val="24"/>
          <w:highlight w:val="lightGray"/>
          <w:lang w:eastAsia="en-GB"/>
        </w:rPr>
        <w:t>5</w:t>
      </w:r>
      <w:r w:rsidRPr="005018E9">
        <w:rPr>
          <w:rFonts w:asciiTheme="minorHAnsi" w:hAnsiTheme="minorHAnsi" w:cstheme="minorHAnsi"/>
          <w:b/>
          <w:bCs/>
          <w:color w:val="000000"/>
          <w:sz w:val="24"/>
          <w:szCs w:val="24"/>
          <w:highlight w:val="lightGray"/>
          <w:lang w:eastAsia="en-GB"/>
        </w:rPr>
        <w:t>. Mandatul special/ împuternicirea specială</w:t>
      </w:r>
      <w:r w:rsidRPr="008F35F4">
        <w:rPr>
          <w:rFonts w:asciiTheme="minorHAnsi" w:hAnsiTheme="minorHAnsi" w:cstheme="minorHAnsi"/>
          <w:b/>
          <w:bCs/>
          <w:color w:val="000000"/>
          <w:sz w:val="24"/>
          <w:szCs w:val="24"/>
          <w:lang w:eastAsia="en-GB"/>
        </w:rPr>
        <w:t xml:space="preserve"> </w:t>
      </w:r>
      <w:r w:rsidRPr="008F35F4">
        <w:rPr>
          <w:rFonts w:asciiTheme="minorHAnsi" w:hAnsiTheme="minorHAnsi" w:cstheme="minorHAnsi"/>
          <w:color w:val="000000"/>
          <w:sz w:val="24"/>
          <w:szCs w:val="24"/>
          <w:lang w:eastAsia="en-GB"/>
        </w:rPr>
        <w:t xml:space="preserve">pentru semnarea anumitor anexe/secţiuni la cererea de finanțare (dacă este cazul) și </w:t>
      </w:r>
      <w:r w:rsidRPr="008F35F4">
        <w:rPr>
          <w:rFonts w:asciiTheme="minorHAnsi" w:hAnsiTheme="minorHAnsi" w:cstheme="minorHAnsi"/>
          <w:sz w:val="24"/>
          <w:szCs w:val="24"/>
          <w:lang w:eastAsia="en-GB"/>
        </w:rPr>
        <w:t xml:space="preserve">Certificarea aplicaţiei, Model I la prezentul Ghid. </w:t>
      </w:r>
    </w:p>
    <w:p w14:paraId="3A729AE5" w14:textId="77777777" w:rsidR="00796C48" w:rsidRDefault="00796C48" w:rsidP="00181E8F">
      <w:pPr>
        <w:autoSpaceDE w:val="0"/>
        <w:autoSpaceDN w:val="0"/>
        <w:adjustRightInd w:val="0"/>
        <w:spacing w:before="0" w:after="0"/>
        <w:jc w:val="both"/>
        <w:rPr>
          <w:rFonts w:asciiTheme="minorHAnsi" w:hAnsiTheme="minorHAnsi" w:cstheme="minorHAnsi"/>
          <w:b/>
          <w:bCs/>
          <w:sz w:val="24"/>
          <w:szCs w:val="24"/>
          <w:lang w:eastAsia="en-GB"/>
        </w:rPr>
      </w:pPr>
    </w:p>
    <w:p w14:paraId="181411A7" w14:textId="57A39AB3" w:rsidR="00582DA3" w:rsidRPr="00FF266F" w:rsidRDefault="00582DA3" w:rsidP="00181E8F">
      <w:pPr>
        <w:autoSpaceDE w:val="0"/>
        <w:autoSpaceDN w:val="0"/>
        <w:adjustRightInd w:val="0"/>
        <w:spacing w:before="0" w:after="0"/>
        <w:jc w:val="both"/>
        <w:rPr>
          <w:rFonts w:asciiTheme="minorHAnsi" w:hAnsiTheme="minorHAnsi" w:cstheme="minorHAnsi"/>
          <w:sz w:val="24"/>
          <w:szCs w:val="24"/>
          <w:lang w:eastAsia="en-GB"/>
        </w:rPr>
      </w:pPr>
      <w:r w:rsidRPr="00FF266F">
        <w:rPr>
          <w:rFonts w:asciiTheme="minorHAnsi" w:hAnsiTheme="minorHAnsi" w:cstheme="minorHAnsi"/>
          <w:b/>
          <w:bCs/>
          <w:sz w:val="24"/>
          <w:szCs w:val="24"/>
          <w:lang w:eastAsia="en-GB"/>
        </w:rPr>
        <w:t>16. Acordul de parteneriat</w:t>
      </w:r>
      <w:r w:rsidR="00F656B9">
        <w:rPr>
          <w:rFonts w:asciiTheme="minorHAnsi" w:hAnsiTheme="minorHAnsi" w:cstheme="minorHAnsi"/>
          <w:b/>
          <w:bCs/>
          <w:sz w:val="24"/>
          <w:szCs w:val="24"/>
          <w:lang w:eastAsia="en-GB"/>
        </w:rPr>
        <w:t xml:space="preserve"> – Anexa 3</w:t>
      </w:r>
    </w:p>
    <w:p w14:paraId="04279E88" w14:textId="77777777" w:rsidR="00181E8F" w:rsidRDefault="00181E8F" w:rsidP="00181E8F">
      <w:pPr>
        <w:autoSpaceDE w:val="0"/>
        <w:autoSpaceDN w:val="0"/>
        <w:adjustRightInd w:val="0"/>
        <w:spacing w:before="0" w:after="0"/>
        <w:jc w:val="both"/>
        <w:rPr>
          <w:rFonts w:asciiTheme="minorHAnsi" w:hAnsiTheme="minorHAnsi" w:cstheme="minorHAnsi"/>
          <w:sz w:val="24"/>
          <w:szCs w:val="24"/>
          <w:lang w:eastAsia="en-GB"/>
        </w:rPr>
      </w:pPr>
    </w:p>
    <w:p w14:paraId="7EF97209" w14:textId="535F815F" w:rsidR="00181E8F" w:rsidRPr="00AE2EB8" w:rsidRDefault="00933811" w:rsidP="00735675">
      <w:pPr>
        <w:pStyle w:val="Heading2"/>
        <w:numPr>
          <w:ilvl w:val="1"/>
          <w:numId w:val="60"/>
        </w:numPr>
      </w:pPr>
      <w:bookmarkStart w:id="144" w:name="_Toc137037304"/>
      <w:r w:rsidRPr="00AE2EB8">
        <w:t>Aspecte administrative privind depunerea cererii de finanțare</w:t>
      </w:r>
      <w:bookmarkEnd w:id="144"/>
    </w:p>
    <w:p w14:paraId="0DC88D22" w14:textId="4C0590E0" w:rsidR="00AE2EB8" w:rsidRPr="009A0A35" w:rsidRDefault="00AE2EB8" w:rsidP="009C1C5C">
      <w:pPr>
        <w:spacing w:before="0" w:after="0"/>
        <w:jc w:val="both"/>
        <w:rPr>
          <w:rFonts w:asciiTheme="minorHAnsi" w:hAnsiTheme="minorHAnsi" w:cstheme="minorHAnsi"/>
          <w:sz w:val="24"/>
          <w:szCs w:val="24"/>
        </w:rPr>
      </w:pPr>
      <w:r w:rsidRPr="009A0A35">
        <w:rPr>
          <w:rFonts w:asciiTheme="minorHAnsi" w:hAnsiTheme="minorHAnsi" w:cstheme="minorHAnsi"/>
          <w:sz w:val="24"/>
          <w:szCs w:val="24"/>
        </w:rPr>
        <w:t xml:space="preserve">Cererea de finanțare depusă de solicitanți respectă modelul cadru aprobat prin Ordin al ministrului investițiilor și proiectelor europene, </w:t>
      </w:r>
      <w:r w:rsidR="00E078B1" w:rsidRPr="009A0A35">
        <w:rPr>
          <w:rFonts w:asciiTheme="minorHAnsi" w:hAnsiTheme="minorHAnsi" w:cstheme="minorHAnsi"/>
          <w:sz w:val="24"/>
          <w:szCs w:val="24"/>
        </w:rPr>
        <w:t xml:space="preserve">nr. </w:t>
      </w:r>
      <w:r w:rsidRPr="009A0A35">
        <w:rPr>
          <w:rFonts w:asciiTheme="minorHAnsi" w:hAnsiTheme="minorHAnsi" w:cstheme="minorHAnsi"/>
          <w:sz w:val="24"/>
          <w:szCs w:val="24"/>
        </w:rPr>
        <w:t xml:space="preserve">1777 din 03.05.2023. </w:t>
      </w:r>
    </w:p>
    <w:p w14:paraId="5360873F" w14:textId="3D6DF01D" w:rsidR="00E078B1" w:rsidRPr="009A0A35" w:rsidRDefault="00E078B1" w:rsidP="009C1C5C">
      <w:pPr>
        <w:spacing w:before="0" w:after="0"/>
        <w:jc w:val="both"/>
        <w:rPr>
          <w:rFonts w:asciiTheme="minorHAnsi" w:hAnsiTheme="minorHAnsi" w:cstheme="minorHAnsi"/>
          <w:sz w:val="24"/>
          <w:szCs w:val="24"/>
        </w:rPr>
      </w:pPr>
      <w:r w:rsidRPr="009A0A35">
        <w:rPr>
          <w:rFonts w:asciiTheme="minorHAnsi" w:hAnsiTheme="minorHAnsi" w:cstheme="minorHAns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8F35F4" w:rsidRDefault="00181E8F" w:rsidP="00181E8F">
      <w:pPr>
        <w:spacing w:before="0" w:after="0"/>
        <w:jc w:val="both"/>
        <w:rPr>
          <w:rFonts w:asciiTheme="minorHAnsi" w:hAnsiTheme="minorHAnsi" w:cstheme="minorHAnsi"/>
          <w:sz w:val="24"/>
          <w:szCs w:val="24"/>
        </w:rPr>
      </w:pPr>
    </w:p>
    <w:p w14:paraId="15E6E170" w14:textId="796CC36B" w:rsidR="00181E8F" w:rsidRPr="008F35F4" w:rsidRDefault="00933811" w:rsidP="00735675">
      <w:pPr>
        <w:pStyle w:val="Heading2"/>
        <w:numPr>
          <w:ilvl w:val="1"/>
          <w:numId w:val="60"/>
        </w:numPr>
      </w:pPr>
      <w:bookmarkStart w:id="145" w:name="_Toc99376173"/>
      <w:bookmarkStart w:id="146" w:name="_Toc137037305"/>
      <w:bookmarkEnd w:id="143"/>
      <w:r>
        <w:t>Anexele şi d</w:t>
      </w:r>
      <w:r w:rsidR="00181E8F" w:rsidRPr="008F35F4">
        <w:t>ocumente</w:t>
      </w:r>
      <w:r>
        <w:t>le obligatorii</w:t>
      </w:r>
      <w:r w:rsidR="00181E8F" w:rsidRPr="008F35F4">
        <w:t xml:space="preserve"> la momentul contractării</w:t>
      </w:r>
      <w:bookmarkEnd w:id="145"/>
      <w:bookmarkEnd w:id="146"/>
    </w:p>
    <w:p w14:paraId="55635257" w14:textId="77777777" w:rsidR="00181E8F" w:rsidRPr="008F35F4" w:rsidRDefault="00181E8F" w:rsidP="00181E8F">
      <w:pPr>
        <w:spacing w:before="0" w:after="0"/>
        <w:jc w:val="both"/>
        <w:rPr>
          <w:rFonts w:asciiTheme="minorHAnsi" w:hAnsiTheme="minorHAnsi" w:cstheme="minorHAnsi"/>
          <w:sz w:val="24"/>
          <w:szCs w:val="24"/>
        </w:rPr>
      </w:pPr>
      <w:r w:rsidRPr="008F35F4">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5E5AA67A" w14:textId="77777777" w:rsidR="00181E8F" w:rsidRPr="008F35F4" w:rsidRDefault="00181E8F" w:rsidP="00181E8F">
      <w:pPr>
        <w:spacing w:before="0" w:after="0"/>
        <w:jc w:val="both"/>
        <w:rPr>
          <w:rFonts w:asciiTheme="minorHAnsi" w:hAnsiTheme="minorHAnsi" w:cstheme="minorHAnsi"/>
          <w:sz w:val="24"/>
          <w:szCs w:val="24"/>
        </w:rPr>
      </w:pPr>
    </w:p>
    <w:p w14:paraId="56B16C1D" w14:textId="77777777" w:rsidR="00181E8F" w:rsidRPr="00872EA2" w:rsidRDefault="00181E8F" w:rsidP="00671651">
      <w:pPr>
        <w:spacing w:before="0" w:after="0"/>
        <w:jc w:val="both"/>
        <w:rPr>
          <w:rFonts w:asciiTheme="minorHAnsi" w:hAnsiTheme="minorHAnsi" w:cstheme="minorHAnsi"/>
          <w:bCs/>
          <w:sz w:val="24"/>
          <w:szCs w:val="24"/>
        </w:rPr>
      </w:pPr>
      <w:r w:rsidRPr="008F35F4">
        <w:rPr>
          <w:rFonts w:asciiTheme="minorHAnsi" w:hAnsiTheme="minorHAnsi" w:cstheme="minorHAnsi"/>
          <w:b/>
          <w:sz w:val="24"/>
          <w:szCs w:val="24"/>
        </w:rPr>
        <w:t xml:space="preserve">1.  Documentele statutare ale solicitantului. </w:t>
      </w:r>
      <w:r w:rsidRPr="00872EA2">
        <w:rPr>
          <w:rFonts w:asciiTheme="minorHAnsi" w:hAnsiTheme="minorHAnsi" w:cstheme="minorHAnsi"/>
          <w:bCs/>
          <w:sz w:val="24"/>
          <w:szCs w:val="24"/>
        </w:rPr>
        <w:t>Vor fi prezentate, după caz:</w:t>
      </w:r>
    </w:p>
    <w:p w14:paraId="47D3CD87" w14:textId="77777777" w:rsidR="00A12D79" w:rsidRPr="00A12D79" w:rsidRDefault="00A12D79" w:rsidP="00792285">
      <w:pPr>
        <w:numPr>
          <w:ilvl w:val="0"/>
          <w:numId w:val="17"/>
        </w:numPr>
        <w:spacing w:before="0" w:after="0"/>
        <w:jc w:val="both"/>
        <w:rPr>
          <w:rFonts w:asciiTheme="minorHAnsi" w:hAnsiTheme="minorHAnsi" w:cstheme="minorHAnsi"/>
          <w:bCs/>
          <w:sz w:val="24"/>
          <w:szCs w:val="24"/>
        </w:rPr>
      </w:pPr>
      <w:r w:rsidRPr="00A12D79">
        <w:rPr>
          <w:rFonts w:asciiTheme="minorHAnsi" w:hAnsiTheme="minorHAnsi" w:cstheme="minorHAnsi"/>
          <w:b/>
          <w:sz w:val="24"/>
          <w:szCs w:val="24"/>
        </w:rPr>
        <w:t>Pentru autorități și instituții publice locale</w:t>
      </w:r>
      <w:r w:rsidRPr="00A12D79">
        <w:rPr>
          <w:rFonts w:asciiTheme="minorHAnsi" w:hAnsiTheme="minorHAnsi" w:cstheme="minorHAnsi"/>
          <w:bCs/>
          <w:sz w:val="24"/>
          <w:szCs w:val="24"/>
        </w:rPr>
        <w:t>, după caz:</w:t>
      </w:r>
    </w:p>
    <w:p w14:paraId="2380A08B" w14:textId="77777777" w:rsidR="00A12D79" w:rsidRPr="00A12D79" w:rsidRDefault="00A12D79" w:rsidP="00A12D79">
      <w:pPr>
        <w:numPr>
          <w:ilvl w:val="0"/>
          <w:numId w:val="3"/>
        </w:numPr>
        <w:spacing w:before="0" w:after="0"/>
        <w:ind w:left="284" w:firstLine="0"/>
        <w:jc w:val="both"/>
        <w:rPr>
          <w:rFonts w:asciiTheme="minorHAnsi" w:hAnsiTheme="minorHAnsi" w:cstheme="minorHAnsi"/>
          <w:sz w:val="24"/>
          <w:szCs w:val="24"/>
        </w:rPr>
      </w:pPr>
      <w:bookmarkStart w:id="147" w:name="_Hlk100062190"/>
      <w:r w:rsidRPr="00A12D79">
        <w:rPr>
          <w:rFonts w:asciiTheme="minorHAnsi" w:hAnsiTheme="minorHAnsi" w:cstheme="minorHAnsi"/>
          <w:bCs/>
          <w:sz w:val="24"/>
          <w:szCs w:val="24"/>
        </w:rPr>
        <w:t>Hotărârea judecătorească de validare a mandatului Primarului/Președintelui Consiliului</w:t>
      </w:r>
      <w:r w:rsidRPr="00A12D79">
        <w:rPr>
          <w:rFonts w:asciiTheme="minorHAnsi" w:hAnsiTheme="minorHAnsi" w:cstheme="minorHAnsi"/>
          <w:sz w:val="24"/>
          <w:szCs w:val="24"/>
        </w:rPr>
        <w:t xml:space="preserve"> Județean (sau orice alte documente din care să rezulte calitatea de reprezentant legal, pentru situații particulare);</w:t>
      </w:r>
    </w:p>
    <w:p w14:paraId="189BA893" w14:textId="77777777" w:rsidR="00A12D79" w:rsidRPr="00A12D79" w:rsidRDefault="00A12D79" w:rsidP="00A12D79">
      <w:pPr>
        <w:numPr>
          <w:ilvl w:val="0"/>
          <w:numId w:val="3"/>
        </w:numPr>
        <w:spacing w:before="0" w:after="0"/>
        <w:ind w:left="284" w:firstLine="0"/>
        <w:jc w:val="both"/>
        <w:rPr>
          <w:rFonts w:asciiTheme="minorHAnsi" w:hAnsiTheme="minorHAnsi" w:cstheme="minorHAnsi"/>
          <w:sz w:val="24"/>
          <w:szCs w:val="24"/>
        </w:rPr>
      </w:pPr>
      <w:r w:rsidRPr="00A12D79">
        <w:rPr>
          <w:rFonts w:asciiTheme="minorHAnsi" w:hAnsiTheme="minorHAnsi" w:cstheme="minorHAnsi"/>
          <w:sz w:val="24"/>
          <w:szCs w:val="24"/>
        </w:rPr>
        <w:t>Ordinul prefectului privind constituirea Consilului Local/Judeţean;</w:t>
      </w:r>
    </w:p>
    <w:bookmarkEnd w:id="147"/>
    <w:p w14:paraId="269ECC19" w14:textId="77777777" w:rsidR="00A12D79" w:rsidRPr="00A12D79" w:rsidRDefault="00A12D79" w:rsidP="00A12D79">
      <w:pPr>
        <w:numPr>
          <w:ilvl w:val="0"/>
          <w:numId w:val="3"/>
        </w:numPr>
        <w:spacing w:before="0" w:after="0"/>
        <w:ind w:left="284" w:firstLine="0"/>
        <w:jc w:val="both"/>
        <w:rPr>
          <w:rFonts w:asciiTheme="minorHAnsi" w:hAnsiTheme="minorHAnsi" w:cstheme="minorHAnsi"/>
          <w:sz w:val="24"/>
          <w:szCs w:val="24"/>
        </w:rPr>
      </w:pPr>
      <w:r w:rsidRPr="00A12D79">
        <w:rPr>
          <w:rFonts w:asciiTheme="minorHAnsi" w:hAnsiTheme="minorHAnsi" w:cstheme="minorHAnsi"/>
          <w:sz w:val="24"/>
          <w:szCs w:val="24"/>
        </w:rPr>
        <w:t>Hotărâre/decizie/alt act administrativ de numire a conducătorului instituției publice locale;</w:t>
      </w:r>
    </w:p>
    <w:p w14:paraId="35089381" w14:textId="77777777" w:rsidR="00A12D79" w:rsidRPr="00A12D79" w:rsidRDefault="00A12D79" w:rsidP="00A12D79">
      <w:pPr>
        <w:numPr>
          <w:ilvl w:val="0"/>
          <w:numId w:val="3"/>
        </w:numPr>
        <w:spacing w:before="0" w:after="0"/>
        <w:ind w:left="284" w:firstLine="0"/>
        <w:contextualSpacing/>
        <w:jc w:val="both"/>
        <w:rPr>
          <w:rFonts w:asciiTheme="minorHAnsi" w:hAnsiTheme="minorHAnsi" w:cstheme="minorHAnsi"/>
          <w:sz w:val="24"/>
          <w:szCs w:val="24"/>
        </w:rPr>
      </w:pPr>
      <w:r w:rsidRPr="00A12D79">
        <w:rPr>
          <w:rFonts w:asciiTheme="minorHAnsi" w:hAnsiTheme="minorHAnsi" w:cstheme="minorHAnsi"/>
          <w:sz w:val="24"/>
          <w:szCs w:val="24"/>
        </w:rPr>
        <w:t>Hotărârea Consiliului Judeţean, Hotărârea Consiliului Local – după caz, de înfiinţare a instituției sau serviciului public, precum și, dacă e cazul, alte documente din care să reiasă încadrarea solicitantului în această categorie;</w:t>
      </w:r>
    </w:p>
    <w:p w14:paraId="250F8D16" w14:textId="77777777" w:rsidR="00A12D79" w:rsidRPr="00A12D79" w:rsidRDefault="00A12D79" w:rsidP="00A12D79">
      <w:pPr>
        <w:numPr>
          <w:ilvl w:val="0"/>
          <w:numId w:val="3"/>
        </w:numPr>
        <w:spacing w:before="0" w:after="0"/>
        <w:ind w:left="284" w:firstLine="0"/>
        <w:jc w:val="both"/>
        <w:rPr>
          <w:rFonts w:asciiTheme="minorHAnsi" w:hAnsiTheme="minorHAnsi" w:cstheme="minorHAnsi"/>
          <w:sz w:val="24"/>
          <w:szCs w:val="24"/>
        </w:rPr>
      </w:pPr>
      <w:r w:rsidRPr="00A12D79">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60A45AEF" w14:textId="77777777" w:rsidR="00A12D79" w:rsidRPr="00A12D79" w:rsidRDefault="00A12D79" w:rsidP="00A12D79">
      <w:pPr>
        <w:spacing w:before="0" w:after="0"/>
        <w:jc w:val="both"/>
        <w:rPr>
          <w:rFonts w:asciiTheme="minorHAnsi" w:hAnsiTheme="minorHAnsi" w:cstheme="minorHAnsi"/>
          <w:sz w:val="24"/>
          <w:szCs w:val="24"/>
        </w:rPr>
      </w:pPr>
    </w:p>
    <w:p w14:paraId="1C4169C7" w14:textId="77777777" w:rsidR="00A12D79" w:rsidRPr="00A12D79" w:rsidRDefault="00A12D79" w:rsidP="00792285">
      <w:pPr>
        <w:numPr>
          <w:ilvl w:val="0"/>
          <w:numId w:val="34"/>
        </w:numPr>
        <w:spacing w:before="0" w:after="0"/>
        <w:contextualSpacing/>
        <w:jc w:val="both"/>
        <w:rPr>
          <w:rFonts w:asciiTheme="minorHAnsi" w:hAnsiTheme="minorHAnsi" w:cstheme="minorHAnsi"/>
          <w:sz w:val="24"/>
          <w:szCs w:val="24"/>
        </w:rPr>
      </w:pPr>
      <w:r w:rsidRPr="00A12D79">
        <w:rPr>
          <w:rFonts w:asciiTheme="minorHAnsi" w:hAnsiTheme="minorHAnsi" w:cstheme="minorHAnsi"/>
          <w:b/>
          <w:bCs/>
          <w:sz w:val="24"/>
          <w:szCs w:val="24"/>
        </w:rPr>
        <w:t>Pentru Consorțiile administrative</w:t>
      </w:r>
      <w:r w:rsidRPr="00A12D79">
        <w:rPr>
          <w:rFonts w:asciiTheme="minorHAnsi" w:hAnsiTheme="minorHAnsi" w:cstheme="minorHAnsi"/>
          <w:sz w:val="24"/>
          <w:szCs w:val="24"/>
        </w:rPr>
        <w:t xml:space="preserve"> înființate conform Legii 375/2022 pentru modificarea şi completarea Ordonanţei de urgenţă a Guvernului nr. 57/2019 privind Codul administrativ</w:t>
      </w:r>
    </w:p>
    <w:p w14:paraId="1483C0CD" w14:textId="77777777" w:rsidR="00A12D79" w:rsidRPr="00A12D79" w:rsidRDefault="00A12D79" w:rsidP="00792285">
      <w:pPr>
        <w:numPr>
          <w:ilvl w:val="0"/>
          <w:numId w:val="35"/>
        </w:numPr>
        <w:spacing w:before="0" w:after="0"/>
        <w:contextualSpacing/>
        <w:jc w:val="both"/>
        <w:rPr>
          <w:rFonts w:asciiTheme="minorHAnsi" w:hAnsiTheme="minorHAnsi" w:cstheme="minorHAnsi"/>
          <w:sz w:val="24"/>
          <w:szCs w:val="24"/>
        </w:rPr>
      </w:pPr>
      <w:r w:rsidRPr="00A12D79">
        <w:rPr>
          <w:rFonts w:asciiTheme="minorHAnsi" w:hAnsiTheme="minorHAnsi" w:cstheme="minorHAnsi"/>
          <w:sz w:val="24"/>
          <w:szCs w:val="24"/>
        </w:rPr>
        <w:t>Documentul legal privind înfiinţarea şi funcţionarea respectiv Acordul de asociere într-un consorţiu administrativ, aprobat prin hotărârile consiliilor locale asociate;</w:t>
      </w:r>
    </w:p>
    <w:p w14:paraId="1D883338" w14:textId="77777777" w:rsidR="00A12D79" w:rsidRPr="00A12D79" w:rsidRDefault="00A12D79" w:rsidP="00792285">
      <w:pPr>
        <w:numPr>
          <w:ilvl w:val="0"/>
          <w:numId w:val="35"/>
        </w:numPr>
        <w:spacing w:before="0" w:after="0"/>
        <w:contextualSpacing/>
        <w:jc w:val="both"/>
        <w:rPr>
          <w:rFonts w:asciiTheme="minorHAnsi" w:hAnsiTheme="minorHAnsi" w:cstheme="minorHAnsi"/>
          <w:sz w:val="24"/>
          <w:szCs w:val="24"/>
        </w:rPr>
      </w:pPr>
      <w:r w:rsidRPr="00A12D79">
        <w:rPr>
          <w:rFonts w:asciiTheme="minorHAnsi" w:hAnsiTheme="minorHAnsi" w:cstheme="minorHAnsi"/>
          <w:sz w:val="24"/>
          <w:szCs w:val="24"/>
        </w:rPr>
        <w:t>Documentele din care rezultă componența și responsabilităţile organelor de conducere, precum și de desemnare a reprezentantului legal.</w:t>
      </w:r>
    </w:p>
    <w:p w14:paraId="0D21AE68" w14:textId="77777777" w:rsidR="00A12D79" w:rsidRPr="00A12D79" w:rsidRDefault="00A12D79" w:rsidP="00A12D79">
      <w:pPr>
        <w:spacing w:before="0" w:after="0"/>
        <w:ind w:left="720"/>
        <w:contextualSpacing/>
        <w:jc w:val="both"/>
        <w:rPr>
          <w:rFonts w:asciiTheme="minorHAnsi" w:hAnsiTheme="minorHAnsi" w:cstheme="minorHAnsi"/>
          <w:sz w:val="24"/>
          <w:szCs w:val="24"/>
        </w:rPr>
      </w:pPr>
    </w:p>
    <w:p w14:paraId="602C950F" w14:textId="3146BD62" w:rsidR="00A12D79" w:rsidRPr="00A12D79" w:rsidRDefault="00A12D79" w:rsidP="00792285">
      <w:pPr>
        <w:numPr>
          <w:ilvl w:val="0"/>
          <w:numId w:val="34"/>
        </w:numPr>
        <w:spacing w:before="0" w:after="0"/>
        <w:contextualSpacing/>
        <w:jc w:val="both"/>
        <w:rPr>
          <w:rFonts w:asciiTheme="minorHAnsi" w:hAnsiTheme="minorHAnsi" w:cstheme="minorHAnsi"/>
          <w:sz w:val="24"/>
          <w:szCs w:val="24"/>
        </w:rPr>
      </w:pPr>
      <w:r w:rsidRPr="00A12D79">
        <w:rPr>
          <w:rFonts w:asciiTheme="minorHAnsi" w:hAnsiTheme="minorHAnsi" w:cstheme="minorHAnsi"/>
          <w:b/>
          <w:bCs/>
          <w:sz w:val="24"/>
          <w:szCs w:val="24"/>
        </w:rPr>
        <w:t xml:space="preserve">Pentru Asociațiile de Dezvoltare Intercomunitară </w:t>
      </w:r>
      <w:r w:rsidRPr="00A12D79">
        <w:rPr>
          <w:rFonts w:asciiTheme="minorHAnsi" w:hAnsiTheme="minorHAnsi" w:cstheme="minorHAnsi"/>
          <w:sz w:val="24"/>
          <w:szCs w:val="24"/>
        </w:rPr>
        <w:t>înființate conform prevederilor legale</w:t>
      </w:r>
    </w:p>
    <w:p w14:paraId="295F5304" w14:textId="59AD232C" w:rsidR="00A12D79" w:rsidRDefault="00A12D79" w:rsidP="00792285">
      <w:pPr>
        <w:numPr>
          <w:ilvl w:val="0"/>
          <w:numId w:val="4"/>
        </w:numPr>
        <w:spacing w:before="0" w:after="0"/>
        <w:contextualSpacing/>
        <w:jc w:val="both"/>
        <w:rPr>
          <w:rFonts w:asciiTheme="minorHAnsi" w:hAnsiTheme="minorHAnsi" w:cstheme="minorHAnsi"/>
          <w:sz w:val="24"/>
          <w:szCs w:val="24"/>
        </w:rPr>
      </w:pPr>
      <w:r w:rsidRPr="00A12D79">
        <w:rPr>
          <w:rFonts w:asciiTheme="minorHAnsi" w:hAnsiTheme="minorHAnsi" w:cstheme="minorHAnsi"/>
          <w:sz w:val="24"/>
          <w:szCs w:val="24"/>
        </w:rPr>
        <w:lastRenderedPageBreak/>
        <w:t>Documentele statutare ale solicitantului, Actul constitutiv, în copie, împreună cu toate modificările, unde este cazul; Statutul asociaţiei, în copie, împreună cu toate modificările, unde este cazul, şi Dovada dobândirii personalităţii juridice a asociaţiei - certificatul de înscriere în Registrul asociaţiilor şi fundaţiilor, respectiv hotărârea judecătorească privind constituirea ADI.</w:t>
      </w:r>
    </w:p>
    <w:p w14:paraId="622B42F9" w14:textId="1C86B26D" w:rsidR="00796C48" w:rsidRDefault="00796C48" w:rsidP="00796C48">
      <w:pPr>
        <w:spacing w:before="0" w:after="0"/>
        <w:contextualSpacing/>
        <w:jc w:val="both"/>
        <w:rPr>
          <w:rFonts w:asciiTheme="minorHAnsi" w:hAnsiTheme="minorHAnsi" w:cstheme="minorHAnsi"/>
          <w:sz w:val="24"/>
          <w:szCs w:val="24"/>
        </w:rPr>
      </w:pPr>
    </w:p>
    <w:p w14:paraId="6A0F26B5" w14:textId="77777777" w:rsidR="00796C48" w:rsidRPr="00F25DBF" w:rsidRDefault="00796C48" w:rsidP="00796C48">
      <w:pPr>
        <w:spacing w:before="0" w:after="0"/>
        <w:jc w:val="both"/>
        <w:rPr>
          <w:rFonts w:asciiTheme="minorHAnsi" w:hAnsiTheme="minorHAnsi" w:cstheme="minorHAnsi"/>
          <w:sz w:val="24"/>
          <w:szCs w:val="24"/>
        </w:rPr>
      </w:pPr>
      <w:r w:rsidRPr="00F25DBF">
        <w:rPr>
          <w:rFonts w:asciiTheme="minorHAnsi" w:hAnsiTheme="minorHAnsi" w:cstheme="minorHAnsi"/>
          <w:sz w:val="24"/>
          <w:szCs w:val="24"/>
        </w:rPr>
        <w:t>În cazul în care ocupantul nu coincide cu solicitantul, sunt prezentate:</w:t>
      </w:r>
    </w:p>
    <w:p w14:paraId="624CECC1" w14:textId="376F017C" w:rsidR="00796C48" w:rsidRPr="00F25DBF" w:rsidRDefault="00796C48" w:rsidP="00796C48">
      <w:pPr>
        <w:pStyle w:val="ListParagraph"/>
        <w:numPr>
          <w:ilvl w:val="0"/>
          <w:numId w:val="2"/>
        </w:numPr>
        <w:spacing w:before="0" w:after="0"/>
        <w:ind w:left="426"/>
        <w:jc w:val="both"/>
        <w:rPr>
          <w:rFonts w:asciiTheme="minorHAnsi" w:hAnsiTheme="minorHAnsi" w:cstheme="minorHAnsi"/>
          <w:sz w:val="24"/>
          <w:szCs w:val="24"/>
        </w:rPr>
      </w:pPr>
      <w:r w:rsidRPr="00F25DBF">
        <w:rPr>
          <w:rFonts w:asciiTheme="minorHAnsi" w:hAnsiTheme="minorHAnsi" w:cstheme="minorHAnsi"/>
          <w:sz w:val="24"/>
          <w:szCs w:val="24"/>
        </w:rPr>
        <w:t xml:space="preserve">documente din care reiese că ocupantul/ții se încadrează în categoria entităților descrise la secțiunea </w:t>
      </w:r>
      <w:r w:rsidR="00253819">
        <w:rPr>
          <w:rFonts w:asciiTheme="minorHAnsi" w:hAnsiTheme="minorHAnsi" w:cstheme="minorHAnsi"/>
          <w:sz w:val="24"/>
          <w:szCs w:val="24"/>
        </w:rPr>
        <w:t>5.1.2</w:t>
      </w:r>
      <w:r w:rsidRPr="00F25DBF">
        <w:rPr>
          <w:rFonts w:asciiTheme="minorHAnsi" w:hAnsiTheme="minorHAnsi" w:cstheme="minorHAnsi"/>
          <w:sz w:val="24"/>
          <w:szCs w:val="24"/>
        </w:rPr>
        <w:t xml:space="preserve"> (ex. acte de înființare, actul privind organizarea și funcționarea); </w:t>
      </w:r>
    </w:p>
    <w:p w14:paraId="3C23A3BF" w14:textId="53115C08" w:rsidR="00796C48" w:rsidRPr="00F25DBF" w:rsidRDefault="00796C48" w:rsidP="00796C48">
      <w:pPr>
        <w:pStyle w:val="ListParagraph"/>
        <w:numPr>
          <w:ilvl w:val="0"/>
          <w:numId w:val="2"/>
        </w:numPr>
        <w:spacing w:before="0" w:after="0"/>
        <w:ind w:left="426"/>
        <w:jc w:val="both"/>
        <w:rPr>
          <w:rFonts w:asciiTheme="minorHAnsi" w:hAnsiTheme="minorHAnsi" w:cstheme="minorHAnsi"/>
          <w:sz w:val="24"/>
          <w:szCs w:val="24"/>
        </w:rPr>
      </w:pPr>
      <w:r w:rsidRPr="00F25DBF">
        <w:rPr>
          <w:rFonts w:asciiTheme="minorHAnsi" w:hAnsiTheme="minorHAnsi" w:cstheme="minorHAnsi"/>
          <w:sz w:val="24"/>
          <w:szCs w:val="24"/>
        </w:rPr>
        <w:t xml:space="preserve">în cazul ocupanților de tipul unităților de învățământ preuniversitar de stat, documentul relevant este considerat </w:t>
      </w:r>
      <w:r w:rsidRPr="00F25DBF">
        <w:rPr>
          <w:rFonts w:asciiTheme="minorHAnsi" w:hAnsiTheme="minorHAnsi" w:cstheme="minorHAnsi"/>
          <w:i/>
          <w:sz w:val="24"/>
          <w:szCs w:val="24"/>
        </w:rPr>
        <w:t>Hotărârea de aprobare a documentaţiei tehnico- economice (faza SF/DALI sau PT) şi a indicatorilor tehnico-economici</w:t>
      </w:r>
      <w:r w:rsidRPr="00F25DBF">
        <w:rPr>
          <w:rFonts w:asciiTheme="minorHAnsi" w:hAnsiTheme="minorHAnsi" w:cstheme="minorHAnsi"/>
          <w:sz w:val="24"/>
          <w:szCs w:val="24"/>
        </w:rPr>
        <w:t>, depusă în cadrul proiectului;</w:t>
      </w:r>
    </w:p>
    <w:p w14:paraId="3E4DA4FD" w14:textId="77777777" w:rsidR="00796C48" w:rsidRPr="00F25DBF" w:rsidRDefault="00796C48" w:rsidP="00796C48">
      <w:pPr>
        <w:pStyle w:val="ListParagraph"/>
        <w:numPr>
          <w:ilvl w:val="0"/>
          <w:numId w:val="2"/>
        </w:numPr>
        <w:spacing w:before="0" w:after="0"/>
        <w:ind w:left="426"/>
        <w:jc w:val="both"/>
        <w:rPr>
          <w:rFonts w:asciiTheme="minorHAnsi" w:hAnsiTheme="minorHAnsi" w:cstheme="minorHAnsi"/>
          <w:sz w:val="24"/>
          <w:szCs w:val="24"/>
        </w:rPr>
      </w:pPr>
      <w:r w:rsidRPr="00F25DBF">
        <w:rPr>
          <w:rFonts w:asciiTheme="minorHAnsi" w:hAnsiTheme="minorHAnsi" w:cstheme="minorHAnsi"/>
          <w:sz w:val="24"/>
          <w:szCs w:val="24"/>
        </w:rPr>
        <w:t>dacă din documentele menționate mai sus nu reiese că ocupantul își desfășoară activitatea în clădirea/clădirile care face/fac obiectul proiectului): alte documente din care să reiasă îndeplinirea criteriului.</w:t>
      </w:r>
    </w:p>
    <w:p w14:paraId="7677B95D" w14:textId="77777777" w:rsidR="00796C48" w:rsidRDefault="00796C48" w:rsidP="00796C48">
      <w:pPr>
        <w:spacing w:before="0" w:after="0"/>
        <w:contextualSpacing/>
        <w:jc w:val="both"/>
        <w:rPr>
          <w:rFonts w:asciiTheme="minorHAnsi" w:hAnsiTheme="minorHAnsi" w:cstheme="minorHAnsi"/>
          <w:sz w:val="24"/>
          <w:szCs w:val="24"/>
        </w:rPr>
      </w:pPr>
    </w:p>
    <w:p w14:paraId="1E691618" w14:textId="77777777" w:rsidR="00D44DD6" w:rsidRPr="00D44DD6" w:rsidRDefault="00D44DD6" w:rsidP="00D44DD6">
      <w:pPr>
        <w:pStyle w:val="ListParagraph"/>
        <w:spacing w:before="0" w:after="0"/>
        <w:ind w:left="0"/>
        <w:jc w:val="both"/>
        <w:rPr>
          <w:rFonts w:asciiTheme="minorHAnsi" w:hAnsiTheme="minorHAnsi" w:cstheme="minorHAnsi"/>
          <w:b/>
          <w:bCs/>
          <w:sz w:val="24"/>
          <w:szCs w:val="24"/>
        </w:rPr>
      </w:pPr>
      <w:r>
        <w:rPr>
          <w:rFonts w:asciiTheme="minorHAnsi" w:hAnsiTheme="minorHAnsi" w:cstheme="minorHAnsi"/>
          <w:sz w:val="24"/>
          <w:szCs w:val="24"/>
        </w:rPr>
        <w:t xml:space="preserve">2. </w:t>
      </w:r>
      <w:r w:rsidRPr="00D44DD6">
        <w:rPr>
          <w:rFonts w:asciiTheme="minorHAnsi" w:hAnsiTheme="minorHAnsi" w:cstheme="minorHAnsi"/>
          <w:b/>
          <w:bCs/>
          <w:sz w:val="24"/>
          <w:szCs w:val="24"/>
        </w:rPr>
        <w:t>Acordul privind implementarea în parteneriat a proiectului, dacă este cazul, inclusiv Hot</w:t>
      </w:r>
      <w:r w:rsidRPr="00D44DD6">
        <w:rPr>
          <w:rFonts w:ascii="Times New Roman" w:hAnsi="Times New Roman" w:cs="Times New Roman"/>
          <w:b/>
          <w:bCs/>
          <w:sz w:val="24"/>
          <w:szCs w:val="24"/>
        </w:rPr>
        <w:t>ă</w:t>
      </w:r>
      <w:r w:rsidRPr="00D44DD6">
        <w:rPr>
          <w:rFonts w:asciiTheme="minorHAnsi" w:hAnsiTheme="minorHAnsi" w:cstheme="minorHAnsi"/>
          <w:b/>
          <w:bCs/>
          <w:sz w:val="24"/>
          <w:szCs w:val="24"/>
        </w:rPr>
        <w:t xml:space="preserve">rârile de aprobare a acestuia </w:t>
      </w:r>
    </w:p>
    <w:p w14:paraId="4081641F" w14:textId="77777777" w:rsidR="00D44DD6" w:rsidRPr="00D44DD6" w:rsidRDefault="00D44DD6" w:rsidP="00D44DD6">
      <w:pPr>
        <w:autoSpaceDE w:val="0"/>
        <w:autoSpaceDN w:val="0"/>
        <w:adjustRightInd w:val="0"/>
        <w:spacing w:before="0" w:after="0"/>
        <w:jc w:val="both"/>
        <w:rPr>
          <w:rFonts w:asciiTheme="minorHAnsi" w:hAnsiTheme="minorHAnsi" w:cstheme="minorHAnsi"/>
          <w:sz w:val="24"/>
          <w:szCs w:val="24"/>
          <w:lang w:eastAsia="en-GB"/>
        </w:rPr>
      </w:pPr>
      <w:r w:rsidRPr="00D44DD6">
        <w:rPr>
          <w:rFonts w:asciiTheme="minorHAnsi" w:hAnsiTheme="minorHAnsi" w:cstheme="minorHAnsi"/>
          <w:sz w:val="24"/>
          <w:szCs w:val="24"/>
          <w:lang w:eastAsia="en-GB"/>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Anexa 3). </w:t>
      </w:r>
    </w:p>
    <w:p w14:paraId="3EEAC517" w14:textId="77777777" w:rsidR="00D44DD6" w:rsidRPr="00D44DD6" w:rsidRDefault="00D44DD6" w:rsidP="00D44DD6">
      <w:pPr>
        <w:spacing w:before="0" w:after="0"/>
        <w:contextualSpacing/>
        <w:jc w:val="both"/>
        <w:rPr>
          <w:rFonts w:asciiTheme="minorHAnsi" w:hAnsiTheme="minorHAnsi" w:cstheme="minorHAnsi"/>
          <w:sz w:val="24"/>
          <w:szCs w:val="24"/>
          <w:lang w:eastAsia="en-GB"/>
        </w:rPr>
      </w:pPr>
      <w:r w:rsidRPr="00D44DD6">
        <w:rPr>
          <w:rFonts w:asciiTheme="minorHAnsi" w:hAnsiTheme="minorHAnsi" w:cstheme="minorHAnsi"/>
          <w:sz w:val="24"/>
          <w:szCs w:val="24"/>
          <w:lang w:eastAsia="en-GB"/>
        </w:rPr>
        <w:t>Totodată, se vor anexa hotărârile/deciziile/ordinele de aprobare a acordului de parteneriat.</w:t>
      </w:r>
    </w:p>
    <w:p w14:paraId="557182A3" w14:textId="0B142200" w:rsidR="00A12D79" w:rsidRPr="00A12D79" w:rsidRDefault="00D44DD6" w:rsidP="00A12D79">
      <w:pPr>
        <w:spacing w:before="0" w:after="0"/>
        <w:contextualSpacing/>
        <w:jc w:val="both"/>
        <w:rPr>
          <w:rFonts w:asciiTheme="minorHAnsi" w:hAnsiTheme="minorHAnsi" w:cstheme="minorHAnsi"/>
          <w:sz w:val="24"/>
          <w:szCs w:val="24"/>
        </w:rPr>
      </w:pPr>
      <w:r>
        <w:rPr>
          <w:rFonts w:asciiTheme="minorHAnsi" w:hAnsiTheme="minorHAnsi" w:cstheme="minorHAnsi"/>
          <w:sz w:val="24"/>
          <w:szCs w:val="24"/>
        </w:rPr>
        <w:t xml:space="preserve"> </w:t>
      </w:r>
    </w:p>
    <w:p w14:paraId="4C81141C" w14:textId="188E6777" w:rsidR="00181E8F" w:rsidRDefault="008C243A" w:rsidP="008C243A">
      <w:pPr>
        <w:pStyle w:val="5Normal"/>
        <w:tabs>
          <w:tab w:val="clear" w:pos="567"/>
        </w:tabs>
        <w:rPr>
          <w:rFonts w:ascii="Calibri" w:hAnsi="Calibri"/>
          <w:sz w:val="24"/>
          <w:lang w:eastAsia="en-GB"/>
        </w:rPr>
      </w:pPr>
      <w:r>
        <w:rPr>
          <w:rFonts w:ascii="Calibri" w:hAnsi="Calibri"/>
          <w:sz w:val="24"/>
          <w:lang w:eastAsia="en-GB"/>
        </w:rPr>
        <w:t>3.</w:t>
      </w:r>
      <w:r w:rsidR="00A12D79" w:rsidRPr="00671651">
        <w:rPr>
          <w:rFonts w:ascii="Calibri" w:hAnsi="Calibri"/>
          <w:sz w:val="24"/>
          <w:lang w:eastAsia="en-GB"/>
        </w:rPr>
        <w:t xml:space="preserve"> </w:t>
      </w:r>
      <w:r w:rsidR="00181E8F" w:rsidRPr="00671651">
        <w:rPr>
          <w:rFonts w:ascii="Calibri" w:hAnsi="Calibri"/>
          <w:sz w:val="24"/>
          <w:lang w:eastAsia="en-GB"/>
        </w:rPr>
        <w:t>(</w:t>
      </w:r>
      <w:r w:rsidR="00181E8F" w:rsidRPr="00671651">
        <w:rPr>
          <w:rFonts w:ascii="Calibri" w:hAnsi="Calibri"/>
          <w:b/>
          <w:bCs/>
          <w:sz w:val="24"/>
          <w:lang w:eastAsia="en-GB"/>
        </w:rPr>
        <w:t xml:space="preserve">dacă e cazul) Hotărârea/Decizia de aprobare a proiectului și a cheltuielilor legate de proiect </w:t>
      </w:r>
      <w:r w:rsidR="00671651" w:rsidRPr="00671651">
        <w:rPr>
          <w:rFonts w:ascii="Calibri" w:hAnsi="Calibri"/>
          <w:b/>
          <w:bCs/>
          <w:sz w:val="24"/>
          <w:lang w:eastAsia="en-GB"/>
        </w:rPr>
        <w:t xml:space="preserve"> </w:t>
      </w:r>
      <w:r w:rsidR="00181E8F" w:rsidRPr="00671651">
        <w:rPr>
          <w:rFonts w:ascii="Calibri" w:hAnsi="Calibri"/>
          <w:sz w:val="24"/>
          <w:lang w:eastAsia="en-GB"/>
        </w:rPr>
        <w:t xml:space="preserve">(se va vedea Model </w:t>
      </w:r>
      <w:r w:rsidR="00EC553F">
        <w:rPr>
          <w:rFonts w:ascii="Calibri" w:hAnsi="Calibri"/>
          <w:sz w:val="24"/>
          <w:lang w:eastAsia="en-GB"/>
        </w:rPr>
        <w:t>C</w:t>
      </w:r>
      <w:r w:rsidR="00181E8F" w:rsidRPr="00671651">
        <w:rPr>
          <w:rFonts w:ascii="Calibri" w:hAnsi="Calibri"/>
          <w:sz w:val="24"/>
          <w:lang w:eastAsia="en-GB"/>
        </w:rPr>
        <w:t xml:space="preserve"> - </w:t>
      </w:r>
      <w:r w:rsidR="00181E8F" w:rsidRPr="00671651">
        <w:rPr>
          <w:rFonts w:ascii="Calibri" w:hAnsi="Calibri"/>
          <w:i/>
          <w:iCs/>
          <w:sz w:val="24"/>
          <w:lang w:eastAsia="en-GB"/>
        </w:rPr>
        <w:t>Model orientativ de hotărâre de aprobare a proiectului, anexat ghidului solicitantului</w:t>
      </w:r>
      <w:r w:rsidR="00181E8F" w:rsidRPr="00671651">
        <w:rPr>
          <w:rFonts w:ascii="Calibri" w:hAnsi="Calibri"/>
          <w:sz w:val="24"/>
          <w:lang w:eastAsia="en-GB"/>
        </w:rPr>
        <w:t>)</w:t>
      </w:r>
    </w:p>
    <w:p w14:paraId="0E974F74" w14:textId="5AE20FD8" w:rsidR="003A217B" w:rsidRPr="00741E36" w:rsidRDefault="003A217B" w:rsidP="008C243A">
      <w:pPr>
        <w:pStyle w:val="5Normal"/>
        <w:tabs>
          <w:tab w:val="clear" w:pos="567"/>
        </w:tabs>
        <w:rPr>
          <w:rFonts w:ascii="Calibri" w:hAnsi="Calibri"/>
          <w:sz w:val="24"/>
          <w:lang w:eastAsia="en-GB"/>
        </w:rPr>
      </w:pPr>
      <w:r w:rsidRPr="00741E36">
        <w:rPr>
          <w:rFonts w:asciiTheme="minorHAnsi" w:hAnsiTheme="minorHAnsi" w:cstheme="minorHAnsi"/>
          <w:spacing w:val="0"/>
          <w:sz w:val="24"/>
          <w:lang w:eastAsia="en-GB"/>
        </w:rPr>
        <w:t xml:space="preserve">În cazul proiectelor implementate în parteneriat, toți membrii parteneriatului vor depune această hotărâre (se va vedea Model C - </w:t>
      </w:r>
      <w:r w:rsidRPr="00741E36">
        <w:rPr>
          <w:rFonts w:asciiTheme="minorHAnsi" w:hAnsiTheme="minorHAnsi" w:cstheme="minorHAnsi"/>
          <w:i/>
          <w:iCs/>
          <w:spacing w:val="0"/>
          <w:sz w:val="24"/>
          <w:lang w:eastAsia="en-GB"/>
        </w:rPr>
        <w:t>Model orientativ de hotărâre de aprobare a proiectului, anexat ghidului solicitantului</w:t>
      </w:r>
      <w:r w:rsidRPr="00741E36">
        <w:rPr>
          <w:rFonts w:asciiTheme="minorHAnsi" w:hAnsiTheme="minorHAnsi" w:cstheme="minorHAnsi"/>
          <w:spacing w:val="0"/>
          <w:sz w:val="24"/>
          <w:lang w:eastAsia="en-GB"/>
        </w:rPr>
        <w:t>)</w:t>
      </w:r>
    </w:p>
    <w:p w14:paraId="0EED654B" w14:textId="25A581FF" w:rsidR="00181E8F" w:rsidRPr="007F5CBD" w:rsidRDefault="008C243A" w:rsidP="008C243A">
      <w:pPr>
        <w:pStyle w:val="5Normal"/>
        <w:rPr>
          <w:rFonts w:ascii="Calibri" w:hAnsi="Calibri"/>
          <w:b/>
          <w:snapToGrid w:val="0"/>
          <w:sz w:val="24"/>
        </w:rPr>
      </w:pPr>
      <w:r>
        <w:rPr>
          <w:rFonts w:ascii="Calibri" w:hAnsi="Calibri"/>
          <w:bCs/>
          <w:snapToGrid w:val="0"/>
          <w:sz w:val="24"/>
        </w:rPr>
        <w:t>4.</w:t>
      </w:r>
      <w:r w:rsidR="00181E8F">
        <w:rPr>
          <w:rFonts w:ascii="Calibri" w:hAnsi="Calibri"/>
          <w:bCs/>
          <w:snapToGrid w:val="0"/>
          <w:sz w:val="24"/>
        </w:rPr>
        <w:t xml:space="preserve">  </w:t>
      </w:r>
      <w:r w:rsidR="00181E8F" w:rsidRPr="007F5CBD">
        <w:rPr>
          <w:rFonts w:ascii="Calibri" w:hAnsi="Calibri"/>
          <w:b/>
          <w:snapToGrid w:val="0"/>
          <w:sz w:val="24"/>
        </w:rPr>
        <w:t xml:space="preserve">Hotărârea consiliului local de aprobare documentaţiei tehnico-economice (faza DALI sau PT) şi a indicatorilor tehnico-economici, inclusiv anexa privind descrierea sumară a investiţiei propuse a fi realizată prin proiect </w:t>
      </w:r>
    </w:p>
    <w:p w14:paraId="4453B008" w14:textId="4274D3B0" w:rsidR="00181E8F" w:rsidRDefault="00181E8F" w:rsidP="00671651">
      <w:pPr>
        <w:pStyle w:val="5Normal"/>
        <w:rPr>
          <w:rFonts w:ascii="Calibri" w:eastAsia="Times New Roman" w:hAnsi="Calibri"/>
          <w:sz w:val="24"/>
        </w:rPr>
      </w:pPr>
      <w:r w:rsidRPr="007F5CBD">
        <w:rPr>
          <w:rFonts w:ascii="Calibri" w:eastAsia="Times New Roman" w:hAnsi="Calibri"/>
          <w:sz w:val="24"/>
        </w:rPr>
        <w:t>Anexa la Hotărârea Consiliului Local trebuie să conțină detalierea indicatorilor tehnico-economici şi a valorilor acestora în conformitate cu documentaţia tehnico-economică și este asumată de proiectant.</w:t>
      </w:r>
    </w:p>
    <w:p w14:paraId="59950F2D" w14:textId="4456E9BD" w:rsidR="00181E8F" w:rsidRPr="007F5CBD" w:rsidRDefault="00181E8F" w:rsidP="00671651">
      <w:pPr>
        <w:pStyle w:val="5Normal"/>
        <w:rPr>
          <w:rFonts w:ascii="Calibri" w:eastAsia="Times New Roman" w:hAnsi="Calibri"/>
          <w:sz w:val="24"/>
        </w:rPr>
      </w:pPr>
      <w:r w:rsidRPr="007F5CBD">
        <w:rPr>
          <w:rFonts w:ascii="Calibri" w:eastAsia="Times New Roman" w:hAnsi="Calibri"/>
          <w:bCs/>
          <w:sz w:val="24"/>
        </w:rPr>
        <w:t xml:space="preserve">Hotărârea de aprobare a indicatorilor tehnico-economici se va corela  cu cea mai recentă documentație (DALI/PT) anexată la cererea de finanțare, respectiv se va anexa hotărârea de </w:t>
      </w:r>
      <w:r w:rsidRPr="007F5CBD">
        <w:rPr>
          <w:rFonts w:ascii="Calibri" w:eastAsia="Times New Roman" w:hAnsi="Calibri"/>
          <w:bCs/>
          <w:sz w:val="24"/>
        </w:rPr>
        <w:lastRenderedPageBreak/>
        <w:t xml:space="preserve">aprobare a indicatorilor tehnico economici faza DALI și modificările și completările ulterioare la respectiva hotărâre, Model </w:t>
      </w:r>
      <w:r w:rsidR="00EC553F">
        <w:rPr>
          <w:rFonts w:ascii="Calibri" w:eastAsia="Times New Roman" w:hAnsi="Calibri"/>
          <w:bCs/>
          <w:sz w:val="24"/>
        </w:rPr>
        <w:t>D</w:t>
      </w:r>
      <w:r w:rsidRPr="007F5CBD">
        <w:rPr>
          <w:rFonts w:ascii="Calibri" w:eastAsia="Times New Roman" w:hAnsi="Calibri"/>
          <w:bCs/>
          <w:sz w:val="24"/>
        </w:rPr>
        <w:t>, anexă la prezentul ghid</w:t>
      </w:r>
      <w:r w:rsidRPr="007F5CBD">
        <w:rPr>
          <w:rFonts w:ascii="Calibri" w:eastAsia="Times New Roman" w:hAnsi="Calibri"/>
          <w:b/>
          <w:sz w:val="24"/>
        </w:rPr>
        <w:t>.</w:t>
      </w:r>
    </w:p>
    <w:p w14:paraId="46741D3F" w14:textId="77777777" w:rsidR="00181E8F" w:rsidRPr="007F5CBD" w:rsidRDefault="00181E8F" w:rsidP="00671651">
      <w:pPr>
        <w:pStyle w:val="5Normal"/>
        <w:rPr>
          <w:rFonts w:ascii="Calibri" w:eastAsia="Times New Roman" w:hAnsi="Calibri"/>
          <w:sz w:val="24"/>
        </w:rPr>
      </w:pPr>
      <w:r w:rsidRPr="007F5CBD">
        <w:rPr>
          <w:rFonts w:ascii="Calibri" w:eastAsia="Times New Roman" w:hAnsi="Calibri"/>
          <w:sz w:val="24"/>
        </w:rPr>
        <w:t>În cazul în care la cererea de finanțare se anexează o documentație tehnico-economică actualizată (DALI actualizată), hotărârea anterior menționată va fi anexată pentru documentația actualizată (iar dacă se menționează doar modificarea unei hotărâri anterioare, atunci se va anexa și documentul inițial care a fost modificat).</w:t>
      </w:r>
    </w:p>
    <w:p w14:paraId="6F92C2F0" w14:textId="240C2CE1" w:rsidR="00181E8F" w:rsidRDefault="00181E8F" w:rsidP="00671651">
      <w:pPr>
        <w:pStyle w:val="5Normal"/>
        <w:rPr>
          <w:rFonts w:ascii="Calibri" w:eastAsia="Times New Roman" w:hAnsi="Calibri"/>
          <w:sz w:val="24"/>
        </w:rPr>
      </w:pPr>
      <w:r w:rsidRPr="007F5CBD">
        <w:rPr>
          <w:rFonts w:ascii="Calibri" w:eastAsia="Times New Roman" w:hAnsi="Calibri"/>
          <w:sz w:val="24"/>
        </w:rPr>
        <w:t>În cazul în care la cererea de finanțare se anexează proiectul tehnic (PT), hotărârea anterior menționată va fi prezentată în versiunea actualizată pentru faza PT sau cu modificările și completările intervenite la faza PT.</w:t>
      </w:r>
    </w:p>
    <w:p w14:paraId="6A11DD04" w14:textId="77777777" w:rsidR="00623150" w:rsidRPr="0057613F" w:rsidRDefault="00623150" w:rsidP="00623150">
      <w:pPr>
        <w:autoSpaceDE w:val="0"/>
        <w:autoSpaceDN w:val="0"/>
        <w:adjustRightInd w:val="0"/>
        <w:spacing w:before="0" w:after="0"/>
        <w:jc w:val="both"/>
        <w:rPr>
          <w:rFonts w:asciiTheme="minorHAnsi" w:hAnsiTheme="minorHAnsi" w:cstheme="minorHAnsi"/>
          <w:sz w:val="24"/>
          <w:szCs w:val="24"/>
          <w:lang w:eastAsia="en-GB"/>
        </w:rPr>
      </w:pPr>
      <w:r w:rsidRPr="0057613F">
        <w:rPr>
          <w:rFonts w:asciiTheme="minorHAnsi" w:hAnsiTheme="minorHAnsi" w:cstheme="minorHAnsi"/>
          <w:sz w:val="24"/>
          <w:szCs w:val="24"/>
          <w:lang w:eastAsia="en-GB"/>
        </w:rPr>
        <w:t xml:space="preserve">Hotărârea/decizia de aprobare a indicatorilor tehnico-economici semnată de către persoana care are dreptul conform actelor de constituire să reprezinte legal solicitantul şi să semneze în numele acesteia. </w:t>
      </w:r>
    </w:p>
    <w:p w14:paraId="02227215" w14:textId="782323BC" w:rsidR="00623150" w:rsidRDefault="00623150" w:rsidP="00796C48">
      <w:pPr>
        <w:autoSpaceDE w:val="0"/>
        <w:autoSpaceDN w:val="0"/>
        <w:adjustRightInd w:val="0"/>
        <w:spacing w:before="0" w:after="0"/>
        <w:jc w:val="both"/>
        <w:rPr>
          <w:rFonts w:asciiTheme="minorHAnsi" w:hAnsiTheme="minorHAnsi" w:cstheme="minorHAnsi"/>
          <w:sz w:val="24"/>
          <w:szCs w:val="24"/>
          <w:lang w:eastAsia="en-GB"/>
        </w:rPr>
      </w:pPr>
      <w:r w:rsidRPr="0057613F">
        <w:rPr>
          <w:rFonts w:asciiTheme="minorHAnsi" w:hAnsiTheme="minorHAnsi" w:cstheme="minorHAnsi"/>
          <w:sz w:val="24"/>
          <w:szCs w:val="24"/>
          <w:lang w:eastAsia="en-GB"/>
        </w:rPr>
        <w:t xml:space="preserve">În cazul proiectelor depuse în parteneriat, hotărârea/decizia de aprobare a documentației tehnico-economice și a indicatorilor tehnico-economici va fi depusă de către toţi partenerii. </w:t>
      </w:r>
    </w:p>
    <w:p w14:paraId="771EEAB1" w14:textId="77777777" w:rsidR="00796C48" w:rsidRPr="00796C48" w:rsidRDefault="00796C48" w:rsidP="00796C48">
      <w:pPr>
        <w:autoSpaceDE w:val="0"/>
        <w:autoSpaceDN w:val="0"/>
        <w:adjustRightInd w:val="0"/>
        <w:spacing w:before="0" w:after="0"/>
        <w:jc w:val="both"/>
        <w:rPr>
          <w:rFonts w:asciiTheme="minorHAnsi" w:hAnsiTheme="minorHAnsi" w:cstheme="minorHAnsi"/>
          <w:sz w:val="24"/>
          <w:szCs w:val="24"/>
          <w:lang w:eastAsia="en-GB"/>
        </w:rPr>
      </w:pPr>
    </w:p>
    <w:p w14:paraId="5A087105" w14:textId="77777777" w:rsidR="001C02C9" w:rsidRPr="001C02C9" w:rsidRDefault="001C02C9" w:rsidP="00D92B82">
      <w:pPr>
        <w:pStyle w:val="ListParagraph"/>
        <w:spacing w:before="0" w:after="0"/>
        <w:ind w:left="0"/>
        <w:jc w:val="both"/>
        <w:rPr>
          <w:rFonts w:asciiTheme="minorHAnsi" w:hAnsiTheme="minorHAnsi" w:cstheme="minorHAnsi"/>
          <w:b/>
          <w:bCs/>
          <w:sz w:val="24"/>
          <w:szCs w:val="24"/>
        </w:rPr>
      </w:pPr>
      <w:r>
        <w:rPr>
          <w:rFonts w:ascii="Calibri" w:eastAsia="Times New Roman" w:hAnsi="Calibri"/>
          <w:sz w:val="24"/>
        </w:rPr>
        <w:t xml:space="preserve">5. </w:t>
      </w:r>
      <w:r w:rsidRPr="001C02C9">
        <w:rPr>
          <w:rFonts w:asciiTheme="minorHAnsi" w:hAnsiTheme="minorHAnsi" w:cstheme="minorHAnsi"/>
          <w:b/>
          <w:bCs/>
          <w:sz w:val="24"/>
          <w:szCs w:val="24"/>
        </w:rPr>
        <w:t>Documente de proprietate</w:t>
      </w:r>
    </w:p>
    <w:p w14:paraId="10E4C455" w14:textId="77777777" w:rsidR="001C02C9" w:rsidRPr="001C02C9" w:rsidRDefault="001C02C9" w:rsidP="001C02C9">
      <w:pPr>
        <w:autoSpaceDE w:val="0"/>
        <w:autoSpaceDN w:val="0"/>
        <w:adjustRightInd w:val="0"/>
        <w:spacing w:before="0" w:after="0"/>
        <w:jc w:val="both"/>
        <w:rPr>
          <w:rFonts w:asciiTheme="minorHAnsi" w:hAnsiTheme="minorHAnsi" w:cstheme="minorHAnsi"/>
          <w:color w:val="000000"/>
          <w:sz w:val="24"/>
          <w:szCs w:val="24"/>
          <w:lang w:eastAsia="en-GB"/>
        </w:rPr>
      </w:pPr>
      <w:r w:rsidRPr="00796C48">
        <w:rPr>
          <w:rFonts w:asciiTheme="minorHAnsi" w:hAnsiTheme="minorHAnsi" w:cstheme="minorHAnsi"/>
          <w:color w:val="000000"/>
          <w:sz w:val="24"/>
          <w:szCs w:val="24"/>
          <w:lang w:eastAsia="en-GB"/>
        </w:rPr>
        <w:t>Pentru dovedirea dreptului de proprietate/administrare asupra imobilelor, existent la momentul depunerii cererii de finanțare, se vor anexa următoarele documente</w:t>
      </w:r>
      <w:r w:rsidRPr="001C02C9">
        <w:rPr>
          <w:rFonts w:asciiTheme="minorHAnsi" w:hAnsiTheme="minorHAnsi" w:cstheme="minorHAnsi"/>
          <w:b/>
          <w:bCs/>
          <w:i/>
          <w:iCs/>
          <w:color w:val="000000"/>
          <w:sz w:val="24"/>
          <w:szCs w:val="24"/>
          <w:lang w:eastAsia="en-GB"/>
        </w:rPr>
        <w:t xml:space="preserve">: </w:t>
      </w:r>
    </w:p>
    <w:p w14:paraId="334C997E" w14:textId="77777777" w:rsidR="001C02C9" w:rsidRPr="001C02C9" w:rsidRDefault="001C02C9" w:rsidP="001C02C9">
      <w:pPr>
        <w:numPr>
          <w:ilvl w:val="0"/>
          <w:numId w:val="2"/>
        </w:numPr>
        <w:autoSpaceDE w:val="0"/>
        <w:autoSpaceDN w:val="0"/>
        <w:adjustRightInd w:val="0"/>
        <w:spacing w:before="0" w:after="0"/>
        <w:ind w:left="709"/>
        <w:jc w:val="both"/>
        <w:rPr>
          <w:rFonts w:asciiTheme="minorHAnsi" w:hAnsiTheme="minorHAnsi" w:cstheme="minorHAnsi"/>
          <w:color w:val="000000"/>
          <w:sz w:val="24"/>
          <w:szCs w:val="24"/>
          <w:lang w:eastAsia="en-GB"/>
        </w:rPr>
      </w:pPr>
      <w:r w:rsidRPr="001C02C9">
        <w:rPr>
          <w:rFonts w:asciiTheme="minorHAnsi" w:hAnsiTheme="minorHAnsi" w:cstheme="minorHAnsi"/>
          <w:i/>
          <w:iCs/>
          <w:color w:val="000000"/>
          <w:sz w:val="24"/>
          <w:szCs w:val="24"/>
          <w:lang w:eastAsia="en-GB"/>
        </w:rPr>
        <w:t>Extras de carte funciară</w:t>
      </w:r>
      <w:r w:rsidRPr="001C02C9">
        <w:rPr>
          <w:rFonts w:asciiTheme="minorHAnsi" w:hAnsiTheme="minorHAnsi" w:cstheme="minorHAnsi"/>
          <w:color w:val="000000"/>
          <w:sz w:val="24"/>
          <w:szCs w:val="24"/>
          <w:lang w:eastAsia="en-GB"/>
        </w:rPr>
        <w:t xml:space="preserve"> din care să rezulte întabularea imobilului şi absența sarcinilor incompatibile cu investiția. </w:t>
      </w:r>
    </w:p>
    <w:p w14:paraId="1CA93B7C" w14:textId="647F0FD3" w:rsidR="001C02C9" w:rsidRPr="001C02C9" w:rsidRDefault="001C02C9" w:rsidP="001C02C9">
      <w:pPr>
        <w:autoSpaceDE w:val="0"/>
        <w:autoSpaceDN w:val="0"/>
        <w:adjustRightInd w:val="0"/>
        <w:spacing w:before="0" w:after="0"/>
        <w:ind w:left="709"/>
        <w:jc w:val="both"/>
        <w:rPr>
          <w:rFonts w:asciiTheme="minorHAnsi" w:hAnsiTheme="minorHAnsi" w:cstheme="minorHAnsi"/>
          <w:color w:val="000000"/>
          <w:sz w:val="24"/>
          <w:szCs w:val="24"/>
          <w:lang w:eastAsia="en-GB"/>
        </w:rPr>
      </w:pPr>
      <w:r w:rsidRPr="001C02C9">
        <w:rPr>
          <w:rFonts w:asciiTheme="minorHAnsi" w:hAnsiTheme="minorHAnsi" w:cstheme="minorHAnsi"/>
          <w:color w:val="000000"/>
          <w:sz w:val="24"/>
          <w:szCs w:val="24"/>
          <w:lang w:eastAsia="en-GB"/>
        </w:rPr>
        <w:t xml:space="preserve">Nu se acceptă înscrierea provizorie a dreptului de administrare. </w:t>
      </w:r>
    </w:p>
    <w:p w14:paraId="235BCD2E" w14:textId="003F9526" w:rsidR="001C02C9" w:rsidRPr="001C02C9" w:rsidRDefault="001C02C9" w:rsidP="001C02C9">
      <w:pPr>
        <w:numPr>
          <w:ilvl w:val="0"/>
          <w:numId w:val="2"/>
        </w:numPr>
        <w:autoSpaceDE w:val="0"/>
        <w:autoSpaceDN w:val="0"/>
        <w:adjustRightInd w:val="0"/>
        <w:spacing w:before="0" w:after="0"/>
        <w:ind w:left="709"/>
        <w:jc w:val="both"/>
        <w:rPr>
          <w:rFonts w:asciiTheme="minorHAnsi" w:hAnsiTheme="minorHAnsi" w:cstheme="minorHAnsi"/>
          <w:color w:val="000000"/>
          <w:sz w:val="24"/>
          <w:szCs w:val="24"/>
          <w:lang w:eastAsia="en-GB"/>
        </w:rPr>
      </w:pPr>
      <w:r w:rsidRPr="001C02C9">
        <w:rPr>
          <w:rFonts w:asciiTheme="minorHAnsi" w:hAnsiTheme="minorHAnsi" w:cstheme="minorHAnsi"/>
          <w:i/>
          <w:iCs/>
          <w:color w:val="000000"/>
          <w:sz w:val="24"/>
          <w:szCs w:val="24"/>
          <w:lang w:eastAsia="en-GB"/>
        </w:rPr>
        <w:t xml:space="preserve">Plan de amplasament vizat de </w:t>
      </w:r>
      <w:r w:rsidRPr="001C02C9">
        <w:rPr>
          <w:rFonts w:asciiTheme="minorHAnsi" w:hAnsiTheme="minorHAnsi" w:cstheme="minorHAnsi"/>
          <w:color w:val="000000"/>
          <w:sz w:val="24"/>
          <w:szCs w:val="24"/>
          <w:lang w:eastAsia="en-GB"/>
        </w:rPr>
        <w:t xml:space="preserve">OCPI pentru imobilele pe care se propune a se realiza investiția în cadrul proiectului, plan în care să fie evidențiate inclusiv numerele cadastrale; </w:t>
      </w:r>
    </w:p>
    <w:p w14:paraId="5FECA99D" w14:textId="77777777" w:rsidR="00796C48" w:rsidRDefault="001C02C9" w:rsidP="00796C48">
      <w:pPr>
        <w:numPr>
          <w:ilvl w:val="0"/>
          <w:numId w:val="2"/>
        </w:numPr>
        <w:autoSpaceDE w:val="0"/>
        <w:autoSpaceDN w:val="0"/>
        <w:adjustRightInd w:val="0"/>
        <w:spacing w:before="0" w:after="0"/>
        <w:ind w:left="709"/>
        <w:jc w:val="both"/>
        <w:rPr>
          <w:rFonts w:asciiTheme="minorHAnsi" w:hAnsiTheme="minorHAnsi" w:cstheme="minorHAnsi"/>
          <w:color w:val="000000"/>
          <w:sz w:val="24"/>
          <w:szCs w:val="24"/>
          <w:lang w:eastAsia="en-GB"/>
        </w:rPr>
      </w:pPr>
      <w:r w:rsidRPr="007A4EBF">
        <w:rPr>
          <w:rFonts w:asciiTheme="minorHAnsi" w:hAnsiTheme="minorHAnsi" w:cstheme="minorHAnsi"/>
          <w:i/>
          <w:iCs/>
          <w:color w:val="000000"/>
          <w:sz w:val="24"/>
          <w:szCs w:val="24"/>
          <w:lang w:eastAsia="en-GB"/>
        </w:rPr>
        <w:t>Tabelul centralizator asupra numerelor cadastrale</w:t>
      </w:r>
      <w:r w:rsidRPr="001C02C9">
        <w:rPr>
          <w:rFonts w:asciiTheme="minorHAnsi" w:hAnsiTheme="minorHAnsi" w:cstheme="minorHAnsi"/>
          <w:color w:val="000000"/>
          <w:sz w:val="24"/>
          <w:szCs w:val="24"/>
          <w:lang w:eastAsia="en-GB"/>
        </w:rPr>
        <w:t>, obiectivel</w:t>
      </w:r>
      <w:r w:rsidR="00BB651A">
        <w:rPr>
          <w:rFonts w:asciiTheme="minorHAnsi" w:hAnsiTheme="minorHAnsi" w:cstheme="minorHAnsi"/>
          <w:color w:val="000000"/>
          <w:sz w:val="24"/>
          <w:szCs w:val="24"/>
          <w:lang w:eastAsia="en-GB"/>
        </w:rPr>
        <w:t>or</w:t>
      </w:r>
      <w:r w:rsidRPr="001C02C9">
        <w:rPr>
          <w:rFonts w:asciiTheme="minorHAnsi" w:hAnsiTheme="minorHAnsi" w:cstheme="minorHAnsi"/>
          <w:color w:val="000000"/>
          <w:sz w:val="24"/>
          <w:szCs w:val="24"/>
          <w:lang w:eastAsia="en-GB"/>
        </w:rPr>
        <w:t xml:space="preserve"> de investiție asupra cărora se realizează </w:t>
      </w:r>
      <w:r w:rsidR="00BB651A">
        <w:rPr>
          <w:rFonts w:asciiTheme="minorHAnsi" w:hAnsiTheme="minorHAnsi" w:cstheme="minorHAnsi"/>
          <w:color w:val="000000"/>
          <w:sz w:val="24"/>
          <w:szCs w:val="24"/>
          <w:lang w:eastAsia="en-GB"/>
        </w:rPr>
        <w:t>interventiile propuse</w:t>
      </w:r>
      <w:r w:rsidRPr="001C02C9">
        <w:rPr>
          <w:rFonts w:asciiTheme="minorHAnsi" w:hAnsiTheme="minorHAnsi" w:cstheme="minorHAnsi"/>
          <w:color w:val="000000"/>
          <w:sz w:val="24"/>
          <w:szCs w:val="24"/>
          <w:lang w:eastAsia="en-GB"/>
        </w:rPr>
        <w:t xml:space="preserve">, precum și suprafețele aferente – conform modelului anexat Ghidului solicitantului, model </w:t>
      </w:r>
      <w:r w:rsidR="000C0430">
        <w:rPr>
          <w:rFonts w:asciiTheme="minorHAnsi" w:hAnsiTheme="minorHAnsi" w:cstheme="minorHAnsi"/>
          <w:color w:val="000000"/>
          <w:sz w:val="24"/>
          <w:szCs w:val="24"/>
          <w:lang w:eastAsia="en-GB"/>
        </w:rPr>
        <w:t>B</w:t>
      </w:r>
      <w:r w:rsidRPr="001C02C9">
        <w:rPr>
          <w:rFonts w:asciiTheme="minorHAnsi" w:hAnsiTheme="minorHAnsi" w:cstheme="minorHAnsi"/>
          <w:color w:val="000000"/>
          <w:sz w:val="24"/>
          <w:szCs w:val="24"/>
          <w:lang w:eastAsia="en-GB"/>
        </w:rPr>
        <w:t xml:space="preserve"> la prezentul ghid;</w:t>
      </w:r>
    </w:p>
    <w:p w14:paraId="3129199D" w14:textId="0FAC4C02" w:rsidR="00796C48" w:rsidRPr="00F25DBF" w:rsidRDefault="00796C48" w:rsidP="00796C48">
      <w:pPr>
        <w:numPr>
          <w:ilvl w:val="0"/>
          <w:numId w:val="2"/>
        </w:numPr>
        <w:autoSpaceDE w:val="0"/>
        <w:autoSpaceDN w:val="0"/>
        <w:adjustRightInd w:val="0"/>
        <w:spacing w:before="0" w:after="0"/>
        <w:ind w:left="709"/>
        <w:jc w:val="both"/>
        <w:rPr>
          <w:rFonts w:asciiTheme="minorHAnsi" w:hAnsiTheme="minorHAnsi" w:cstheme="minorHAnsi"/>
          <w:color w:val="000000"/>
          <w:sz w:val="24"/>
          <w:szCs w:val="24"/>
          <w:lang w:eastAsia="en-GB"/>
        </w:rPr>
      </w:pPr>
      <w:r w:rsidRPr="00F25DBF">
        <w:rPr>
          <w:rFonts w:asciiTheme="minorHAnsi" w:hAnsiTheme="minorHAnsi" w:cstheme="minorHAnsi"/>
          <w:i/>
          <w:iCs/>
          <w:color w:val="000000"/>
          <w:sz w:val="24"/>
          <w:szCs w:val="24"/>
          <w:lang w:eastAsia="en-GB"/>
        </w:rPr>
        <w:t>Actul prin care se conferă dreptul real solicitat de ghid</w:t>
      </w:r>
      <w:r w:rsidRPr="00F25DBF">
        <w:rPr>
          <w:rFonts w:asciiTheme="minorHAnsi" w:hAnsiTheme="minorHAnsi" w:cstheme="minorHAnsi"/>
          <w:color w:val="000000"/>
          <w:sz w:val="24"/>
          <w:szCs w:val="24"/>
          <w:lang w:eastAsia="en-GB"/>
        </w:rPr>
        <w:t xml:space="preserve"> (mai putin in cazul dreptului de proprietate) - Hotărârea care să demonstreze că solicitantul detine dreptul care ii permite sa realizeze investiția din care rezulta că menținerea acestui drept va acoperi inclusiv perioada de durabilitate a contractului de finanțare. </w:t>
      </w:r>
    </w:p>
    <w:p w14:paraId="72F10BD0" w14:textId="77777777" w:rsidR="001C02C9" w:rsidRPr="001C02C9" w:rsidRDefault="001C02C9" w:rsidP="001C02C9">
      <w:pPr>
        <w:autoSpaceDE w:val="0"/>
        <w:autoSpaceDN w:val="0"/>
        <w:adjustRightInd w:val="0"/>
        <w:spacing w:before="0" w:after="0"/>
        <w:ind w:left="709"/>
        <w:jc w:val="both"/>
        <w:rPr>
          <w:rFonts w:asciiTheme="minorHAnsi" w:hAnsiTheme="minorHAnsi" w:cstheme="minorHAnsi"/>
          <w:color w:val="000000"/>
          <w:sz w:val="24"/>
          <w:szCs w:val="24"/>
          <w:lang w:eastAsia="en-GB"/>
        </w:rPr>
      </w:pPr>
    </w:p>
    <w:p w14:paraId="245F2EBD" w14:textId="77777777" w:rsidR="001C02C9" w:rsidRPr="001C02C9" w:rsidRDefault="001C02C9" w:rsidP="001C02C9">
      <w:pPr>
        <w:autoSpaceDE w:val="0"/>
        <w:autoSpaceDN w:val="0"/>
        <w:adjustRightInd w:val="0"/>
        <w:spacing w:before="0" w:after="0"/>
        <w:jc w:val="both"/>
        <w:rPr>
          <w:rFonts w:asciiTheme="minorHAnsi" w:hAnsiTheme="minorHAnsi" w:cstheme="minorHAnsi"/>
          <w:b/>
          <w:bCs/>
          <w:color w:val="000000"/>
          <w:sz w:val="24"/>
          <w:szCs w:val="24"/>
          <w:lang w:eastAsia="en-GB"/>
        </w:rPr>
      </w:pPr>
      <w:r w:rsidRPr="001C02C9">
        <w:rPr>
          <w:rFonts w:asciiTheme="minorHAnsi" w:hAnsiTheme="minorHAnsi" w:cstheme="minorHAnsi"/>
          <w:b/>
          <w:bCs/>
          <w:color w:val="000000"/>
          <w:sz w:val="24"/>
          <w:szCs w:val="24"/>
          <w:lang w:eastAsia="en-GB"/>
        </w:rPr>
        <w:t>Toate documentele mentionate anterior trebuie:</w:t>
      </w:r>
    </w:p>
    <w:p w14:paraId="7290CC05" w14:textId="77777777" w:rsidR="001C02C9" w:rsidRPr="001C02C9" w:rsidRDefault="001C02C9" w:rsidP="001C02C9">
      <w:pPr>
        <w:numPr>
          <w:ilvl w:val="0"/>
          <w:numId w:val="2"/>
        </w:numPr>
        <w:autoSpaceDE w:val="0"/>
        <w:autoSpaceDN w:val="0"/>
        <w:adjustRightInd w:val="0"/>
        <w:spacing w:before="0" w:after="0"/>
        <w:jc w:val="both"/>
        <w:rPr>
          <w:rFonts w:asciiTheme="minorHAnsi" w:hAnsiTheme="minorHAnsi" w:cstheme="minorHAnsi"/>
          <w:b/>
          <w:bCs/>
          <w:color w:val="000000"/>
          <w:sz w:val="24"/>
          <w:szCs w:val="24"/>
          <w:lang w:eastAsia="en-GB"/>
        </w:rPr>
      </w:pPr>
      <w:r w:rsidRPr="001C02C9">
        <w:rPr>
          <w:rFonts w:asciiTheme="minorHAnsi" w:hAnsiTheme="minorHAnsi" w:cstheme="minorHAnsi"/>
          <w:b/>
          <w:bCs/>
          <w:color w:val="000000"/>
          <w:sz w:val="24"/>
          <w:szCs w:val="24"/>
          <w:lang w:eastAsia="en-GB"/>
        </w:rPr>
        <w:t>să fie atotcuprinzătoare pentru datele menționate în cadrul documentației tehnico-economice cu privire la localizarea/poziționarea/suprafața investiției;</w:t>
      </w:r>
    </w:p>
    <w:p w14:paraId="37EFC0F8" w14:textId="77777777" w:rsidR="001C02C9" w:rsidRPr="001C02C9" w:rsidRDefault="001C02C9" w:rsidP="001C02C9">
      <w:pPr>
        <w:numPr>
          <w:ilvl w:val="0"/>
          <w:numId w:val="2"/>
        </w:numPr>
        <w:autoSpaceDE w:val="0"/>
        <w:autoSpaceDN w:val="0"/>
        <w:adjustRightInd w:val="0"/>
        <w:spacing w:before="0" w:after="0"/>
        <w:jc w:val="both"/>
        <w:rPr>
          <w:rFonts w:ascii="Calibri" w:hAnsi="Calibri"/>
          <w:b/>
          <w:bCs/>
          <w:color w:val="000000"/>
          <w:sz w:val="24"/>
          <w:szCs w:val="24"/>
          <w:lang w:eastAsia="en-GB"/>
        </w:rPr>
      </w:pPr>
      <w:r w:rsidRPr="001C02C9">
        <w:rPr>
          <w:rFonts w:ascii="Calibri" w:hAnsi="Calibri"/>
          <w:b/>
          <w:bCs/>
          <w:color w:val="000000"/>
          <w:sz w:val="24"/>
          <w:szCs w:val="24"/>
          <w:lang w:eastAsia="en-GB"/>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03CACC54" w14:textId="77777777" w:rsidR="001C02C9" w:rsidRPr="001C02C9" w:rsidRDefault="001C02C9" w:rsidP="001C02C9">
      <w:pPr>
        <w:numPr>
          <w:ilvl w:val="0"/>
          <w:numId w:val="2"/>
        </w:numPr>
        <w:autoSpaceDE w:val="0"/>
        <w:autoSpaceDN w:val="0"/>
        <w:adjustRightInd w:val="0"/>
        <w:spacing w:before="0" w:after="0"/>
        <w:jc w:val="both"/>
        <w:rPr>
          <w:rFonts w:asciiTheme="minorHAnsi" w:hAnsiTheme="minorHAnsi" w:cstheme="minorHAnsi"/>
          <w:b/>
          <w:bCs/>
          <w:color w:val="000000"/>
          <w:sz w:val="24"/>
          <w:szCs w:val="24"/>
          <w:lang w:eastAsia="en-GB"/>
        </w:rPr>
      </w:pPr>
      <w:r w:rsidRPr="001C02C9">
        <w:rPr>
          <w:rFonts w:asciiTheme="minorHAnsi" w:hAnsiTheme="minorHAnsi" w:cstheme="minorHAnsi"/>
          <w:b/>
          <w:bCs/>
          <w:color w:val="000000"/>
          <w:sz w:val="24"/>
          <w:szCs w:val="24"/>
          <w:lang w:eastAsia="en-GB"/>
        </w:rPr>
        <w:t>să acopere inclusiv perioada de durabilitate a contractului de finanțare.</w:t>
      </w:r>
    </w:p>
    <w:p w14:paraId="160D6B04" w14:textId="77777777" w:rsidR="001C02C9" w:rsidRPr="001C02C9" w:rsidRDefault="001C02C9" w:rsidP="001C02C9">
      <w:pPr>
        <w:autoSpaceDE w:val="0"/>
        <w:autoSpaceDN w:val="0"/>
        <w:adjustRightInd w:val="0"/>
        <w:spacing w:before="0" w:after="0"/>
        <w:ind w:left="709"/>
        <w:jc w:val="both"/>
        <w:rPr>
          <w:rFonts w:asciiTheme="minorHAnsi" w:hAnsiTheme="minorHAnsi" w:cstheme="minorHAnsi"/>
          <w:color w:val="000000"/>
          <w:sz w:val="24"/>
          <w:szCs w:val="24"/>
          <w:lang w:eastAsia="en-GB"/>
        </w:rPr>
      </w:pPr>
    </w:p>
    <w:p w14:paraId="1BCF2A48" w14:textId="11EB3059" w:rsidR="001C02C9" w:rsidRPr="00167968" w:rsidRDefault="00BB651A" w:rsidP="001C02C9">
      <w:pPr>
        <w:autoSpaceDE w:val="0"/>
        <w:autoSpaceDN w:val="0"/>
        <w:adjustRightInd w:val="0"/>
        <w:spacing w:before="0" w:after="0"/>
        <w:jc w:val="both"/>
        <w:rPr>
          <w:rFonts w:asciiTheme="minorHAnsi" w:hAnsiTheme="minorHAnsi" w:cstheme="minorHAnsi"/>
          <w:sz w:val="24"/>
          <w:szCs w:val="24"/>
        </w:rPr>
      </w:pPr>
      <w:r w:rsidRPr="00167968">
        <w:rPr>
          <w:rFonts w:asciiTheme="minorHAnsi" w:hAnsiTheme="minorHAnsi" w:cstheme="minorHAnsi"/>
          <w:sz w:val="24"/>
          <w:szCs w:val="24"/>
        </w:rPr>
        <w:t>Dreptul de proprietate, respectiv drepturile reale, după caz, nu pot fi grevate de sarcini, nu pot face obiectul unor garanții, cesionări și nici a unei alte forme de sarcini care ar putea afecta dreptul de proprietate, respectiv dreptul real,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finanțare/deciziei de finanțare, după caz.</w:t>
      </w:r>
    </w:p>
    <w:p w14:paraId="7595DDFA" w14:textId="77777777" w:rsidR="001C02C9" w:rsidRPr="00167968" w:rsidRDefault="001C02C9" w:rsidP="001C02C9">
      <w:pPr>
        <w:autoSpaceDE w:val="0"/>
        <w:autoSpaceDN w:val="0"/>
        <w:adjustRightInd w:val="0"/>
        <w:spacing w:before="0" w:after="0"/>
        <w:jc w:val="both"/>
        <w:rPr>
          <w:rFonts w:asciiTheme="minorHAnsi" w:hAnsiTheme="minorHAnsi" w:cstheme="minorHAnsi"/>
          <w:sz w:val="24"/>
          <w:szCs w:val="24"/>
        </w:rPr>
      </w:pPr>
    </w:p>
    <w:p w14:paraId="2AD36111" w14:textId="4268095E" w:rsidR="007A4EBF" w:rsidRDefault="002D6EC8" w:rsidP="007A4EBF">
      <w:pPr>
        <w:autoSpaceDE w:val="0"/>
        <w:autoSpaceDN w:val="0"/>
        <w:adjustRightInd w:val="0"/>
        <w:spacing w:before="0" w:after="0"/>
        <w:jc w:val="both"/>
        <w:rPr>
          <w:rFonts w:ascii="Calibri" w:hAnsi="Calibri"/>
          <w:b/>
          <w:bCs/>
          <w:color w:val="000000"/>
          <w:sz w:val="24"/>
          <w:szCs w:val="24"/>
          <w:lang w:val="en-GB" w:eastAsia="en-GB"/>
        </w:rPr>
      </w:pPr>
      <w:r w:rsidRPr="007A4EBF">
        <w:rPr>
          <w:rFonts w:ascii="Calibri" w:hAnsi="Calibri"/>
          <w:color w:val="000000"/>
          <w:sz w:val="24"/>
          <w:szCs w:val="24"/>
          <w:lang w:val="en-GB" w:eastAsia="en-GB"/>
        </w:rPr>
        <w:t>În situația în care cererea de finanțare este selectată pentru contractare, solicitantul are obligația să asigure valabilitatea autorizației de construire și corespondența cu obiectivul finanțat și la semnarea contractului de finanțare/emiterea deciziei de finanțare, după caz.</w:t>
      </w:r>
      <w:r w:rsidR="001C02C9" w:rsidRPr="007A4EBF">
        <w:rPr>
          <w:rFonts w:ascii="Calibri" w:hAnsi="Calibri"/>
          <w:b/>
          <w:bCs/>
          <w:color w:val="000000"/>
          <w:sz w:val="24"/>
          <w:szCs w:val="24"/>
          <w:lang w:val="en-GB" w:eastAsia="en-GB"/>
        </w:rPr>
        <w:t xml:space="preserve"> </w:t>
      </w:r>
    </w:p>
    <w:p w14:paraId="42613009" w14:textId="77777777" w:rsidR="007A4EBF" w:rsidRDefault="007A4EBF" w:rsidP="007A4EBF">
      <w:pPr>
        <w:autoSpaceDE w:val="0"/>
        <w:autoSpaceDN w:val="0"/>
        <w:adjustRightInd w:val="0"/>
        <w:spacing w:before="0" w:after="0"/>
        <w:jc w:val="both"/>
        <w:rPr>
          <w:rFonts w:ascii="Calibri" w:hAnsi="Calibri"/>
          <w:b/>
          <w:bCs/>
          <w:color w:val="000000"/>
          <w:sz w:val="24"/>
          <w:szCs w:val="24"/>
          <w:lang w:val="en-GB" w:eastAsia="en-GB"/>
        </w:rPr>
      </w:pPr>
    </w:p>
    <w:p w14:paraId="12CFB453" w14:textId="2A5458F9" w:rsidR="007A4EBF" w:rsidRPr="007A4EBF" w:rsidRDefault="007A4EBF" w:rsidP="007A4EBF">
      <w:pPr>
        <w:autoSpaceDE w:val="0"/>
        <w:autoSpaceDN w:val="0"/>
        <w:adjustRightInd w:val="0"/>
        <w:spacing w:before="0" w:after="0"/>
        <w:jc w:val="both"/>
        <w:rPr>
          <w:rFonts w:ascii="Calibri" w:hAnsi="Calibri"/>
          <w:b/>
          <w:bCs/>
          <w:color w:val="000000"/>
          <w:sz w:val="24"/>
          <w:szCs w:val="24"/>
          <w:lang w:val="en-GB" w:eastAsia="en-GB"/>
        </w:rPr>
      </w:pPr>
      <w:r w:rsidRPr="00F25DBF">
        <w:rPr>
          <w:rFonts w:ascii="Calibri" w:hAnsi="Calibri"/>
          <w:b/>
          <w:bCs/>
          <w:color w:val="000000"/>
          <w:sz w:val="24"/>
          <w:szCs w:val="24"/>
          <w:lang w:val="en-GB" w:eastAsia="en-GB"/>
        </w:rPr>
        <w:t xml:space="preserve">6. </w:t>
      </w:r>
      <w:r w:rsidRPr="00F25DBF">
        <w:rPr>
          <w:rFonts w:asciiTheme="minorHAnsi" w:hAnsiTheme="minorHAnsi" w:cstheme="minorHAnsi"/>
          <w:bCs/>
          <w:sz w:val="24"/>
          <w:szCs w:val="24"/>
        </w:rPr>
        <w:t xml:space="preserve">În cazul în care clădirea publică este ocupată de alte entități publice decât Solicitantul, </w:t>
      </w:r>
      <w:r w:rsidRPr="00F25DBF">
        <w:rPr>
          <w:rFonts w:asciiTheme="minorHAnsi" w:hAnsiTheme="minorHAnsi" w:cstheme="minorHAnsi"/>
          <w:b/>
          <w:sz w:val="24"/>
          <w:szCs w:val="24"/>
        </w:rPr>
        <w:t>Declaraţia ocupantului</w:t>
      </w:r>
      <w:r w:rsidRPr="00F25DBF">
        <w:rPr>
          <w:rFonts w:asciiTheme="minorHAnsi" w:hAnsiTheme="minorHAnsi" w:cstheme="minorHAnsi"/>
          <w:bCs/>
          <w:sz w:val="24"/>
          <w:szCs w:val="24"/>
        </w:rPr>
        <w:t>, prin care îşi exprimă acordul ca Solicitantul să realizeze investiția.</w:t>
      </w:r>
    </w:p>
    <w:p w14:paraId="73DDF816" w14:textId="77777777" w:rsidR="007A4EBF" w:rsidRDefault="007A4EBF" w:rsidP="001C02C9">
      <w:pPr>
        <w:pStyle w:val="5Normal"/>
        <w:rPr>
          <w:rFonts w:ascii="Calibri" w:eastAsia="Times New Roman" w:hAnsi="Calibri"/>
          <w:sz w:val="24"/>
        </w:rPr>
      </w:pPr>
    </w:p>
    <w:p w14:paraId="7296748D" w14:textId="787B5120" w:rsidR="00181E8F" w:rsidRPr="007F5CBD" w:rsidRDefault="007A4EBF" w:rsidP="001C02C9">
      <w:pPr>
        <w:pStyle w:val="5Normal"/>
        <w:rPr>
          <w:rFonts w:ascii="Calibri" w:hAnsi="Calibri"/>
          <w:b/>
          <w:snapToGrid w:val="0"/>
          <w:sz w:val="24"/>
        </w:rPr>
      </w:pPr>
      <w:r>
        <w:rPr>
          <w:rFonts w:ascii="Calibri" w:eastAsia="Times New Roman" w:hAnsi="Calibri"/>
          <w:sz w:val="24"/>
        </w:rPr>
        <w:t xml:space="preserve">7. </w:t>
      </w:r>
      <w:r w:rsidR="00181E8F" w:rsidRPr="007F5CBD">
        <w:rPr>
          <w:rFonts w:ascii="Calibri" w:hAnsi="Calibri"/>
          <w:b/>
          <w:sz w:val="24"/>
        </w:rPr>
        <w:t>Plan</w:t>
      </w:r>
      <w:r w:rsidR="00181E8F">
        <w:rPr>
          <w:rFonts w:ascii="Calibri" w:hAnsi="Calibri"/>
          <w:b/>
          <w:sz w:val="24"/>
        </w:rPr>
        <w:t>ul</w:t>
      </w:r>
      <w:r w:rsidR="00181E8F" w:rsidRPr="007F5CBD">
        <w:rPr>
          <w:rFonts w:ascii="Calibri" w:hAnsi="Calibri"/>
          <w:b/>
          <w:sz w:val="24"/>
        </w:rPr>
        <w:t xml:space="preserve"> de monitorizare a proiectului (</w:t>
      </w:r>
      <w:r w:rsidR="00181E8F" w:rsidRPr="007F5CBD">
        <w:rPr>
          <w:rFonts w:ascii="Calibri" w:hAnsi="Calibri"/>
          <w:b/>
          <w:snapToGrid w:val="0"/>
          <w:sz w:val="24"/>
        </w:rPr>
        <w:t>Anexa 2)</w:t>
      </w:r>
    </w:p>
    <w:p w14:paraId="110240A2" w14:textId="180B7DAD" w:rsidR="00181E8F" w:rsidRPr="007F5CBD" w:rsidRDefault="007A4EBF" w:rsidP="001C02C9">
      <w:pPr>
        <w:pStyle w:val="5Normal"/>
        <w:rPr>
          <w:rFonts w:ascii="Calibri" w:hAnsi="Calibri"/>
          <w:b/>
          <w:sz w:val="24"/>
          <w:lang w:eastAsia="en-GB"/>
        </w:rPr>
      </w:pPr>
      <w:r>
        <w:rPr>
          <w:rFonts w:ascii="Calibri" w:hAnsi="Calibri"/>
          <w:bCs/>
          <w:sz w:val="24"/>
          <w:lang w:eastAsia="en-GB"/>
        </w:rPr>
        <w:t xml:space="preserve">8. </w:t>
      </w:r>
      <w:r w:rsidR="00181E8F" w:rsidRPr="007F5CBD">
        <w:rPr>
          <w:rFonts w:ascii="Calibri" w:hAnsi="Calibri"/>
          <w:b/>
          <w:sz w:val="24"/>
          <w:lang w:eastAsia="en-GB"/>
        </w:rPr>
        <w:t>Certificat de atestare fiscală</w:t>
      </w:r>
      <w:r w:rsidR="00181E8F" w:rsidRPr="007F5CBD">
        <w:rPr>
          <w:rFonts w:ascii="Calibri" w:hAnsi="Calibri"/>
          <w:bCs/>
          <w:sz w:val="24"/>
          <w:lang w:eastAsia="en-GB"/>
        </w:rPr>
        <w:t xml:space="preserve">, </w:t>
      </w:r>
      <w:r w:rsidR="00181E8F" w:rsidRPr="007F5CBD">
        <w:rPr>
          <w:rFonts w:ascii="Calibri" w:hAnsi="Calibri"/>
          <w:sz w:val="24"/>
          <w:lang w:eastAsia="en-GB"/>
        </w:rPr>
        <w:t xml:space="preserve">referitor la obligațiile de plată la bugetul local și bugetul de stat, al solicitantului din care să reiasă că solicitantul și-a achitat obligațiile de plată nete la bugetul de stat și respectiv, bugetul local, în cuantumul stabilit de legislația în vigoare. Certificatele de atestare fiscală trebuie să fie în termen de valabilitate. </w:t>
      </w:r>
    </w:p>
    <w:p w14:paraId="1E7640A0" w14:textId="49527C23" w:rsidR="00181E8F" w:rsidRPr="007F5CBD" w:rsidRDefault="007A4EBF" w:rsidP="001C02C9">
      <w:pPr>
        <w:pStyle w:val="5Normal"/>
        <w:tabs>
          <w:tab w:val="clear" w:pos="567"/>
        </w:tabs>
        <w:rPr>
          <w:rFonts w:ascii="Calibri" w:hAnsi="Calibri"/>
          <w:b/>
          <w:sz w:val="24"/>
          <w:lang w:eastAsia="en-GB"/>
        </w:rPr>
      </w:pPr>
      <w:r>
        <w:rPr>
          <w:rFonts w:ascii="Calibri" w:hAnsi="Calibri"/>
          <w:b/>
          <w:sz w:val="24"/>
          <w:lang w:eastAsia="en-GB"/>
        </w:rPr>
        <w:t xml:space="preserve">9. </w:t>
      </w:r>
      <w:r w:rsidR="00181E8F" w:rsidRPr="007F5CBD">
        <w:rPr>
          <w:rFonts w:ascii="Calibri" w:hAnsi="Calibri"/>
          <w:b/>
          <w:sz w:val="24"/>
          <w:lang w:eastAsia="en-GB"/>
        </w:rPr>
        <w:t>Certificatul de cazier fiscal al solicitantului</w:t>
      </w:r>
    </w:p>
    <w:p w14:paraId="3999EF53" w14:textId="77777777" w:rsidR="00181E8F" w:rsidRDefault="00181E8F" w:rsidP="00671651">
      <w:pPr>
        <w:pStyle w:val="5Normal"/>
        <w:tabs>
          <w:tab w:val="clear" w:pos="567"/>
        </w:tabs>
        <w:rPr>
          <w:rFonts w:ascii="Calibri" w:hAnsi="Calibri"/>
          <w:b/>
          <w:bCs/>
          <w:sz w:val="24"/>
          <w:lang w:eastAsia="en-GB"/>
        </w:rPr>
      </w:pPr>
      <w:r w:rsidRPr="007F5CBD">
        <w:rPr>
          <w:rFonts w:ascii="Calibri" w:hAnsi="Calibri"/>
          <w:bCs/>
          <w:sz w:val="24"/>
          <w:lang w:eastAsia="en-GB"/>
        </w:rPr>
        <w:t>Certificatul de cazier fiscal trebuie să fie în termen de valabilitate.</w:t>
      </w:r>
    </w:p>
    <w:p w14:paraId="15D330F4" w14:textId="54B41E73" w:rsidR="001C02C9" w:rsidRDefault="007A4EBF" w:rsidP="001C02C9">
      <w:pPr>
        <w:pStyle w:val="5Normal"/>
        <w:tabs>
          <w:tab w:val="clear" w:pos="567"/>
        </w:tabs>
        <w:rPr>
          <w:rFonts w:ascii="Calibri" w:hAnsi="Calibri"/>
          <w:b/>
          <w:bCs/>
          <w:sz w:val="24"/>
          <w:lang w:eastAsia="en-GB"/>
        </w:rPr>
      </w:pPr>
      <w:r>
        <w:rPr>
          <w:rFonts w:ascii="Calibri" w:hAnsi="Calibri"/>
          <w:b/>
          <w:sz w:val="24"/>
          <w:lang w:eastAsia="en-GB"/>
        </w:rPr>
        <w:t xml:space="preserve">10. </w:t>
      </w:r>
      <w:r w:rsidR="00181E8F" w:rsidRPr="007F5CBD">
        <w:rPr>
          <w:rFonts w:ascii="Calibri" w:hAnsi="Calibri"/>
          <w:b/>
          <w:sz w:val="24"/>
          <w:lang w:eastAsia="en-GB"/>
        </w:rPr>
        <w:t>Formularul bugetar "Fişa proiectului finanțat/propus la finanțare în cadrul programelor aferente Politicii de coeziune a Uniunii Europene</w:t>
      </w:r>
      <w:r w:rsidR="00181E8F" w:rsidRPr="007F5CBD">
        <w:rPr>
          <w:rFonts w:ascii="Calibri" w:hAnsi="Calibri"/>
          <w:bCs/>
          <w:sz w:val="24"/>
          <w:lang w:eastAsia="en-GB"/>
        </w:rPr>
        <w:t>"</w:t>
      </w:r>
      <w:r w:rsidR="00181E8F" w:rsidRPr="007F5CBD">
        <w:rPr>
          <w:rFonts w:ascii="Calibri" w:hAnsi="Calibri"/>
          <w:sz w:val="24"/>
          <w:lang w:eastAsia="en-GB"/>
        </w:rPr>
        <w:t>, prevăzut de Scrisoarea-cadru privind contextul macroeconomic, în conformitate cu HG nr. 829/2022.</w:t>
      </w:r>
    </w:p>
    <w:p w14:paraId="64545045" w14:textId="4D28A6E2" w:rsidR="00181E8F" w:rsidRPr="001C02C9" w:rsidRDefault="001C02C9" w:rsidP="001C02C9">
      <w:pPr>
        <w:pStyle w:val="5Normal"/>
        <w:tabs>
          <w:tab w:val="clear" w:pos="567"/>
        </w:tabs>
        <w:rPr>
          <w:rFonts w:ascii="Calibri" w:hAnsi="Calibri"/>
          <w:b/>
          <w:bCs/>
          <w:sz w:val="24"/>
          <w:lang w:eastAsia="en-GB"/>
        </w:rPr>
      </w:pPr>
      <w:r>
        <w:rPr>
          <w:rFonts w:ascii="Calibri" w:hAnsi="Calibri"/>
          <w:b/>
          <w:sz w:val="24"/>
          <w:lang w:eastAsia="en-GB"/>
        </w:rPr>
        <w:t>1</w:t>
      </w:r>
      <w:r w:rsidR="007A4EBF">
        <w:rPr>
          <w:rFonts w:ascii="Calibri" w:hAnsi="Calibri"/>
          <w:b/>
          <w:sz w:val="24"/>
          <w:lang w:eastAsia="en-GB"/>
        </w:rPr>
        <w:t>1</w:t>
      </w:r>
      <w:r>
        <w:rPr>
          <w:rFonts w:ascii="Calibri" w:hAnsi="Calibri"/>
          <w:b/>
          <w:sz w:val="24"/>
          <w:lang w:eastAsia="en-GB"/>
        </w:rPr>
        <w:t xml:space="preserve">. </w:t>
      </w:r>
      <w:r w:rsidR="00181E8F" w:rsidRPr="007F5CBD">
        <w:rPr>
          <w:rFonts w:ascii="Calibri" w:hAnsi="Calibri"/>
          <w:b/>
          <w:sz w:val="24"/>
          <w:lang w:eastAsia="en-GB"/>
        </w:rPr>
        <w:t>Formularul nr. 1 - Fişă de fundamentare</w:t>
      </w:r>
      <w:r w:rsidR="00181E8F" w:rsidRPr="007F5CBD">
        <w:rPr>
          <w:rFonts w:ascii="Calibri" w:hAnsi="Calibri"/>
          <w:bCs/>
          <w:sz w:val="24"/>
          <w:lang w:eastAsia="en-GB"/>
        </w:rPr>
        <w:t xml:space="preserve"> - Proiect propus la finanţare/finanţat din fonduri europene în conformitate cu HG nr. 829/2022.</w:t>
      </w:r>
    </w:p>
    <w:p w14:paraId="11986446" w14:textId="5E52831F" w:rsidR="00181E8F" w:rsidRPr="00435D20" w:rsidRDefault="00EE7AAB" w:rsidP="00EE7AAB">
      <w:pPr>
        <w:pStyle w:val="5Normal"/>
        <w:tabs>
          <w:tab w:val="clear" w:pos="567"/>
        </w:tabs>
        <w:rPr>
          <w:rFonts w:ascii="Calibri" w:hAnsi="Calibri"/>
          <w:sz w:val="24"/>
          <w:lang w:eastAsia="en-GB"/>
        </w:rPr>
      </w:pPr>
      <w:r>
        <w:rPr>
          <w:rFonts w:ascii="Calibri" w:hAnsi="Calibri"/>
          <w:b/>
          <w:sz w:val="24"/>
          <w:lang w:eastAsia="en-GB"/>
        </w:rPr>
        <w:t>1</w:t>
      </w:r>
      <w:r w:rsidR="007A4EBF">
        <w:rPr>
          <w:rFonts w:ascii="Calibri" w:hAnsi="Calibri"/>
          <w:b/>
          <w:sz w:val="24"/>
          <w:lang w:eastAsia="en-GB"/>
        </w:rPr>
        <w:t>2</w:t>
      </w:r>
      <w:r>
        <w:rPr>
          <w:rFonts w:ascii="Calibri" w:hAnsi="Calibri"/>
          <w:b/>
          <w:sz w:val="24"/>
          <w:lang w:eastAsia="en-GB"/>
        </w:rPr>
        <w:t xml:space="preserve">. </w:t>
      </w:r>
      <w:r w:rsidR="00181E8F" w:rsidRPr="00435D20">
        <w:rPr>
          <w:rFonts w:ascii="Calibri" w:hAnsi="Calibri"/>
          <w:b/>
          <w:sz w:val="24"/>
          <w:lang w:eastAsia="en-GB"/>
        </w:rPr>
        <w:t>Alte documente:</w:t>
      </w:r>
    </w:p>
    <w:p w14:paraId="20EA86A8" w14:textId="77777777" w:rsidR="008F4EEA" w:rsidRPr="008F4EEA" w:rsidRDefault="008F4EEA" w:rsidP="008F4EEA">
      <w:pPr>
        <w:numPr>
          <w:ilvl w:val="0"/>
          <w:numId w:val="2"/>
        </w:numPr>
        <w:spacing w:before="0" w:after="0"/>
        <w:ind w:left="720"/>
        <w:jc w:val="both"/>
        <w:rPr>
          <w:rFonts w:asciiTheme="minorHAnsi" w:hAnsiTheme="minorHAnsi" w:cstheme="minorHAnsi"/>
          <w:bCs/>
          <w:sz w:val="24"/>
          <w:szCs w:val="24"/>
        </w:rPr>
      </w:pPr>
      <w:r w:rsidRPr="008F4EEA">
        <w:rPr>
          <w:rFonts w:asciiTheme="minorHAnsi" w:hAnsiTheme="minorHAnsi" w:cstheme="minorHAnsi"/>
          <w:bCs/>
          <w:sz w:val="24"/>
          <w:szCs w:val="24"/>
        </w:rPr>
        <w:t>CV</w:t>
      </w:r>
      <w:r w:rsidRPr="008F4EEA">
        <w:rPr>
          <w:rFonts w:asciiTheme="minorHAnsi" w:hAnsiTheme="minorHAnsi" w:cstheme="minorHAnsi"/>
          <w:b/>
          <w:sz w:val="24"/>
          <w:szCs w:val="24"/>
        </w:rPr>
        <w:t>-</w:t>
      </w:r>
      <w:r w:rsidRPr="008F4EEA">
        <w:rPr>
          <w:rFonts w:asciiTheme="minorHAnsi" w:hAnsiTheme="minorHAnsi" w:cstheme="minorHAnsi"/>
          <w:sz w:val="24"/>
          <w:szCs w:val="24"/>
        </w:rPr>
        <w:t xml:space="preserve">urile membrilor echipei de proiect şi fişele de post (în cazul în care echipa de proiect a fost stabilită), </w:t>
      </w:r>
      <w:r w:rsidRPr="008F4EEA">
        <w:rPr>
          <w:rFonts w:asciiTheme="minorHAnsi" w:hAnsiTheme="minorHAnsi" w:cstheme="minorHAnsi"/>
          <w:bCs/>
          <w:sz w:val="24"/>
          <w:szCs w:val="24"/>
        </w:rPr>
        <w:t>doar dacă informațiile nu se regăsesc completate în modelul standard al cererii de finanțare, secțiunea dedicate.</w:t>
      </w:r>
    </w:p>
    <w:p w14:paraId="603C8BF5" w14:textId="77777777" w:rsidR="008F4EEA" w:rsidRPr="008F4EEA" w:rsidRDefault="008F4EEA" w:rsidP="008F4EEA">
      <w:pPr>
        <w:numPr>
          <w:ilvl w:val="0"/>
          <w:numId w:val="2"/>
        </w:numPr>
        <w:spacing w:before="0" w:after="0"/>
        <w:ind w:left="720"/>
        <w:jc w:val="both"/>
        <w:rPr>
          <w:rFonts w:asciiTheme="minorHAnsi" w:hAnsiTheme="minorHAnsi" w:cstheme="minorHAnsi"/>
          <w:sz w:val="24"/>
          <w:szCs w:val="24"/>
        </w:rPr>
      </w:pPr>
      <w:r w:rsidRPr="008F4EEA">
        <w:rPr>
          <w:rFonts w:asciiTheme="minorHAnsi" w:hAnsiTheme="minorHAnsi" w:cstheme="minorHAnsi"/>
          <w:sz w:val="24"/>
          <w:szCs w:val="24"/>
        </w:rPr>
        <w:t>Orice alte documente care se consideră a fi necesare pentru demonstrarea criteriilor de eligibilitate;</w:t>
      </w:r>
    </w:p>
    <w:p w14:paraId="0DD2274D" w14:textId="77777777" w:rsidR="008F4EEA" w:rsidRPr="008F4EEA" w:rsidRDefault="008F4EEA" w:rsidP="008F4EEA">
      <w:pPr>
        <w:numPr>
          <w:ilvl w:val="0"/>
          <w:numId w:val="2"/>
        </w:numPr>
        <w:spacing w:before="0" w:after="0"/>
        <w:ind w:left="720"/>
        <w:jc w:val="both"/>
        <w:rPr>
          <w:rFonts w:asciiTheme="minorHAnsi" w:hAnsiTheme="minorHAnsi" w:cstheme="minorHAnsi"/>
          <w:sz w:val="24"/>
          <w:szCs w:val="24"/>
        </w:rPr>
      </w:pPr>
      <w:r w:rsidRPr="008F4EEA">
        <w:rPr>
          <w:rFonts w:asciiTheme="minorHAnsi" w:hAnsiTheme="minorHAnsi" w:cstheme="minorHAnsi"/>
          <w:color w:val="000000"/>
          <w:sz w:val="24"/>
          <w:szCs w:val="24"/>
          <w:lang w:eastAsia="en-GB"/>
        </w:rPr>
        <w:t xml:space="preserve">In cazul monumentelor istorice, se va anexa documentul ce stabilește clasarea. </w:t>
      </w:r>
    </w:p>
    <w:p w14:paraId="523A5AA9" w14:textId="77777777" w:rsidR="008F4EEA" w:rsidRPr="008F4EEA" w:rsidRDefault="008F4EEA" w:rsidP="00792285">
      <w:pPr>
        <w:numPr>
          <w:ilvl w:val="0"/>
          <w:numId w:val="36"/>
        </w:numPr>
        <w:autoSpaceDE w:val="0"/>
        <w:autoSpaceDN w:val="0"/>
        <w:adjustRightInd w:val="0"/>
        <w:spacing w:before="0" w:after="0"/>
        <w:jc w:val="both"/>
        <w:rPr>
          <w:rFonts w:asciiTheme="minorHAnsi" w:hAnsiTheme="minorHAnsi" w:cstheme="minorHAnsi"/>
          <w:color w:val="000000"/>
          <w:sz w:val="24"/>
          <w:szCs w:val="24"/>
          <w:lang w:eastAsia="en-GB"/>
        </w:rPr>
      </w:pPr>
      <w:r w:rsidRPr="008F4EEA">
        <w:rPr>
          <w:rFonts w:asciiTheme="minorHAnsi" w:hAnsiTheme="minorHAnsi" w:cstheme="minorHAnsi"/>
          <w:color w:val="000000"/>
          <w:sz w:val="24"/>
          <w:szCs w:val="24"/>
          <w:lang w:eastAsia="en-GB"/>
        </w:rPr>
        <w:t xml:space="preserve">Obligația privind folosință monumentului istoric - Document întocmit în conformitate cu Ordinul nr.2684 din 18 iunie 2003 privind aprobarea Metodologiei </w:t>
      </w:r>
      <w:r w:rsidRPr="008F4EEA">
        <w:rPr>
          <w:rFonts w:asciiTheme="minorHAnsi" w:hAnsiTheme="minorHAnsi" w:cstheme="minorHAnsi"/>
          <w:color w:val="000000"/>
          <w:sz w:val="24"/>
          <w:szCs w:val="24"/>
          <w:lang w:eastAsia="en-GB"/>
        </w:rPr>
        <w:lastRenderedPageBreak/>
        <w:t xml:space="preserve">de întocmire a Obligației privind folosința monumentului istoric şi a conținutului acesteia, emis de Ministerul Culturii şi Cultelor. </w:t>
      </w:r>
    </w:p>
    <w:p w14:paraId="23B4ED3F" w14:textId="77777777" w:rsidR="008F4EEA" w:rsidRPr="008F4EEA" w:rsidRDefault="008F4EEA" w:rsidP="00792285">
      <w:pPr>
        <w:numPr>
          <w:ilvl w:val="0"/>
          <w:numId w:val="36"/>
        </w:numPr>
        <w:autoSpaceDE w:val="0"/>
        <w:autoSpaceDN w:val="0"/>
        <w:adjustRightInd w:val="0"/>
        <w:spacing w:before="0" w:after="0"/>
        <w:jc w:val="both"/>
        <w:rPr>
          <w:rFonts w:asciiTheme="minorHAnsi" w:hAnsiTheme="minorHAnsi" w:cstheme="minorHAnsi"/>
          <w:color w:val="000000"/>
          <w:sz w:val="24"/>
          <w:szCs w:val="24"/>
          <w:lang w:eastAsia="en-GB"/>
        </w:rPr>
      </w:pPr>
      <w:r w:rsidRPr="008F4EEA">
        <w:rPr>
          <w:rFonts w:asciiTheme="minorHAnsi" w:hAnsiTheme="minorHAnsi" w:cstheme="minorHAnsi"/>
          <w:color w:val="000000"/>
          <w:sz w:val="24"/>
          <w:szCs w:val="24"/>
          <w:lang w:eastAsia="en-GB"/>
        </w:rPr>
        <w:t xml:space="preserve">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w:t>
      </w:r>
    </w:p>
    <w:p w14:paraId="6EFE5A48" w14:textId="77777777" w:rsidR="008F4EEA" w:rsidRPr="008F4EEA" w:rsidRDefault="008F4EEA" w:rsidP="008F4EEA">
      <w:pPr>
        <w:autoSpaceDE w:val="0"/>
        <w:autoSpaceDN w:val="0"/>
        <w:adjustRightInd w:val="0"/>
        <w:spacing w:before="0" w:after="0"/>
        <w:ind w:left="1080"/>
        <w:jc w:val="both"/>
        <w:rPr>
          <w:rFonts w:asciiTheme="minorHAnsi" w:hAnsiTheme="minorHAnsi" w:cstheme="minorHAnsi"/>
          <w:color w:val="000000"/>
          <w:sz w:val="24"/>
          <w:szCs w:val="24"/>
          <w:lang w:eastAsia="en-GB"/>
        </w:rPr>
      </w:pPr>
      <w:r w:rsidRPr="008F4EEA">
        <w:rPr>
          <w:rFonts w:asciiTheme="minorHAnsi" w:hAnsiTheme="minorHAnsi" w:cstheme="minorHAnsi"/>
          <w:color w:val="000000"/>
          <w:sz w:val="24"/>
          <w:szCs w:val="24"/>
          <w:lang w:eastAsia="en-GB"/>
        </w:rPr>
        <w:t>Este suficientă anexarea paginii/paginilor relevante din document, dacă se poate identifica MO în care a fost publicat Ordinul de clasare.</w:t>
      </w:r>
    </w:p>
    <w:p w14:paraId="366B238B" w14:textId="447A1EEE" w:rsidR="00671651" w:rsidRDefault="008F4EEA" w:rsidP="008F4EEA">
      <w:pPr>
        <w:pStyle w:val="5Normal"/>
        <w:tabs>
          <w:tab w:val="clear" w:pos="567"/>
        </w:tabs>
        <w:rPr>
          <w:rFonts w:ascii="Calibri" w:hAnsi="Calibri"/>
          <w:b/>
          <w:sz w:val="24"/>
          <w:lang w:eastAsia="en-GB"/>
        </w:rPr>
      </w:pPr>
      <w:r>
        <w:rPr>
          <w:rFonts w:ascii="Calibri" w:hAnsi="Calibri"/>
          <w:b/>
          <w:sz w:val="24"/>
          <w:lang w:eastAsia="en-GB"/>
        </w:rPr>
        <w:t>1</w:t>
      </w:r>
      <w:r w:rsidR="007A4EBF">
        <w:rPr>
          <w:rFonts w:ascii="Calibri" w:hAnsi="Calibri"/>
          <w:b/>
          <w:sz w:val="24"/>
          <w:lang w:eastAsia="en-GB"/>
        </w:rPr>
        <w:t>3</w:t>
      </w:r>
      <w:r>
        <w:rPr>
          <w:rFonts w:ascii="Calibri" w:hAnsi="Calibri"/>
          <w:b/>
          <w:sz w:val="24"/>
          <w:lang w:eastAsia="en-GB"/>
        </w:rPr>
        <w:t xml:space="preserve">. </w:t>
      </w:r>
      <w:r w:rsidR="00181E8F" w:rsidRPr="007F5CBD">
        <w:rPr>
          <w:rFonts w:ascii="Calibri" w:hAnsi="Calibri"/>
          <w:b/>
          <w:sz w:val="24"/>
          <w:lang w:eastAsia="en-GB"/>
        </w:rPr>
        <w:t>Orice alt document din lista celor anexate la formularul cererii de finanțare, actualizat,</w:t>
      </w:r>
    </w:p>
    <w:p w14:paraId="7935C79F" w14:textId="4F0964C1" w:rsidR="00181E8F" w:rsidRPr="00671651" w:rsidRDefault="00181E8F" w:rsidP="00671651">
      <w:pPr>
        <w:pStyle w:val="5Normal"/>
        <w:tabs>
          <w:tab w:val="clear" w:pos="567"/>
        </w:tabs>
        <w:rPr>
          <w:rFonts w:ascii="Calibri" w:hAnsi="Calibri"/>
          <w:b/>
          <w:sz w:val="24"/>
          <w:lang w:eastAsia="en-GB"/>
        </w:rPr>
      </w:pPr>
      <w:r w:rsidRPr="00671651">
        <w:rPr>
          <w:rFonts w:ascii="Calibri" w:hAnsi="Calibri"/>
          <w:b/>
          <w:sz w:val="24"/>
          <w:lang w:eastAsia="en-GB"/>
        </w:rPr>
        <w:t xml:space="preserve">dacă au intervenit modificări </w:t>
      </w:r>
    </w:p>
    <w:p w14:paraId="485BEC37" w14:textId="4F50C283" w:rsidR="00181E8F" w:rsidRPr="003147D5" w:rsidRDefault="00181E8F" w:rsidP="00181E8F">
      <w:pPr>
        <w:pStyle w:val="ListParagraph"/>
        <w:spacing w:before="0" w:after="0"/>
        <w:ind w:left="0"/>
        <w:jc w:val="both"/>
        <w:rPr>
          <w:rFonts w:asciiTheme="minorHAnsi" w:hAnsiTheme="minorHAnsi" w:cstheme="minorHAnsi"/>
          <w:b/>
          <w:sz w:val="24"/>
          <w:szCs w:val="24"/>
        </w:rPr>
      </w:pPr>
      <w:r w:rsidRPr="00872EA2">
        <w:rPr>
          <w:rFonts w:asciiTheme="minorHAnsi" w:hAnsiTheme="minorHAnsi" w:cstheme="minorHAnsi"/>
          <w:b/>
          <w:bCs/>
          <w:sz w:val="24"/>
          <w:szCs w:val="24"/>
          <w:lang w:eastAsia="en-GB"/>
        </w:rPr>
        <w:t>Netransmiterea, în etapa contractuală</w:t>
      </w:r>
      <w:r w:rsidRPr="003147D5">
        <w:rPr>
          <w:rFonts w:asciiTheme="minorHAnsi" w:hAnsiTheme="minorHAnsi" w:cstheme="minorHAnsi"/>
          <w:b/>
          <w:bCs/>
          <w:sz w:val="24"/>
          <w:szCs w:val="24"/>
          <w:lang w:eastAsia="en-GB"/>
        </w:rPr>
        <w:t>, a oricărui document</w:t>
      </w:r>
      <w:r w:rsidRPr="003147D5">
        <w:rPr>
          <w:rFonts w:asciiTheme="minorHAnsi" w:hAnsiTheme="minorHAnsi" w:cstheme="minorHAnsi"/>
          <w:b/>
          <w:bCs/>
          <w:color w:val="000000"/>
          <w:sz w:val="24"/>
          <w:szCs w:val="24"/>
          <w:lang w:eastAsia="en-GB"/>
        </w:rPr>
        <w:t xml:space="preserve"> obligatoriu, în termenul solicitat, </w:t>
      </w:r>
      <w:r w:rsidR="007A4EBF" w:rsidRPr="00D74338">
        <w:rPr>
          <w:rFonts w:asciiTheme="minorHAnsi" w:hAnsiTheme="minorHAnsi" w:cstheme="minorHAnsi"/>
          <w:b/>
          <w:bCs/>
          <w:color w:val="000000"/>
          <w:sz w:val="24"/>
          <w:szCs w:val="24"/>
          <w:lang w:eastAsia="en-GB"/>
        </w:rPr>
        <w:t>poate</w:t>
      </w:r>
      <w:r w:rsidR="007A4EBF">
        <w:rPr>
          <w:rFonts w:asciiTheme="minorHAnsi" w:hAnsiTheme="minorHAnsi" w:cstheme="minorHAnsi"/>
          <w:b/>
          <w:bCs/>
          <w:color w:val="000000"/>
          <w:sz w:val="24"/>
          <w:szCs w:val="24"/>
          <w:lang w:eastAsia="en-GB"/>
        </w:rPr>
        <w:t xml:space="preserve"> </w:t>
      </w:r>
      <w:r w:rsidRPr="003147D5">
        <w:rPr>
          <w:rFonts w:asciiTheme="minorHAnsi" w:hAnsiTheme="minorHAnsi" w:cstheme="minorHAnsi"/>
          <w:b/>
          <w:bCs/>
          <w:color w:val="000000"/>
          <w:sz w:val="24"/>
          <w:szCs w:val="24"/>
          <w:lang w:eastAsia="en-GB"/>
        </w:rPr>
        <w:t>conduce la respingerea cererii de finanțare.</w:t>
      </w:r>
    </w:p>
    <w:p w14:paraId="0981E6C8" w14:textId="77777777" w:rsidR="00181E8F" w:rsidRPr="003147D5" w:rsidRDefault="00181E8F" w:rsidP="00181E8F">
      <w:pPr>
        <w:pStyle w:val="ListParagraph"/>
        <w:spacing w:before="0" w:after="0"/>
        <w:ind w:left="0"/>
        <w:jc w:val="both"/>
        <w:rPr>
          <w:rFonts w:asciiTheme="minorHAnsi" w:hAnsiTheme="minorHAnsi" w:cstheme="minorHAnsi"/>
          <w:b/>
          <w:sz w:val="24"/>
          <w:szCs w:val="24"/>
        </w:rPr>
      </w:pPr>
    </w:p>
    <w:p w14:paraId="577F303E" w14:textId="77777777" w:rsidR="00181E8F" w:rsidRPr="003147D5" w:rsidRDefault="00181E8F" w:rsidP="00181E8F">
      <w:pPr>
        <w:spacing w:before="0" w:after="0"/>
        <w:jc w:val="both"/>
        <w:rPr>
          <w:rFonts w:asciiTheme="minorHAnsi" w:hAnsiTheme="minorHAnsi" w:cstheme="minorHAnsi"/>
          <w:sz w:val="24"/>
          <w:szCs w:val="24"/>
        </w:rPr>
      </w:pPr>
      <w:bookmarkStart w:id="148" w:name="_Hlk92808191"/>
      <w:bookmarkStart w:id="149" w:name="_Hlk100149422"/>
      <w:r w:rsidRPr="003147D5">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456A8D18" w14:textId="77777777" w:rsidR="00181E8F" w:rsidRPr="003147D5" w:rsidRDefault="00181E8F" w:rsidP="00181E8F">
      <w:pPr>
        <w:spacing w:before="0" w:after="0"/>
        <w:jc w:val="both"/>
        <w:rPr>
          <w:rFonts w:asciiTheme="minorHAnsi" w:hAnsiTheme="minorHAnsi" w:cstheme="minorHAnsi"/>
          <w:sz w:val="24"/>
          <w:szCs w:val="24"/>
        </w:rPr>
      </w:pPr>
    </w:p>
    <w:p w14:paraId="23B3B20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3FC09380" w14:textId="77777777" w:rsidR="00181E8F" w:rsidRPr="003147D5" w:rsidRDefault="00181E8F" w:rsidP="00792285">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59E765BF" w14:textId="77777777" w:rsidR="00181E8F" w:rsidRPr="003147D5" w:rsidRDefault="00181E8F" w:rsidP="00792285">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13CABCCF" w14:textId="1C01697A" w:rsidR="007A4EBF"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712D0B36" w14:textId="77777777" w:rsidR="007A4EBF" w:rsidRDefault="007A4EBF" w:rsidP="00181E8F">
      <w:pPr>
        <w:spacing w:before="0" w:after="0"/>
        <w:jc w:val="both"/>
        <w:rPr>
          <w:rFonts w:asciiTheme="minorHAnsi" w:hAnsiTheme="minorHAnsi" w:cstheme="minorHAnsi"/>
          <w:sz w:val="24"/>
          <w:szCs w:val="24"/>
        </w:rPr>
      </w:pPr>
    </w:p>
    <w:p w14:paraId="6E783EF9" w14:textId="77777777" w:rsidR="00933811" w:rsidRPr="003147D5" w:rsidRDefault="00933811" w:rsidP="00735675">
      <w:pPr>
        <w:pStyle w:val="Heading2"/>
        <w:numPr>
          <w:ilvl w:val="1"/>
          <w:numId w:val="60"/>
        </w:numPr>
      </w:pPr>
      <w:bookmarkStart w:id="150" w:name="_Toc137037306"/>
      <w:r w:rsidRPr="003147D5">
        <w:t>Renunțarea la cererea de finanțare</w:t>
      </w:r>
      <w:bookmarkEnd w:id="150"/>
    </w:p>
    <w:p w14:paraId="1614D144" w14:textId="7BD19270" w:rsidR="00933811" w:rsidRPr="003147D5" w:rsidRDefault="00933811" w:rsidP="0093381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situaţia renunțării la solicitarea finanțării, solicitantul va trebui să transmită o cerere către AM PR SE.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37ACEC74" w14:textId="77777777" w:rsidR="00933811" w:rsidRPr="003147D5" w:rsidRDefault="00933811" w:rsidP="00933811">
      <w:pPr>
        <w:spacing w:before="0" w:after="0"/>
        <w:jc w:val="both"/>
        <w:rPr>
          <w:rFonts w:asciiTheme="minorHAnsi" w:hAnsiTheme="minorHAnsi" w:cstheme="minorHAnsi"/>
          <w:sz w:val="24"/>
          <w:szCs w:val="24"/>
        </w:rPr>
      </w:pPr>
    </w:p>
    <w:p w14:paraId="7FF7F44E" w14:textId="77777777" w:rsidR="00933811" w:rsidRPr="003147D5" w:rsidRDefault="00933811" w:rsidP="0093381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66645031" w14:textId="77777777" w:rsidR="00933811" w:rsidRPr="003147D5" w:rsidRDefault="00933811" w:rsidP="0093381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5DE9D409" w14:textId="77777777" w:rsidR="00933811" w:rsidRPr="003147D5" w:rsidRDefault="00933811" w:rsidP="00181E8F">
      <w:pPr>
        <w:spacing w:before="0" w:after="0"/>
        <w:jc w:val="both"/>
        <w:rPr>
          <w:rFonts w:asciiTheme="minorHAnsi" w:hAnsiTheme="minorHAnsi" w:cstheme="minorHAnsi"/>
          <w:sz w:val="24"/>
          <w:szCs w:val="24"/>
        </w:rPr>
      </w:pPr>
    </w:p>
    <w:p w14:paraId="193B4659" w14:textId="77777777" w:rsidR="00181E8F" w:rsidRPr="00671651" w:rsidRDefault="00181E8F" w:rsidP="004B7657">
      <w:pPr>
        <w:pStyle w:val="Heading1"/>
        <w:numPr>
          <w:ilvl w:val="0"/>
          <w:numId w:val="60"/>
        </w:numPr>
      </w:pPr>
      <w:bookmarkStart w:id="151" w:name="_Toc137037307"/>
      <w:bookmarkEnd w:id="148"/>
      <w:bookmarkEnd w:id="149"/>
      <w:r w:rsidRPr="00671651">
        <w:t>PROCESUL DE EVALUARE, SELECȚIE ȘI CONTRACTARE A PROIECTELOR</w:t>
      </w:r>
      <w:bookmarkEnd w:id="151"/>
    </w:p>
    <w:p w14:paraId="4B60D857" w14:textId="77777777" w:rsidR="00227E47" w:rsidRDefault="00227E47" w:rsidP="00735675">
      <w:pPr>
        <w:pStyle w:val="Heading2"/>
        <w:numPr>
          <w:ilvl w:val="0"/>
          <w:numId w:val="0"/>
        </w:numPr>
      </w:pPr>
    </w:p>
    <w:p w14:paraId="75953F8E" w14:textId="70599837" w:rsidR="00933811" w:rsidRPr="00671651" w:rsidRDefault="00933811" w:rsidP="00735675">
      <w:pPr>
        <w:pStyle w:val="Heading2"/>
        <w:numPr>
          <w:ilvl w:val="1"/>
          <w:numId w:val="62"/>
        </w:numPr>
      </w:pPr>
      <w:bookmarkStart w:id="152" w:name="_Toc137037308"/>
      <w:r w:rsidRPr="00671651">
        <w:t>Principalele etape ale procesului de evaluare, selecție și contractare</w:t>
      </w:r>
      <w:bookmarkEnd w:id="152"/>
    </w:p>
    <w:p w14:paraId="76F0219E" w14:textId="59503DDC"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Prin prezentul ghid se lansează un apel de proiecte pentru care se aplică metoda competitivităţii, cu termen limită de depunere a cererilor de finantare.</w:t>
      </w:r>
    </w:p>
    <w:p w14:paraId="75469219" w14:textId="77777777" w:rsidR="00351DB8" w:rsidRPr="009C1C5C" w:rsidRDefault="00351DB8" w:rsidP="009C1C5C">
      <w:pPr>
        <w:jc w:val="both"/>
        <w:rPr>
          <w:rFonts w:asciiTheme="minorHAnsi" w:hAnsiTheme="minorHAnsi" w:cstheme="minorHAnsi"/>
          <w:sz w:val="24"/>
          <w:szCs w:val="24"/>
        </w:rPr>
      </w:pPr>
    </w:p>
    <w:p w14:paraId="2F5FB1E8"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337B1605"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24AF87BF"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Calculul termenelor se realizează în conformitate cu regulile aplicabile prevăzute în Codul Civil în vigoare la data lansării prezentului ghid.</w:t>
      </w:r>
    </w:p>
    <w:p w14:paraId="0F62D375" w14:textId="77777777" w:rsidR="00181E8F" w:rsidRPr="009C1C5C" w:rsidRDefault="00181E8F" w:rsidP="009C1C5C">
      <w:pPr>
        <w:jc w:val="both"/>
        <w:rPr>
          <w:rFonts w:asciiTheme="minorHAnsi" w:hAnsiTheme="minorHAnsi" w:cstheme="minorHAnsi"/>
          <w:sz w:val="24"/>
          <w:szCs w:val="24"/>
        </w:rPr>
      </w:pPr>
    </w:p>
    <w:p w14:paraId="5D56E42D" w14:textId="177B939E" w:rsidR="00181E8F" w:rsidRPr="003147D5" w:rsidRDefault="00181E8F" w:rsidP="00735675">
      <w:pPr>
        <w:pStyle w:val="Heading2"/>
        <w:numPr>
          <w:ilvl w:val="1"/>
          <w:numId w:val="61"/>
        </w:numPr>
      </w:pPr>
      <w:bookmarkStart w:id="153" w:name="_Toc90891337"/>
      <w:bookmarkStart w:id="154" w:name="_Toc99376175"/>
      <w:bookmarkStart w:id="155" w:name="_Hlk95145415"/>
      <w:bookmarkStart w:id="156" w:name="_Hlk92981142"/>
      <w:bookmarkStart w:id="157" w:name="_Toc137037309"/>
      <w:r w:rsidRPr="003147D5">
        <w:t xml:space="preserve">Conformitate administrativă </w:t>
      </w:r>
      <w:bookmarkEnd w:id="153"/>
      <w:bookmarkEnd w:id="154"/>
      <w:r w:rsidR="00933811">
        <w:t>– DECLARAŢIA UNICĂ</w:t>
      </w:r>
      <w:bookmarkEnd w:id="157"/>
    </w:p>
    <w:p w14:paraId="697C86C9"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3147D5" w:rsidRDefault="00181E8F" w:rsidP="00181E8F">
      <w:pPr>
        <w:spacing w:before="0" w:after="0"/>
        <w:jc w:val="both"/>
        <w:rPr>
          <w:rFonts w:asciiTheme="minorHAnsi" w:hAnsiTheme="minorHAnsi" w:cstheme="minorHAnsi"/>
          <w:sz w:val="24"/>
          <w:szCs w:val="24"/>
        </w:rPr>
      </w:pPr>
    </w:p>
    <w:p w14:paraId="17D9C5C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18841086" w14:textId="77777777" w:rsidR="00181E8F" w:rsidRPr="003147D5" w:rsidRDefault="00181E8F" w:rsidP="00181E8F">
      <w:pPr>
        <w:spacing w:before="0" w:after="0"/>
        <w:jc w:val="both"/>
        <w:rPr>
          <w:rFonts w:asciiTheme="minorHAnsi" w:hAnsiTheme="minorHAnsi" w:cstheme="minorHAnsi"/>
          <w:sz w:val="24"/>
          <w:szCs w:val="24"/>
        </w:rPr>
      </w:pPr>
    </w:p>
    <w:p w14:paraId="1D7A99E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036E253C" w14:textId="77777777" w:rsidR="00181E8F" w:rsidRPr="003147D5" w:rsidRDefault="00181E8F" w:rsidP="00181E8F">
      <w:pPr>
        <w:spacing w:before="0" w:after="0"/>
        <w:jc w:val="both"/>
        <w:rPr>
          <w:rFonts w:asciiTheme="minorHAnsi" w:hAnsiTheme="minorHAnsi" w:cstheme="minorHAnsi"/>
          <w:b/>
          <w:bCs/>
          <w:sz w:val="24"/>
          <w:szCs w:val="24"/>
        </w:rPr>
      </w:pPr>
    </w:p>
    <w:p w14:paraId="33970FC4" w14:textId="77777777" w:rsidR="00181E8F" w:rsidRPr="003147D5" w:rsidRDefault="00181E8F" w:rsidP="00181E8F">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77777777" w:rsidR="00181E8F" w:rsidRPr="003147D5" w:rsidRDefault="00181E8F" w:rsidP="00181E8F">
      <w:pPr>
        <w:spacing w:before="0" w:after="0"/>
        <w:jc w:val="both"/>
        <w:rPr>
          <w:rFonts w:asciiTheme="minorHAnsi" w:hAnsiTheme="minorHAnsi" w:cstheme="minorHAnsi"/>
          <w:b/>
          <w:bCs/>
          <w:sz w:val="24"/>
          <w:szCs w:val="24"/>
        </w:rPr>
      </w:pPr>
    </w:p>
    <w:p w14:paraId="7615F8D7"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43F834E2" w14:textId="77777777" w:rsidR="00181E8F" w:rsidRPr="003147D5" w:rsidRDefault="00181E8F" w:rsidP="00181E8F">
      <w:pPr>
        <w:spacing w:before="0" w:after="0"/>
        <w:jc w:val="both"/>
        <w:rPr>
          <w:rFonts w:asciiTheme="minorHAnsi" w:hAnsiTheme="minorHAnsi" w:cstheme="minorHAnsi"/>
          <w:sz w:val="24"/>
          <w:szCs w:val="24"/>
        </w:rPr>
      </w:pPr>
    </w:p>
    <w:p w14:paraId="29A60157" w14:textId="6882884B" w:rsidR="00933811" w:rsidRDefault="00933811" w:rsidP="00735675">
      <w:pPr>
        <w:pStyle w:val="Heading2"/>
        <w:numPr>
          <w:ilvl w:val="1"/>
          <w:numId w:val="61"/>
        </w:numPr>
      </w:pPr>
      <w:bookmarkStart w:id="158" w:name="_Toc90891338"/>
      <w:bookmarkStart w:id="159" w:name="_Toc99376176"/>
      <w:bookmarkStart w:id="160" w:name="_Toc137037310"/>
      <w:bookmarkEnd w:id="155"/>
      <w:bookmarkEnd w:id="156"/>
      <w:r w:rsidRPr="00925B43">
        <w:t>Etapa de evaluare preliminară – dacă este cazul (specific pentru intervențiile FSE+)</w:t>
      </w:r>
      <w:bookmarkEnd w:id="160"/>
      <w:r w:rsidR="00925B43" w:rsidRPr="00925B43">
        <w:t xml:space="preserve"> </w:t>
      </w:r>
    </w:p>
    <w:p w14:paraId="76B909A3" w14:textId="67600D6E" w:rsidR="008F7550" w:rsidRDefault="00671651" w:rsidP="008F7550">
      <w:r>
        <w:t>Această secțiune nu se aplică prezentului apel.</w:t>
      </w:r>
    </w:p>
    <w:p w14:paraId="735CAB45" w14:textId="77777777" w:rsidR="00DF51AC" w:rsidRPr="008F7550" w:rsidRDefault="00DF51AC" w:rsidP="008F7550"/>
    <w:p w14:paraId="2411A7C8" w14:textId="43A7146C" w:rsidR="00181E8F" w:rsidRPr="00933811" w:rsidRDefault="00181E8F" w:rsidP="00735675">
      <w:pPr>
        <w:pStyle w:val="Heading2"/>
        <w:numPr>
          <w:ilvl w:val="1"/>
          <w:numId w:val="61"/>
        </w:numPr>
      </w:pPr>
      <w:bookmarkStart w:id="161" w:name="_Toc137037311"/>
      <w:r w:rsidRPr="00933811">
        <w:t>Evaluarea tehnică și financiară</w:t>
      </w:r>
      <w:bookmarkEnd w:id="158"/>
      <w:bookmarkEnd w:id="159"/>
      <w:r w:rsidR="004E7C1E">
        <w:t>.</w:t>
      </w:r>
      <w:r w:rsidR="00933811" w:rsidRPr="00933811">
        <w:t>Criterii de evaluare tehnică și financiară</w:t>
      </w:r>
      <w:bookmarkEnd w:id="161"/>
      <w:r w:rsidR="00933811" w:rsidRPr="00933811">
        <w:t xml:space="preserve"> </w:t>
      </w:r>
    </w:p>
    <w:p w14:paraId="25351C8C" w14:textId="77777777" w:rsidR="008F7550" w:rsidRDefault="008F7550" w:rsidP="00181E8F">
      <w:pPr>
        <w:autoSpaceDE w:val="0"/>
        <w:autoSpaceDN w:val="0"/>
        <w:adjustRightInd w:val="0"/>
        <w:spacing w:before="0" w:after="0"/>
        <w:jc w:val="both"/>
        <w:rPr>
          <w:rFonts w:asciiTheme="minorHAnsi" w:hAnsiTheme="minorHAnsi" w:cstheme="minorHAnsi"/>
          <w:b/>
          <w:i/>
          <w:color w:val="000000"/>
          <w:sz w:val="24"/>
          <w:szCs w:val="24"/>
          <w:lang w:eastAsia="en-GB"/>
        </w:rPr>
      </w:pPr>
    </w:p>
    <w:p w14:paraId="67D0030C" w14:textId="77777777" w:rsidR="00181E8F" w:rsidRPr="00FF7B57" w:rsidRDefault="00181E8F" w:rsidP="00181E8F">
      <w:pPr>
        <w:spacing w:before="0" w:after="0"/>
        <w:jc w:val="both"/>
        <w:rPr>
          <w:rFonts w:asciiTheme="minorHAnsi" w:hAnsiTheme="minorHAnsi" w:cstheme="minorHAnsi"/>
          <w:color w:val="000000" w:themeColor="text1"/>
          <w:sz w:val="24"/>
          <w:szCs w:val="24"/>
        </w:rPr>
      </w:pPr>
      <w:r w:rsidRPr="00FF7B57">
        <w:rPr>
          <w:rFonts w:asciiTheme="minorHAnsi" w:hAnsiTheme="minorHAnsi" w:cstheme="minorHAnsi"/>
          <w:color w:val="000000" w:themeColor="text1"/>
          <w:sz w:val="24"/>
          <w:szCs w:val="24"/>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7 - Grila de analiză a conformității și calității SF, Anexa 8 - Grila de analiză a conformității și calității DALI sau Anexa 9 - Grila de verificare a conformității Proiectului Tehnic, dacă este cazul.  </w:t>
      </w:r>
    </w:p>
    <w:p w14:paraId="3211C478" w14:textId="77777777" w:rsidR="00181E8F" w:rsidRDefault="00181E8F" w:rsidP="00181E8F">
      <w:pPr>
        <w:spacing w:before="0" w:after="0"/>
        <w:jc w:val="both"/>
        <w:rPr>
          <w:rFonts w:asciiTheme="minorHAnsi" w:hAnsiTheme="minorHAnsi" w:cstheme="minorHAnsi"/>
          <w:sz w:val="24"/>
          <w:szCs w:val="24"/>
        </w:rPr>
      </w:pPr>
    </w:p>
    <w:p w14:paraId="6EAAF2A7" w14:textId="77777777" w:rsidR="00181E8F" w:rsidRPr="003147D5"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w:t>
      </w:r>
      <w:r w:rsidRPr="003147D5">
        <w:rPr>
          <w:rFonts w:asciiTheme="minorHAnsi" w:hAnsiTheme="minorHAnsi" w:cstheme="minorHAnsi"/>
          <w:sz w:val="24"/>
          <w:szCs w:val="24"/>
        </w:rPr>
        <w:t xml:space="preserve"> </w:t>
      </w:r>
    </w:p>
    <w:p w14:paraId="2F2BE050" w14:textId="77777777" w:rsidR="00181E8F" w:rsidRPr="003147D5" w:rsidRDefault="00181E8F" w:rsidP="00181E8F">
      <w:pPr>
        <w:spacing w:before="0" w:after="0"/>
        <w:jc w:val="both"/>
        <w:rPr>
          <w:rFonts w:asciiTheme="minorHAnsi" w:hAnsiTheme="minorHAnsi" w:cstheme="minorHAnsi"/>
          <w:sz w:val="24"/>
          <w:szCs w:val="24"/>
        </w:rPr>
      </w:pPr>
    </w:p>
    <w:p w14:paraId="4149296A"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2EC6A4DF" w14:textId="77777777" w:rsidR="00181E8F" w:rsidRPr="003147D5" w:rsidRDefault="00181E8F" w:rsidP="00181E8F">
      <w:pPr>
        <w:spacing w:before="0" w:after="0"/>
        <w:jc w:val="both"/>
        <w:rPr>
          <w:rFonts w:asciiTheme="minorHAnsi" w:hAnsiTheme="minorHAnsi" w:cstheme="minorHAnsi"/>
          <w:sz w:val="24"/>
          <w:szCs w:val="24"/>
        </w:rPr>
      </w:pPr>
    </w:p>
    <w:p w14:paraId="15AFBEEE"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Astfel, comisia de evaluare:</w:t>
      </w:r>
    </w:p>
    <w:p w14:paraId="123C619E" w14:textId="77777777" w:rsidR="00181E8F" w:rsidRPr="003147D5" w:rsidRDefault="00181E8F" w:rsidP="00181E8F">
      <w:pPr>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va formula câte clarificări va considera necesar pentru evaluarea cererii de finanțare;</w:t>
      </w:r>
    </w:p>
    <w:p w14:paraId="3179A3DF" w14:textId="7A9FC934" w:rsidR="00181E8F" w:rsidRPr="003E37FE" w:rsidRDefault="00181E8F" w:rsidP="00181E8F">
      <w:pPr>
        <w:numPr>
          <w:ilvl w:val="0"/>
          <w:numId w:val="2"/>
        </w:numPr>
        <w:spacing w:before="0" w:after="0"/>
        <w:jc w:val="both"/>
        <w:rPr>
          <w:rFonts w:asciiTheme="minorHAnsi" w:hAnsiTheme="minorHAnsi" w:cstheme="minorHAnsi"/>
          <w:sz w:val="24"/>
          <w:szCs w:val="24"/>
        </w:rPr>
      </w:pPr>
      <w:r w:rsidRPr="003E37FE">
        <w:rPr>
          <w:rFonts w:asciiTheme="minorHAnsi" w:hAnsiTheme="minorHAnsi" w:cstheme="minorHAnsi"/>
          <w:sz w:val="24"/>
          <w:szCs w:val="24"/>
        </w:rPr>
        <w:t>termenul de răspuns va fi rezonabil raportat la complexitatea clarificărilor</w:t>
      </w:r>
      <w:r w:rsidR="00E73411">
        <w:rPr>
          <w:rFonts w:asciiTheme="minorHAnsi" w:hAnsiTheme="minorHAnsi" w:cstheme="minorHAnsi"/>
          <w:sz w:val="24"/>
          <w:szCs w:val="24"/>
        </w:rPr>
        <w:t xml:space="preserve">, </w:t>
      </w:r>
      <w:r w:rsidRPr="003E37FE">
        <w:rPr>
          <w:rFonts w:asciiTheme="minorHAnsi" w:hAnsiTheme="minorHAnsi" w:cstheme="minorHAnsi"/>
          <w:sz w:val="24"/>
          <w:szCs w:val="24"/>
        </w:rPr>
        <w:t>cu posibilitatea de prelungire la cererea beneficiarului</w:t>
      </w:r>
      <w:r w:rsidR="00E73411">
        <w:rPr>
          <w:rFonts w:asciiTheme="minorHAnsi" w:hAnsiTheme="minorHAnsi" w:cstheme="minorHAnsi"/>
          <w:sz w:val="24"/>
          <w:szCs w:val="24"/>
        </w:rPr>
        <w:t>.</w:t>
      </w:r>
    </w:p>
    <w:p w14:paraId="0F464C89" w14:textId="77777777" w:rsidR="009A2E39" w:rsidRDefault="009A2E39" w:rsidP="00181E8F">
      <w:pPr>
        <w:spacing w:before="0" w:after="0"/>
        <w:jc w:val="both"/>
        <w:rPr>
          <w:rFonts w:asciiTheme="minorHAnsi" w:hAnsiTheme="minorHAnsi" w:cstheme="minorHAnsi"/>
          <w:sz w:val="24"/>
          <w:szCs w:val="24"/>
        </w:rPr>
      </w:pPr>
    </w:p>
    <w:p w14:paraId="1800F901" w14:textId="05FE7E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785D6131" w14:textId="77777777" w:rsidR="00181E8F" w:rsidRPr="003147D5" w:rsidRDefault="00181E8F" w:rsidP="00181E8F">
      <w:pPr>
        <w:spacing w:before="0" w:after="0"/>
        <w:jc w:val="both"/>
        <w:rPr>
          <w:rFonts w:asciiTheme="minorHAnsi" w:hAnsiTheme="minorHAnsi" w:cstheme="minorHAnsi"/>
          <w:sz w:val="24"/>
          <w:szCs w:val="24"/>
        </w:rPr>
      </w:pPr>
    </w:p>
    <w:p w14:paraId="3166A018" w14:textId="43909E51" w:rsidR="00181E8F"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1E1672C7" w14:textId="7919DA98" w:rsidR="00372BB7" w:rsidRDefault="00372BB7" w:rsidP="00181E8F">
      <w:pPr>
        <w:spacing w:before="0" w:after="0"/>
        <w:jc w:val="both"/>
        <w:rPr>
          <w:rFonts w:asciiTheme="minorHAnsi" w:hAnsiTheme="minorHAnsi" w:cstheme="minorHAnsi"/>
          <w:sz w:val="24"/>
          <w:szCs w:val="24"/>
        </w:rPr>
      </w:pPr>
    </w:p>
    <w:p w14:paraId="14C559F0" w14:textId="742B5354" w:rsidR="00372BB7" w:rsidRDefault="00372BB7" w:rsidP="00372BB7">
      <w:pPr>
        <w:spacing w:before="0" w:after="0"/>
        <w:jc w:val="both"/>
        <w:rPr>
          <w:rFonts w:asciiTheme="minorHAnsi" w:hAnsiTheme="minorHAnsi" w:cstheme="minorHAnsi"/>
          <w:sz w:val="24"/>
          <w:szCs w:val="24"/>
        </w:rPr>
      </w:pPr>
      <w:r w:rsidRPr="002C033E">
        <w:rPr>
          <w:rFonts w:asciiTheme="minorHAnsi" w:hAnsiTheme="minorHAnsi" w:cstheme="minorHAnsi"/>
          <w:sz w:val="24"/>
          <w:szCs w:val="24"/>
        </w:rPr>
        <w:t>Pentru criteriile digitalizate, punctajele sunt alocate prin sistemul informatic</w:t>
      </w:r>
      <w:r w:rsidRPr="002C033E">
        <w:rPr>
          <w:rFonts w:asciiTheme="minorHAnsi" w:hAnsiTheme="minorHAnsi" w:cstheme="minorHAnsi"/>
          <w:sz w:val="24"/>
          <w:szCs w:val="24"/>
        </w:rPr>
        <w:br/>
        <w:t>MySMIS2021/SMIS2021+ și sunt selectate de către solicitantul de finanțare în conformitate</w:t>
      </w:r>
      <w:r w:rsidRPr="002C033E">
        <w:rPr>
          <w:rFonts w:asciiTheme="minorHAnsi" w:hAnsiTheme="minorHAnsi" w:cstheme="minorHAnsi"/>
          <w:sz w:val="24"/>
          <w:szCs w:val="24"/>
        </w:rPr>
        <w:br/>
        <w:t xml:space="preserve">cu opțiunea aplicabilă în urma </w:t>
      </w:r>
      <w:r w:rsidRPr="002C033E">
        <w:rPr>
          <w:rStyle w:val="highlight"/>
          <w:rFonts w:asciiTheme="minorHAnsi" w:hAnsiTheme="minorHAnsi" w:cstheme="minorHAnsi"/>
          <w:sz w:val="24"/>
          <w:szCs w:val="24"/>
        </w:rPr>
        <w:t>autoeva</w:t>
      </w:r>
      <w:r w:rsidRPr="002C033E">
        <w:rPr>
          <w:rFonts w:asciiTheme="minorHAnsi" w:hAnsiTheme="minorHAnsi" w:cstheme="minorHAnsi"/>
          <w:sz w:val="24"/>
          <w:szCs w:val="24"/>
        </w:rPr>
        <w:t>luării efectuate de către acesta. Criteriile</w:t>
      </w:r>
      <w:r w:rsidRPr="002C033E">
        <w:rPr>
          <w:rFonts w:asciiTheme="minorHAnsi" w:hAnsiTheme="minorHAnsi" w:cstheme="minorHAnsi"/>
          <w:sz w:val="24"/>
          <w:szCs w:val="24"/>
        </w:rPr>
        <w:br/>
        <w:t>autoevaluate și punctate de către solicitantul de finanțare vor fi reverificate de către</w:t>
      </w:r>
      <w:r w:rsidRPr="002C033E">
        <w:rPr>
          <w:rFonts w:asciiTheme="minorHAnsi" w:hAnsiTheme="minorHAnsi" w:cstheme="minorHAnsi"/>
          <w:sz w:val="24"/>
          <w:szCs w:val="24"/>
        </w:rPr>
        <w:br/>
        <w:t>comisia de evaluare tehnică și financiară</w:t>
      </w:r>
      <w:r w:rsidR="00032162">
        <w:rPr>
          <w:rFonts w:asciiTheme="minorHAnsi" w:hAnsiTheme="minorHAnsi" w:cstheme="minorHAnsi"/>
          <w:sz w:val="24"/>
          <w:szCs w:val="24"/>
        </w:rPr>
        <w:t>.</w:t>
      </w:r>
    </w:p>
    <w:p w14:paraId="72180102" w14:textId="77777777" w:rsidR="00372BB7" w:rsidRPr="00032162" w:rsidRDefault="00372BB7" w:rsidP="00372BB7">
      <w:pPr>
        <w:spacing w:before="0" w:after="0"/>
        <w:jc w:val="both"/>
        <w:rPr>
          <w:rFonts w:asciiTheme="minorHAnsi" w:hAnsiTheme="minorHAnsi" w:cstheme="minorHAnsi"/>
          <w:sz w:val="24"/>
          <w:szCs w:val="24"/>
        </w:rPr>
      </w:pPr>
    </w:p>
    <w:p w14:paraId="1DEBAC1B" w14:textId="77777777" w:rsidR="00372BB7" w:rsidRPr="00032162" w:rsidRDefault="00372BB7" w:rsidP="00372BB7">
      <w:pPr>
        <w:spacing w:before="0" w:after="0"/>
        <w:jc w:val="both"/>
        <w:rPr>
          <w:rFonts w:asciiTheme="minorHAnsi" w:hAnsiTheme="minorHAnsi" w:cstheme="minorHAnsi"/>
          <w:bCs/>
          <w:sz w:val="24"/>
          <w:szCs w:val="24"/>
        </w:rPr>
      </w:pPr>
      <w:bookmarkStart w:id="162" w:name="_Hlk135644707"/>
      <w:r w:rsidRPr="00032162">
        <w:rPr>
          <w:rFonts w:asciiTheme="minorHAnsi" w:hAnsiTheme="minorHAnsi" w:cstheme="minorHAnsi"/>
          <w:bCs/>
          <w:sz w:val="24"/>
          <w:szCs w:val="24"/>
        </w:rPr>
        <w:t>Detalii despre modalitatea de acordare a punctajelor sunt menționate în grila relevantă pentru etapa de evaluare tehnică și financiară.</w:t>
      </w:r>
    </w:p>
    <w:bookmarkEnd w:id="162"/>
    <w:p w14:paraId="491885F8" w14:textId="77777777" w:rsidR="00181E8F" w:rsidRDefault="00181E8F" w:rsidP="00181E8F">
      <w:pPr>
        <w:spacing w:before="0" w:after="0"/>
        <w:jc w:val="both"/>
        <w:rPr>
          <w:rFonts w:asciiTheme="minorHAnsi" w:hAnsiTheme="minorHAnsi" w:cstheme="minorHAnsi"/>
          <w:sz w:val="24"/>
          <w:szCs w:val="24"/>
        </w:rPr>
      </w:pPr>
    </w:p>
    <w:p w14:paraId="68C0E7B6"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Vizita pe teren</w:t>
      </w:r>
      <w:r w:rsidRPr="003147D5">
        <w:rPr>
          <w:rFonts w:asciiTheme="minorHAnsi" w:hAnsiTheme="minorHAnsi" w:cstheme="minorHAnsi"/>
          <w:sz w:val="24"/>
          <w:szCs w:val="24"/>
        </w:rPr>
        <w:t xml:space="preserve"> </w:t>
      </w:r>
    </w:p>
    <w:p w14:paraId="4B861479"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 (specializarea tehnica și financiara) şi reprezentantul AM şi va avea drept scop stabilirea conformității între situaţia prezentată în documentele analizate şi cea din teren.</w:t>
      </w:r>
    </w:p>
    <w:p w14:paraId="71CC3A40"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acest sens se va completa </w:t>
      </w:r>
      <w:r w:rsidRPr="003147D5">
        <w:rPr>
          <w:rFonts w:asciiTheme="minorHAnsi" w:hAnsiTheme="minorHAnsi" w:cstheme="minorHAnsi"/>
          <w:i/>
          <w:sz w:val="24"/>
          <w:szCs w:val="24"/>
        </w:rPr>
        <w:t>Raportul de vizită în teren</w:t>
      </w:r>
      <w:r w:rsidRPr="003147D5">
        <w:rPr>
          <w:rFonts w:asciiTheme="minorHAnsi" w:hAnsiTheme="minorHAnsi" w:cstheme="minorHAnsi"/>
          <w:sz w:val="24"/>
          <w:szCs w:val="24"/>
        </w:rPr>
        <w:t xml:space="preserve">, care va fi semnat de către membrii comisiei de evaluare, reprezentanții AM prezenți în teren, cât și de către reprezentantul legal al solicitantului/persoana împuternicită.   </w:t>
      </w:r>
    </w:p>
    <w:p w14:paraId="42E3905A" w14:textId="77777777" w:rsidR="00B057C3" w:rsidRPr="003147D5" w:rsidRDefault="00B057C3" w:rsidP="00B057C3">
      <w:pPr>
        <w:spacing w:before="0" w:after="0"/>
        <w:jc w:val="both"/>
        <w:rPr>
          <w:rFonts w:asciiTheme="minorHAnsi" w:hAnsiTheme="minorHAnsi" w:cstheme="minorHAnsi"/>
          <w:sz w:val="24"/>
          <w:szCs w:val="24"/>
        </w:rPr>
      </w:pPr>
    </w:p>
    <w:p w14:paraId="2F25A423"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5216AB94" w14:textId="77777777" w:rsidR="00B057C3" w:rsidRPr="003147D5" w:rsidRDefault="00B057C3" w:rsidP="00B057C3">
      <w:pPr>
        <w:spacing w:before="0" w:after="0"/>
        <w:jc w:val="both"/>
        <w:rPr>
          <w:rFonts w:asciiTheme="minorHAnsi" w:hAnsiTheme="minorHAnsi" w:cstheme="minorHAnsi"/>
          <w:sz w:val="24"/>
          <w:szCs w:val="24"/>
        </w:rPr>
      </w:pPr>
    </w:p>
    <w:p w14:paraId="4AC136F0"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Vizita propusă va avea loc în 5 zile lucrătoare de la data transmiterii notificării către aplicant, cu confirmare electronică de primire.  În cazul în care reprezentantul legal al solicitantului nu poate </w:t>
      </w:r>
      <w:r w:rsidRPr="003147D5">
        <w:rPr>
          <w:rFonts w:asciiTheme="minorHAnsi" w:hAnsiTheme="minorHAnsi" w:cstheme="minorHAnsi"/>
          <w:sz w:val="24"/>
          <w:szCs w:val="24"/>
        </w:rPr>
        <w:lastRenderedPageBreak/>
        <w:t>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71657DC9"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Ca urmare a vizitei în teren proiectul poate fi depunctat în cazul identificării de neconcordanțe între cele menționate în cererea de finanțare/documentația tehnico-economica depusă și cele constatate la vizita pe teren.</w:t>
      </w:r>
    </w:p>
    <w:p w14:paraId="5D9777BC"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vizită la fața locului nu vor fi preluate documente suplimentare.</w:t>
      </w:r>
    </w:p>
    <w:p w14:paraId="35F3E5BA" w14:textId="77777777" w:rsidR="00B057C3" w:rsidRPr="003147D5" w:rsidRDefault="00B057C3" w:rsidP="00181E8F">
      <w:pPr>
        <w:spacing w:before="0" w:after="0"/>
        <w:jc w:val="both"/>
        <w:rPr>
          <w:rFonts w:asciiTheme="minorHAnsi" w:hAnsiTheme="minorHAnsi" w:cstheme="minorHAnsi"/>
          <w:sz w:val="24"/>
          <w:szCs w:val="24"/>
        </w:rPr>
      </w:pPr>
    </w:p>
    <w:p w14:paraId="4DD8C675" w14:textId="77777777" w:rsidR="003E37FE" w:rsidRPr="003E37FE" w:rsidRDefault="003E37FE" w:rsidP="003E37FE">
      <w:pPr>
        <w:spacing w:before="0" w:after="0" w:line="259" w:lineRule="auto"/>
        <w:jc w:val="both"/>
        <w:rPr>
          <w:rFonts w:ascii="Calibri" w:hAnsi="Calibri"/>
          <w:b/>
          <w:bCs/>
          <w:sz w:val="24"/>
          <w:szCs w:val="24"/>
          <w:lang w:val="en-GB"/>
        </w:rPr>
      </w:pPr>
      <w:bookmarkStart w:id="163" w:name="_Toc90891341"/>
      <w:r w:rsidRPr="003E37FE">
        <w:rPr>
          <w:rFonts w:ascii="Calibri" w:hAnsi="Calibri"/>
          <w:b/>
          <w:bCs/>
          <w:sz w:val="24"/>
          <w:szCs w:val="24"/>
          <w:lang w:val="en-GB"/>
        </w:rPr>
        <w:t>SECTIUNEA I</w:t>
      </w:r>
    </w:p>
    <w:p w14:paraId="10424316" w14:textId="77777777" w:rsidR="003E37FE" w:rsidRPr="003E37FE" w:rsidRDefault="003E37FE" w:rsidP="00792285">
      <w:pPr>
        <w:numPr>
          <w:ilvl w:val="0"/>
          <w:numId w:val="37"/>
        </w:numPr>
        <w:spacing w:before="0" w:after="0" w:line="256" w:lineRule="auto"/>
        <w:jc w:val="both"/>
        <w:rPr>
          <w:rFonts w:ascii="Calibri" w:hAnsi="Calibri"/>
          <w:b/>
          <w:bCs/>
          <w:sz w:val="24"/>
          <w:szCs w:val="24"/>
          <w:lang w:val="en-GB"/>
        </w:rPr>
      </w:pPr>
      <w:r w:rsidRPr="003E37FE">
        <w:rPr>
          <w:rFonts w:ascii="Calibri" w:hAnsi="Calibri"/>
          <w:b/>
          <w:bCs/>
          <w:sz w:val="24"/>
          <w:szCs w:val="24"/>
          <w:lang w:val="en-GB"/>
        </w:rPr>
        <w:t>Contribuția proiectului la realizarea Obiectivului Specific RSO 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59145F88" w14:textId="77777777" w:rsidR="003E37FE" w:rsidRPr="003E37FE" w:rsidRDefault="003E37FE" w:rsidP="003E37FE">
      <w:pPr>
        <w:spacing w:before="0" w:after="0" w:line="256" w:lineRule="auto"/>
        <w:ind w:left="720"/>
        <w:jc w:val="both"/>
        <w:rPr>
          <w:rFonts w:ascii="Calibri" w:hAnsi="Calibri"/>
          <w:sz w:val="24"/>
          <w:szCs w:val="24"/>
          <w:lang w:val="en-GB"/>
        </w:rPr>
      </w:pPr>
    </w:p>
    <w:p w14:paraId="7DA1DB9D" w14:textId="77777777" w:rsidR="003E37FE" w:rsidRPr="003E37FE" w:rsidRDefault="003E37FE" w:rsidP="00792285">
      <w:pPr>
        <w:numPr>
          <w:ilvl w:val="1"/>
          <w:numId w:val="37"/>
        </w:numPr>
        <w:spacing w:before="0" w:after="0" w:line="256" w:lineRule="auto"/>
        <w:jc w:val="both"/>
        <w:rPr>
          <w:rFonts w:ascii="Calibri" w:hAnsi="Calibri"/>
          <w:b/>
          <w:bCs/>
          <w:sz w:val="24"/>
          <w:szCs w:val="24"/>
          <w:lang w:val="en-GB"/>
        </w:rPr>
      </w:pPr>
      <w:r w:rsidRPr="003E37FE">
        <w:rPr>
          <w:rFonts w:ascii="Calibri" w:hAnsi="Calibri"/>
          <w:b/>
          <w:bCs/>
          <w:sz w:val="24"/>
          <w:szCs w:val="24"/>
          <w:lang w:val="en-GB"/>
        </w:rPr>
        <w:t>Capacitatea unității de învățământ preșcolar (SCI)</w:t>
      </w:r>
    </w:p>
    <w:p w14:paraId="457315DD" w14:textId="3C078956" w:rsidR="003E37FE" w:rsidRPr="003E37FE" w:rsidRDefault="003E37FE" w:rsidP="00C441F5">
      <w:pPr>
        <w:spacing w:before="0" w:after="0" w:line="256" w:lineRule="auto"/>
        <w:jc w:val="both"/>
        <w:rPr>
          <w:rFonts w:ascii="Calibri" w:hAnsi="Calibri"/>
          <w:sz w:val="24"/>
          <w:szCs w:val="24"/>
          <w:lang w:val="en-GB"/>
        </w:rPr>
      </w:pPr>
      <w:r w:rsidRPr="003E37FE">
        <w:rPr>
          <w:rFonts w:ascii="Calibri" w:hAnsi="Calibri"/>
          <w:sz w:val="24"/>
          <w:szCs w:val="24"/>
          <w:lang w:val="en-GB"/>
        </w:rPr>
        <w:t>Se vor puncta proiecte care vizează unității de învațământ preșcolar cu SCI&lt;0.75</w:t>
      </w:r>
    </w:p>
    <w:p w14:paraId="6B1A94A0" w14:textId="77777777" w:rsidR="003E37FE" w:rsidRPr="003E37FE" w:rsidRDefault="003E37FE" w:rsidP="00C441F5">
      <w:pPr>
        <w:spacing w:before="0" w:after="0" w:line="256" w:lineRule="auto"/>
        <w:jc w:val="both"/>
        <w:rPr>
          <w:rFonts w:ascii="Calibri" w:hAnsi="Calibri"/>
          <w:sz w:val="24"/>
          <w:szCs w:val="24"/>
          <w:lang w:val="en-GB"/>
        </w:rPr>
      </w:pPr>
      <w:r w:rsidRPr="003E37FE">
        <w:rPr>
          <w:rFonts w:ascii="Calibri" w:hAnsi="Calibri"/>
          <w:sz w:val="24"/>
          <w:szCs w:val="24"/>
          <w:lang w:val="en-GB"/>
        </w:rPr>
        <w:t>Capacitatea unității este definită de Indicele Capacității Școlii (ICS) ca raportul între numărul de locuri și numărul elevilor înscriși într-o unitate de învățământ preșcolar. Perioadă de referință a datelor - An școlar 2021-2022</w:t>
      </w:r>
    </w:p>
    <w:p w14:paraId="75C4BA0E" w14:textId="77777777" w:rsidR="003E37FE" w:rsidRPr="003E37FE" w:rsidRDefault="003E37FE" w:rsidP="003E37FE">
      <w:pPr>
        <w:spacing w:before="0" w:after="0" w:line="256" w:lineRule="auto"/>
        <w:jc w:val="both"/>
        <w:rPr>
          <w:rFonts w:ascii="Calibri" w:hAnsi="Calibri"/>
          <w:sz w:val="24"/>
          <w:szCs w:val="24"/>
          <w:lang w:val="en-GB"/>
        </w:rPr>
      </w:pPr>
    </w:p>
    <w:p w14:paraId="172295B6" w14:textId="77777777" w:rsidR="003E37FE" w:rsidRPr="003E37FE" w:rsidRDefault="003E37FE" w:rsidP="00792285">
      <w:pPr>
        <w:numPr>
          <w:ilvl w:val="1"/>
          <w:numId w:val="37"/>
        </w:numPr>
        <w:spacing w:before="0" w:after="0" w:line="256" w:lineRule="auto"/>
        <w:jc w:val="both"/>
        <w:rPr>
          <w:rFonts w:ascii="Calibri" w:hAnsi="Calibri"/>
          <w:b/>
          <w:bCs/>
          <w:sz w:val="24"/>
          <w:szCs w:val="24"/>
          <w:lang w:val="en-GB"/>
        </w:rPr>
      </w:pPr>
      <w:r w:rsidRPr="003E37FE">
        <w:rPr>
          <w:rFonts w:ascii="Calibri" w:hAnsi="Calibri"/>
          <w:b/>
          <w:bCs/>
          <w:sz w:val="24"/>
          <w:szCs w:val="24"/>
          <w:lang w:val="en-GB"/>
        </w:rPr>
        <w:t>Pregătirea pentru Învățământul Primar</w:t>
      </w:r>
    </w:p>
    <w:p w14:paraId="24D62CE1" w14:textId="1B763408" w:rsidR="003E37FE" w:rsidRPr="003E37FE" w:rsidRDefault="003E37FE" w:rsidP="003E37FE">
      <w:pPr>
        <w:spacing w:before="0" w:after="0" w:line="256" w:lineRule="auto"/>
        <w:jc w:val="both"/>
        <w:rPr>
          <w:rFonts w:ascii="Calibri" w:hAnsi="Calibri"/>
          <w:sz w:val="24"/>
          <w:szCs w:val="24"/>
          <w:lang w:val="en-GB"/>
        </w:rPr>
      </w:pPr>
      <w:r w:rsidRPr="003E37FE">
        <w:rPr>
          <w:rFonts w:ascii="Calibri" w:hAnsi="Calibri"/>
          <w:sz w:val="24"/>
          <w:szCs w:val="24"/>
          <w:lang w:val="en-GB"/>
        </w:rPr>
        <w:t xml:space="preserve">Se vor puncta </w:t>
      </w:r>
      <w:r w:rsidR="00C441F5" w:rsidRPr="00E73411">
        <w:rPr>
          <w:rFonts w:ascii="Calibri" w:hAnsi="Calibri"/>
          <w:sz w:val="24"/>
          <w:szCs w:val="24"/>
          <w:lang w:val="en-GB"/>
        </w:rPr>
        <w:t>suplimentar</w:t>
      </w:r>
      <w:r w:rsidR="00C441F5">
        <w:rPr>
          <w:rFonts w:ascii="Calibri" w:hAnsi="Calibri"/>
          <w:sz w:val="24"/>
          <w:szCs w:val="24"/>
          <w:lang w:val="en-GB"/>
        </w:rPr>
        <w:t xml:space="preserve"> </w:t>
      </w:r>
      <w:r w:rsidRPr="003E37FE">
        <w:rPr>
          <w:rFonts w:ascii="Calibri" w:hAnsi="Calibri"/>
          <w:sz w:val="24"/>
          <w:szCs w:val="24"/>
          <w:lang w:val="en-GB"/>
        </w:rPr>
        <w:t>proiectele propuse din cadrul localităților cu proporția elevilor din învățământul primar înscriși prima oară în clasa 0 care au fost înscriși în învățământul preșcolar mai mică de 94 %</w:t>
      </w:r>
      <w:r w:rsidR="009A2970">
        <w:rPr>
          <w:rFonts w:ascii="Calibri" w:hAnsi="Calibri"/>
          <w:sz w:val="24"/>
          <w:szCs w:val="24"/>
          <w:lang w:val="en-GB"/>
        </w:rPr>
        <w:t>.</w:t>
      </w:r>
    </w:p>
    <w:p w14:paraId="47846B56" w14:textId="12E5C3C4" w:rsidR="003E37FE" w:rsidRPr="003E37FE" w:rsidRDefault="003E37FE" w:rsidP="003E37FE">
      <w:pPr>
        <w:spacing w:before="0" w:after="0" w:line="256" w:lineRule="auto"/>
        <w:jc w:val="both"/>
        <w:rPr>
          <w:rFonts w:ascii="Calibri" w:hAnsi="Calibri"/>
          <w:sz w:val="24"/>
          <w:szCs w:val="24"/>
          <w:lang w:val="en-GB"/>
        </w:rPr>
      </w:pPr>
      <w:r w:rsidRPr="003E37FE">
        <w:rPr>
          <w:rFonts w:ascii="Calibri" w:hAnsi="Calibri"/>
          <w:sz w:val="24"/>
          <w:szCs w:val="24"/>
          <w:lang w:val="en-GB"/>
        </w:rPr>
        <w:t>(Proporția elevilor din învățământul primar înscriși prima oară în clasa 0 care au fost înscriși în învățământul preșcolar. Cu cât gradul de pregătire pentru învățământul primar este mai mic, cu atât numărul punctelor atribuite propunerilor de proiect este mai mare)</w:t>
      </w:r>
      <w:r w:rsidR="009A2970">
        <w:rPr>
          <w:rFonts w:ascii="Calibri" w:hAnsi="Calibri"/>
          <w:sz w:val="24"/>
          <w:szCs w:val="24"/>
          <w:lang w:val="en-GB"/>
        </w:rPr>
        <w:t>.</w:t>
      </w:r>
    </w:p>
    <w:p w14:paraId="3E16938A" w14:textId="77777777" w:rsidR="003E37FE" w:rsidRPr="003E37FE" w:rsidRDefault="003E37FE" w:rsidP="003E37FE">
      <w:pPr>
        <w:spacing w:before="0" w:after="0" w:line="256" w:lineRule="auto"/>
        <w:ind w:left="720"/>
        <w:jc w:val="both"/>
        <w:rPr>
          <w:rFonts w:ascii="Calibri" w:hAnsi="Calibri"/>
          <w:sz w:val="24"/>
          <w:szCs w:val="24"/>
          <w:lang w:val="en-GB"/>
        </w:rPr>
      </w:pPr>
    </w:p>
    <w:p w14:paraId="0326F20C" w14:textId="77777777" w:rsidR="003E37FE" w:rsidRPr="003E37FE" w:rsidRDefault="003E37FE" w:rsidP="00792285">
      <w:pPr>
        <w:numPr>
          <w:ilvl w:val="1"/>
          <w:numId w:val="37"/>
        </w:numPr>
        <w:spacing w:before="0" w:after="0" w:line="256" w:lineRule="auto"/>
        <w:jc w:val="both"/>
        <w:rPr>
          <w:rFonts w:ascii="Calibri" w:hAnsi="Calibri"/>
          <w:b/>
          <w:bCs/>
          <w:sz w:val="24"/>
          <w:szCs w:val="24"/>
          <w:lang w:val="en-GB"/>
        </w:rPr>
      </w:pPr>
      <w:r w:rsidRPr="003E37FE">
        <w:rPr>
          <w:rFonts w:ascii="Calibri" w:hAnsi="Calibri"/>
          <w:b/>
          <w:bCs/>
          <w:sz w:val="24"/>
          <w:szCs w:val="24"/>
          <w:lang w:val="en-GB"/>
        </w:rPr>
        <w:t xml:space="preserve">Presiunea demografică </w:t>
      </w:r>
    </w:p>
    <w:p w14:paraId="082072D5" w14:textId="77777777" w:rsidR="003E37FE" w:rsidRPr="003E37FE" w:rsidRDefault="003E37FE" w:rsidP="003E37FE">
      <w:pPr>
        <w:spacing w:before="0" w:after="0" w:line="256" w:lineRule="auto"/>
        <w:jc w:val="both"/>
        <w:rPr>
          <w:rFonts w:ascii="Calibri" w:hAnsi="Calibri"/>
          <w:sz w:val="24"/>
          <w:szCs w:val="24"/>
          <w:lang w:val="en-GB"/>
        </w:rPr>
      </w:pPr>
      <w:r w:rsidRPr="003E37FE">
        <w:rPr>
          <w:rFonts w:ascii="Calibri" w:hAnsi="Calibri"/>
          <w:sz w:val="24"/>
          <w:szCs w:val="24"/>
          <w:lang w:val="en-GB"/>
        </w:rPr>
        <w:t>Se vor puncta suplimentar proiectele propuse din cadrul localităților cu o rată de creștere a populației cu vârstă preșcolară ≥-0.02%.</w:t>
      </w:r>
    </w:p>
    <w:p w14:paraId="5FE1F8E5" w14:textId="09EBDF30" w:rsidR="003E37FE" w:rsidRPr="003E37FE" w:rsidRDefault="003E37FE" w:rsidP="003E37FE">
      <w:pPr>
        <w:spacing w:before="0" w:after="0" w:line="256" w:lineRule="auto"/>
        <w:jc w:val="both"/>
        <w:rPr>
          <w:rFonts w:ascii="Calibri" w:hAnsi="Calibri"/>
          <w:sz w:val="24"/>
          <w:szCs w:val="24"/>
          <w:lang w:val="en-GB"/>
        </w:rPr>
      </w:pPr>
      <w:r w:rsidRPr="003E37FE">
        <w:rPr>
          <w:rFonts w:ascii="Calibri" w:hAnsi="Calibri"/>
          <w:sz w:val="24"/>
          <w:szCs w:val="24"/>
          <w:lang w:val="en-GB"/>
        </w:rPr>
        <w:t>Se calculează rata de creștere demografică în rândul populației de 4-5 ani (inclusiv)-populaţia de vârstă preşcolară, în funcţie de tipul unităţilor de învăţământ ce fac obiectul proiectului, pe un interval de cinci ani, la nivelul UAT-ului, între anii 2017 și 2021. Sursa datelor este Institutul Național de Statistică (INS), iar perioada de referință este reprezentată de anii 2017-2021. Această rată se împarte la cinci, rezultând rata medie anuală de creștere demografică</w:t>
      </w:r>
      <w:r w:rsidR="00AB659E">
        <w:rPr>
          <w:rFonts w:ascii="Calibri" w:hAnsi="Calibri"/>
          <w:sz w:val="24"/>
          <w:szCs w:val="24"/>
          <w:lang w:val="en-GB"/>
        </w:rPr>
        <w:t>.</w:t>
      </w:r>
    </w:p>
    <w:p w14:paraId="7B165DC4" w14:textId="77777777" w:rsidR="003E37FE" w:rsidRPr="003E37FE" w:rsidRDefault="003E37FE" w:rsidP="003E37FE">
      <w:pPr>
        <w:spacing w:before="0" w:after="0" w:line="256" w:lineRule="auto"/>
        <w:jc w:val="both"/>
        <w:rPr>
          <w:rFonts w:ascii="Calibri" w:hAnsi="Calibri"/>
          <w:sz w:val="24"/>
          <w:szCs w:val="24"/>
          <w:lang w:val="en-GB"/>
        </w:rPr>
      </w:pPr>
    </w:p>
    <w:p w14:paraId="24183166" w14:textId="20B6C810" w:rsidR="003E37FE" w:rsidRPr="003E37FE" w:rsidRDefault="003E37FE" w:rsidP="00792285">
      <w:pPr>
        <w:numPr>
          <w:ilvl w:val="1"/>
          <w:numId w:val="37"/>
        </w:numPr>
        <w:spacing w:before="0" w:after="0" w:line="256" w:lineRule="auto"/>
        <w:jc w:val="both"/>
        <w:rPr>
          <w:rFonts w:ascii="Calibri" w:hAnsi="Calibri"/>
          <w:b/>
          <w:bCs/>
          <w:sz w:val="24"/>
          <w:szCs w:val="24"/>
          <w:lang w:val="en-GB"/>
        </w:rPr>
      </w:pPr>
      <w:r w:rsidRPr="003E37FE">
        <w:rPr>
          <w:rFonts w:ascii="Calibri" w:hAnsi="Calibri"/>
          <w:b/>
          <w:bCs/>
          <w:sz w:val="24"/>
          <w:szCs w:val="24"/>
          <w:lang w:val="en-GB"/>
        </w:rPr>
        <w:t>Rata de participare în învățământul preșcolar</w:t>
      </w:r>
    </w:p>
    <w:p w14:paraId="4F2BE002" w14:textId="4B60ECAA" w:rsidR="003E37FE" w:rsidRPr="003E37FE" w:rsidRDefault="003E37FE" w:rsidP="003E37FE">
      <w:pPr>
        <w:spacing w:before="0" w:after="0" w:line="256" w:lineRule="auto"/>
        <w:jc w:val="both"/>
        <w:rPr>
          <w:rFonts w:ascii="Calibri" w:hAnsi="Calibri"/>
          <w:sz w:val="24"/>
          <w:szCs w:val="24"/>
          <w:lang w:val="en-GB"/>
        </w:rPr>
      </w:pPr>
      <w:r w:rsidRPr="003E37FE">
        <w:rPr>
          <w:rFonts w:ascii="Calibri" w:hAnsi="Calibri"/>
          <w:sz w:val="24"/>
          <w:szCs w:val="24"/>
          <w:lang w:val="en-GB"/>
        </w:rPr>
        <w:lastRenderedPageBreak/>
        <w:t>Se vor puncta suplimentar proiectele propuse din cadrul localităților în care valoarea ratei de paticipare în învățământul preșcolar ≤ 60%.</w:t>
      </w:r>
    </w:p>
    <w:p w14:paraId="613D9147" w14:textId="77777777" w:rsidR="003E37FE" w:rsidRPr="003E37FE" w:rsidRDefault="003E37FE" w:rsidP="003E37FE">
      <w:pPr>
        <w:spacing w:before="0" w:after="0" w:line="256" w:lineRule="auto"/>
        <w:jc w:val="both"/>
        <w:rPr>
          <w:rFonts w:ascii="Calibri" w:hAnsi="Calibri"/>
          <w:sz w:val="24"/>
          <w:szCs w:val="24"/>
          <w:lang w:val="en-GB"/>
        </w:rPr>
      </w:pPr>
      <w:r w:rsidRPr="003E37FE">
        <w:rPr>
          <w:rFonts w:ascii="Calibri" w:hAnsi="Calibri"/>
          <w:sz w:val="24"/>
          <w:szCs w:val="24"/>
          <w:lang w:val="en-GB"/>
        </w:rPr>
        <w:t>Procentul copiilor preşcolari înscriși în învățământul preşcolar, din populația de aceeași grupă de vârstă. Cu cât valorile acestei rate sunt mai mici, cu atât numărul punctelor acordate este mai mare.</w:t>
      </w:r>
    </w:p>
    <w:p w14:paraId="11FB47DB" w14:textId="77777777" w:rsidR="003E37FE" w:rsidRPr="003E37FE" w:rsidRDefault="003E37FE" w:rsidP="003E37FE">
      <w:pPr>
        <w:spacing w:before="0" w:after="0" w:line="256" w:lineRule="auto"/>
        <w:jc w:val="both"/>
        <w:rPr>
          <w:rFonts w:ascii="Calibri" w:hAnsi="Calibri"/>
          <w:sz w:val="24"/>
          <w:szCs w:val="24"/>
          <w:lang w:val="en-GB"/>
        </w:rPr>
      </w:pPr>
    </w:p>
    <w:p w14:paraId="70006815" w14:textId="77777777" w:rsidR="003E37FE" w:rsidRPr="003E37FE" w:rsidRDefault="003E37FE" w:rsidP="00792285">
      <w:pPr>
        <w:numPr>
          <w:ilvl w:val="1"/>
          <w:numId w:val="37"/>
        </w:numPr>
        <w:spacing w:before="0" w:after="0" w:line="256" w:lineRule="auto"/>
        <w:jc w:val="both"/>
        <w:rPr>
          <w:rFonts w:ascii="Calibri" w:hAnsi="Calibri"/>
          <w:b/>
          <w:bCs/>
          <w:sz w:val="24"/>
          <w:szCs w:val="24"/>
          <w:lang w:val="en-GB"/>
        </w:rPr>
      </w:pPr>
      <w:bookmarkStart w:id="164" w:name="_Hlk136951595"/>
      <w:r w:rsidRPr="003E37FE">
        <w:rPr>
          <w:rFonts w:ascii="Calibri" w:hAnsi="Calibri"/>
          <w:b/>
          <w:bCs/>
          <w:sz w:val="24"/>
          <w:szCs w:val="24"/>
          <w:lang w:val="en-GB"/>
        </w:rPr>
        <w:t>Reducerea decalajului privind accesul la educație de calitate</w:t>
      </w:r>
    </w:p>
    <w:bookmarkEnd w:id="164"/>
    <w:p w14:paraId="5AA5F16D" w14:textId="77777777" w:rsidR="003E37FE" w:rsidRPr="003E37FE" w:rsidRDefault="003E37FE" w:rsidP="003E37FE">
      <w:pPr>
        <w:spacing w:before="0" w:after="0" w:line="256" w:lineRule="auto"/>
        <w:jc w:val="both"/>
        <w:rPr>
          <w:rFonts w:ascii="Calibri" w:hAnsi="Calibri"/>
          <w:sz w:val="24"/>
          <w:szCs w:val="24"/>
          <w:lang w:val="en-GB"/>
        </w:rPr>
      </w:pPr>
      <w:r w:rsidRPr="003E37FE">
        <w:rPr>
          <w:rFonts w:ascii="Calibri" w:hAnsi="Calibri"/>
          <w:sz w:val="24"/>
          <w:szCs w:val="24"/>
          <w:lang w:val="en-GB"/>
        </w:rPr>
        <w:t>Se vor puncta suplimentar proiectele care:</w:t>
      </w:r>
    </w:p>
    <w:p w14:paraId="2B2BCFEB" w14:textId="34E72A1B" w:rsidR="003E37FE" w:rsidRPr="003E37FE" w:rsidRDefault="003E37FE" w:rsidP="00792285">
      <w:pPr>
        <w:numPr>
          <w:ilvl w:val="0"/>
          <w:numId w:val="32"/>
        </w:numPr>
        <w:spacing w:before="0" w:after="0" w:line="256" w:lineRule="auto"/>
        <w:jc w:val="both"/>
        <w:rPr>
          <w:rFonts w:ascii="Calibri" w:hAnsi="Calibri"/>
          <w:sz w:val="24"/>
          <w:szCs w:val="24"/>
          <w:lang w:val="en-GB"/>
        </w:rPr>
      </w:pPr>
      <w:r w:rsidRPr="003E37FE">
        <w:rPr>
          <w:rFonts w:ascii="Calibri" w:hAnsi="Calibri"/>
          <w:sz w:val="24"/>
          <w:szCs w:val="24"/>
          <w:lang w:val="en-GB"/>
        </w:rPr>
        <w:t xml:space="preserve"> </w:t>
      </w:r>
      <w:r w:rsidR="00731C0A" w:rsidRPr="00443742">
        <w:rPr>
          <w:rFonts w:ascii="Calibri" w:hAnsi="Calibri"/>
          <w:sz w:val="24"/>
          <w:szCs w:val="24"/>
          <w:lang w:val="en-GB"/>
        </w:rPr>
        <w:t>vizează</w:t>
      </w:r>
      <w:r w:rsidRPr="003E37FE">
        <w:rPr>
          <w:rFonts w:ascii="Calibri" w:hAnsi="Calibri"/>
          <w:sz w:val="24"/>
          <w:szCs w:val="24"/>
          <w:lang w:val="en-GB"/>
        </w:rPr>
        <w:t xml:space="preserve"> o investiție în mediul rural într-un UAT Comuna cu marginalizare severă conform Atlasului zonelor rurale marginalizate</w:t>
      </w:r>
    </w:p>
    <w:p w14:paraId="4AD444BC" w14:textId="77777777" w:rsidR="003E37FE" w:rsidRPr="003E37FE" w:rsidRDefault="003E37FE" w:rsidP="003E37FE">
      <w:pPr>
        <w:spacing w:before="0" w:after="0" w:line="256" w:lineRule="auto"/>
        <w:jc w:val="both"/>
        <w:rPr>
          <w:rFonts w:ascii="Calibri" w:hAnsi="Calibri"/>
          <w:sz w:val="24"/>
          <w:szCs w:val="24"/>
          <w:lang w:val="en-GB"/>
        </w:rPr>
      </w:pPr>
      <w:r w:rsidRPr="003E37FE">
        <w:rPr>
          <w:rFonts w:ascii="Calibri" w:hAnsi="Calibri"/>
          <w:sz w:val="24"/>
          <w:szCs w:val="24"/>
          <w:lang w:val="en-GB"/>
        </w:rPr>
        <w:t xml:space="preserve">Sau </w:t>
      </w:r>
    </w:p>
    <w:p w14:paraId="4C5DBC62" w14:textId="4AA84D0E" w:rsidR="003E37FE" w:rsidRPr="003E37FE" w:rsidRDefault="00443742" w:rsidP="00792285">
      <w:pPr>
        <w:numPr>
          <w:ilvl w:val="0"/>
          <w:numId w:val="32"/>
        </w:numPr>
        <w:spacing w:before="0" w:after="0" w:line="256" w:lineRule="auto"/>
        <w:jc w:val="both"/>
        <w:rPr>
          <w:rFonts w:ascii="Calibri" w:hAnsi="Calibri"/>
          <w:sz w:val="24"/>
          <w:szCs w:val="24"/>
          <w:lang w:val="en-GB"/>
        </w:rPr>
      </w:pPr>
      <w:r w:rsidRPr="00443742">
        <w:rPr>
          <w:rFonts w:ascii="Calibri" w:hAnsi="Calibri"/>
          <w:sz w:val="24"/>
          <w:szCs w:val="24"/>
          <w:lang w:val="en-GB"/>
        </w:rPr>
        <w:t>vizează</w:t>
      </w:r>
      <w:r w:rsidR="003E37FE" w:rsidRPr="003E37FE">
        <w:rPr>
          <w:rFonts w:ascii="Calibri" w:hAnsi="Calibri"/>
          <w:sz w:val="24"/>
          <w:szCs w:val="24"/>
          <w:lang w:val="en-GB"/>
        </w:rPr>
        <w:t xml:space="preserve"> o investiție în mediul urban într-o localitate cu procent al populației în zone marginalizate ≥ 12.9% conform Atlasului zonelor urbane marginalizate</w:t>
      </w:r>
    </w:p>
    <w:p w14:paraId="51E51928" w14:textId="77777777" w:rsidR="00C441F5" w:rsidRDefault="00C441F5" w:rsidP="003E37FE">
      <w:pPr>
        <w:spacing w:before="0" w:after="0" w:line="256" w:lineRule="auto"/>
        <w:jc w:val="both"/>
        <w:rPr>
          <w:rFonts w:ascii="Calibri" w:hAnsi="Calibri"/>
          <w:sz w:val="24"/>
          <w:szCs w:val="24"/>
          <w:lang w:val="en-GB"/>
        </w:rPr>
      </w:pPr>
    </w:p>
    <w:p w14:paraId="4310DE82" w14:textId="3EBACA46" w:rsidR="003E37FE" w:rsidRDefault="00C441F5" w:rsidP="003E37FE">
      <w:pPr>
        <w:spacing w:before="0" w:after="0" w:line="256" w:lineRule="auto"/>
        <w:jc w:val="both"/>
        <w:rPr>
          <w:rFonts w:ascii="Calibri" w:hAnsi="Calibri"/>
          <w:sz w:val="24"/>
          <w:szCs w:val="24"/>
          <w:lang w:val="en-GB"/>
        </w:rPr>
      </w:pPr>
      <w:bookmarkStart w:id="165" w:name="_Hlk136951632"/>
      <w:r w:rsidRPr="003A4ADD">
        <w:rPr>
          <w:rFonts w:ascii="Calibri" w:hAnsi="Calibri"/>
          <w:sz w:val="24"/>
          <w:szCs w:val="24"/>
          <w:lang w:val="en-GB"/>
        </w:rPr>
        <w:t>In cazul in care la data evaluarii nu va fi publicat Atlasul zonelor urbane/rurale marginalizate actualizat la 2023, punctarea se va putea face in baza SIDU/SDU/studii sau strategii in domeniu</w:t>
      </w:r>
      <w:r w:rsidR="003A4ADD" w:rsidRPr="003A4ADD">
        <w:rPr>
          <w:rFonts w:ascii="Calibri" w:hAnsi="Calibri"/>
          <w:sz w:val="24"/>
          <w:szCs w:val="24"/>
          <w:lang w:val="en-GB"/>
        </w:rPr>
        <w:t>.</w:t>
      </w:r>
    </w:p>
    <w:bookmarkEnd w:id="165"/>
    <w:p w14:paraId="0F6F2FA3" w14:textId="77777777" w:rsidR="00C441F5" w:rsidRPr="003E37FE" w:rsidRDefault="00C441F5" w:rsidP="003E37FE">
      <w:pPr>
        <w:spacing w:before="0" w:after="0" w:line="256" w:lineRule="auto"/>
        <w:jc w:val="both"/>
        <w:rPr>
          <w:rFonts w:ascii="Calibri" w:hAnsi="Calibri"/>
          <w:sz w:val="24"/>
          <w:szCs w:val="24"/>
          <w:lang w:val="en-GB"/>
        </w:rPr>
      </w:pPr>
    </w:p>
    <w:p w14:paraId="7934F212" w14:textId="34422F19" w:rsidR="003E37FE" w:rsidRPr="003E37FE" w:rsidRDefault="005A5826" w:rsidP="00792285">
      <w:pPr>
        <w:numPr>
          <w:ilvl w:val="1"/>
          <w:numId w:val="37"/>
        </w:numPr>
        <w:spacing w:before="0" w:after="0" w:line="256" w:lineRule="auto"/>
        <w:jc w:val="both"/>
        <w:rPr>
          <w:rFonts w:ascii="Calibri" w:hAnsi="Calibri"/>
          <w:sz w:val="24"/>
          <w:szCs w:val="24"/>
          <w:lang w:val="en-GB"/>
        </w:rPr>
      </w:pPr>
      <w:r w:rsidRPr="005A5826">
        <w:rPr>
          <w:rFonts w:ascii="Calibri" w:hAnsi="Calibri"/>
          <w:b/>
          <w:bCs/>
          <w:sz w:val="24"/>
          <w:szCs w:val="24"/>
          <w:lang w:val="en-GB"/>
        </w:rPr>
        <w:t>Includerea in cadrul proiectului de activitati de tip FSE</w:t>
      </w:r>
      <w:r w:rsidR="003E37FE" w:rsidRPr="003E37FE">
        <w:rPr>
          <w:rFonts w:ascii="Calibri" w:hAnsi="Calibri"/>
          <w:sz w:val="24"/>
          <w:szCs w:val="24"/>
          <w:lang w:val="en-GB"/>
        </w:rPr>
        <w:t>.</w:t>
      </w:r>
    </w:p>
    <w:p w14:paraId="7F379C5D" w14:textId="3F0856FF" w:rsidR="003E37FE" w:rsidRPr="003E37FE" w:rsidRDefault="003E37FE" w:rsidP="003E37FE">
      <w:pPr>
        <w:spacing w:before="0" w:after="0" w:line="259" w:lineRule="auto"/>
        <w:jc w:val="both"/>
        <w:rPr>
          <w:rFonts w:ascii="Calibri" w:hAnsi="Calibri"/>
          <w:sz w:val="24"/>
          <w:szCs w:val="24"/>
          <w:lang w:val="en-GB"/>
        </w:rPr>
      </w:pPr>
      <w:r w:rsidRPr="003E37FE">
        <w:rPr>
          <w:rFonts w:ascii="Calibri" w:hAnsi="Calibri"/>
          <w:sz w:val="24"/>
          <w:szCs w:val="24"/>
          <w:lang w:val="en-GB"/>
        </w:rPr>
        <w:t xml:space="preserve">Se vor puncta proiectele care cuprind </w:t>
      </w:r>
      <w:r w:rsidR="00CC4FA1">
        <w:rPr>
          <w:rFonts w:ascii="Calibri" w:hAnsi="Calibri"/>
          <w:sz w:val="24"/>
          <w:szCs w:val="24"/>
          <w:lang w:val="en-GB"/>
        </w:rPr>
        <w:t xml:space="preserve">activitati </w:t>
      </w:r>
      <w:r w:rsidRPr="003E37FE">
        <w:rPr>
          <w:rFonts w:ascii="Calibri" w:hAnsi="Calibri"/>
          <w:sz w:val="24"/>
          <w:szCs w:val="24"/>
          <w:lang w:val="en-GB"/>
        </w:rPr>
        <w:t>de tip FSE.</w:t>
      </w:r>
    </w:p>
    <w:p w14:paraId="1376977F" w14:textId="77777777" w:rsidR="003E37FE" w:rsidRPr="003E37FE" w:rsidRDefault="003E37FE" w:rsidP="003E37FE">
      <w:pPr>
        <w:spacing w:before="0" w:after="0" w:line="259" w:lineRule="auto"/>
        <w:jc w:val="both"/>
        <w:rPr>
          <w:rFonts w:ascii="Calibri" w:hAnsi="Calibri"/>
          <w:sz w:val="24"/>
          <w:szCs w:val="24"/>
          <w:lang w:val="en-GB"/>
        </w:rPr>
      </w:pPr>
    </w:p>
    <w:p w14:paraId="479E926B" w14:textId="52CB0C81" w:rsidR="003E37FE" w:rsidRPr="003E37FE" w:rsidRDefault="00443742" w:rsidP="00792285">
      <w:pPr>
        <w:numPr>
          <w:ilvl w:val="1"/>
          <w:numId w:val="37"/>
        </w:numPr>
        <w:spacing w:before="0" w:after="0" w:line="259" w:lineRule="auto"/>
        <w:jc w:val="both"/>
        <w:rPr>
          <w:rFonts w:ascii="Calibri" w:hAnsi="Calibri"/>
          <w:b/>
          <w:bCs/>
          <w:sz w:val="24"/>
          <w:szCs w:val="24"/>
          <w:lang w:val="en-GB"/>
        </w:rPr>
      </w:pPr>
      <w:r w:rsidRPr="00443742">
        <w:rPr>
          <w:rFonts w:ascii="Calibri" w:hAnsi="Calibri"/>
          <w:b/>
          <w:bCs/>
          <w:sz w:val="24"/>
          <w:szCs w:val="24"/>
          <w:lang w:val="en-GB"/>
        </w:rPr>
        <w:t>Eficiența</w:t>
      </w:r>
      <w:r w:rsidR="003E37FE" w:rsidRPr="003E37FE">
        <w:rPr>
          <w:rFonts w:ascii="Calibri" w:hAnsi="Calibri"/>
          <w:b/>
          <w:bCs/>
          <w:sz w:val="24"/>
          <w:szCs w:val="24"/>
          <w:lang w:val="en-GB"/>
        </w:rPr>
        <w:t xml:space="preserve"> costurilor proiectului</w:t>
      </w:r>
    </w:p>
    <w:p w14:paraId="2963DDF3" w14:textId="77777777" w:rsidR="003E37FE" w:rsidRPr="003E37FE" w:rsidRDefault="003E37FE" w:rsidP="003E37FE">
      <w:pPr>
        <w:spacing w:before="0" w:after="0" w:line="259" w:lineRule="auto"/>
        <w:jc w:val="both"/>
        <w:rPr>
          <w:rFonts w:ascii="Calibri" w:hAnsi="Calibri"/>
          <w:sz w:val="24"/>
          <w:szCs w:val="24"/>
          <w:lang w:val="en-GB"/>
        </w:rPr>
      </w:pPr>
      <w:r w:rsidRPr="003E37FE">
        <w:rPr>
          <w:rFonts w:ascii="Calibri" w:hAnsi="Calibri"/>
          <w:sz w:val="24"/>
          <w:szCs w:val="24"/>
          <w:lang w:val="en-GB"/>
        </w:rPr>
        <w:t>Se vor puncta suplimentar proiectele pentru care costul investitiei se situează sub costul mediu (istoric) de 11.800 lei/mp.</w:t>
      </w:r>
    </w:p>
    <w:p w14:paraId="77468D43" w14:textId="77777777" w:rsidR="003E37FE" w:rsidRPr="003E37FE" w:rsidRDefault="003E37FE" w:rsidP="003E37FE">
      <w:pPr>
        <w:spacing w:before="0" w:after="0" w:line="259" w:lineRule="auto"/>
        <w:ind w:left="720"/>
        <w:jc w:val="both"/>
        <w:rPr>
          <w:rFonts w:ascii="Calibri" w:hAnsi="Calibri"/>
          <w:sz w:val="24"/>
          <w:szCs w:val="24"/>
          <w:lang w:val="en-GB"/>
        </w:rPr>
      </w:pPr>
    </w:p>
    <w:p w14:paraId="68A6494F" w14:textId="77777777" w:rsidR="003E37FE" w:rsidRPr="003E37FE" w:rsidRDefault="003E37FE" w:rsidP="00792285">
      <w:pPr>
        <w:numPr>
          <w:ilvl w:val="0"/>
          <w:numId w:val="37"/>
        </w:numPr>
        <w:spacing w:before="0" w:after="0" w:line="256" w:lineRule="auto"/>
        <w:jc w:val="both"/>
        <w:rPr>
          <w:rFonts w:ascii="Calibri" w:hAnsi="Calibri"/>
          <w:b/>
          <w:bCs/>
          <w:sz w:val="24"/>
          <w:szCs w:val="24"/>
          <w:lang w:val="en-GB"/>
        </w:rPr>
      </w:pPr>
      <w:r w:rsidRPr="003E37FE">
        <w:rPr>
          <w:rFonts w:ascii="Calibri" w:hAnsi="Calibri"/>
          <w:b/>
          <w:bCs/>
          <w:sz w:val="24"/>
          <w:szCs w:val="24"/>
          <w:lang w:val="en-GB"/>
        </w:rPr>
        <w:t>Gradul de pregătire/maturitate al proiectului</w:t>
      </w:r>
    </w:p>
    <w:p w14:paraId="4E575336" w14:textId="77777777" w:rsidR="003E37FE" w:rsidRPr="003E37FE" w:rsidRDefault="003E37FE" w:rsidP="003E37FE">
      <w:pPr>
        <w:spacing w:before="0" w:after="0" w:line="256" w:lineRule="auto"/>
        <w:ind w:left="360"/>
        <w:jc w:val="both"/>
        <w:rPr>
          <w:rFonts w:ascii="Calibri" w:hAnsi="Calibri"/>
          <w:sz w:val="24"/>
          <w:szCs w:val="24"/>
          <w:lang w:val="en-GB"/>
        </w:rPr>
      </w:pPr>
      <w:r w:rsidRPr="003E37FE">
        <w:rPr>
          <w:rFonts w:ascii="Calibri" w:hAnsi="Calibri"/>
          <w:sz w:val="24"/>
          <w:szCs w:val="24"/>
          <w:lang w:val="en-GB"/>
        </w:rPr>
        <w:t>Se vor puncta proiectele propuse pentru care:</w:t>
      </w:r>
    </w:p>
    <w:p w14:paraId="07200D98" w14:textId="16BD5B49" w:rsidR="003E37FE" w:rsidRPr="003E37FE" w:rsidRDefault="00CC4FA1" w:rsidP="00792285">
      <w:pPr>
        <w:numPr>
          <w:ilvl w:val="0"/>
          <w:numId w:val="32"/>
        </w:numPr>
        <w:spacing w:before="0" w:after="0" w:line="256" w:lineRule="auto"/>
        <w:jc w:val="both"/>
        <w:rPr>
          <w:rFonts w:ascii="Calibri" w:hAnsi="Calibri"/>
          <w:sz w:val="24"/>
          <w:szCs w:val="24"/>
          <w:lang w:val="en-GB"/>
        </w:rPr>
      </w:pPr>
      <w:r w:rsidRPr="00CC4FA1">
        <w:rPr>
          <w:rFonts w:ascii="Calibri" w:hAnsi="Calibri"/>
          <w:sz w:val="24"/>
          <w:szCs w:val="24"/>
          <w:lang w:val="en-GB"/>
        </w:rPr>
        <w:t>Posibilitatea de emitere a Ordinului de incepere a lucrarilor (procedura de achizitie finalizata cu contract de lucrari adjudecat sau contract de lucrari semnat)</w:t>
      </w:r>
    </w:p>
    <w:p w14:paraId="73B644ED" w14:textId="77777777" w:rsidR="003E37FE" w:rsidRPr="003E37FE" w:rsidRDefault="003E37FE" w:rsidP="003E37FE">
      <w:pPr>
        <w:spacing w:before="0" w:after="0" w:line="256" w:lineRule="auto"/>
        <w:ind w:left="720"/>
        <w:jc w:val="both"/>
        <w:rPr>
          <w:rFonts w:ascii="Calibri" w:hAnsi="Calibri"/>
          <w:sz w:val="24"/>
          <w:szCs w:val="24"/>
          <w:lang w:val="en-GB"/>
        </w:rPr>
      </w:pPr>
      <w:r w:rsidRPr="003E37FE">
        <w:rPr>
          <w:rFonts w:ascii="Calibri" w:hAnsi="Calibri"/>
          <w:sz w:val="24"/>
          <w:szCs w:val="24"/>
          <w:lang w:val="en-GB"/>
        </w:rPr>
        <w:t>Sau</w:t>
      </w:r>
    </w:p>
    <w:p w14:paraId="327F2798" w14:textId="43210DE0" w:rsidR="003E37FE" w:rsidRPr="003E37FE" w:rsidRDefault="003E37FE" w:rsidP="00792285">
      <w:pPr>
        <w:numPr>
          <w:ilvl w:val="0"/>
          <w:numId w:val="32"/>
        </w:numPr>
        <w:spacing w:before="0" w:after="0" w:line="256" w:lineRule="auto"/>
        <w:jc w:val="both"/>
        <w:rPr>
          <w:rFonts w:ascii="Calibri" w:hAnsi="Calibri"/>
          <w:sz w:val="24"/>
          <w:szCs w:val="24"/>
          <w:lang w:val="en-GB"/>
        </w:rPr>
      </w:pPr>
      <w:r w:rsidRPr="003E37FE">
        <w:rPr>
          <w:rFonts w:ascii="Calibri" w:hAnsi="Calibri"/>
          <w:sz w:val="24"/>
          <w:szCs w:val="24"/>
          <w:lang w:val="en-GB"/>
        </w:rPr>
        <w:t xml:space="preserve">procedura de </w:t>
      </w:r>
      <w:r w:rsidR="00CC4FA1">
        <w:rPr>
          <w:rFonts w:ascii="Calibri" w:hAnsi="Calibri"/>
          <w:sz w:val="24"/>
          <w:szCs w:val="24"/>
          <w:lang w:val="en-GB"/>
        </w:rPr>
        <w:t>achizitie</w:t>
      </w:r>
      <w:r w:rsidRPr="003E37FE">
        <w:rPr>
          <w:rFonts w:ascii="Calibri" w:hAnsi="Calibri"/>
          <w:sz w:val="24"/>
          <w:szCs w:val="24"/>
          <w:lang w:val="en-GB"/>
        </w:rPr>
        <w:t xml:space="preserve"> a fost finalizată cu contract de achiziție echipamente adjudecat sau contract semnat</w:t>
      </w:r>
      <w:r w:rsidR="002100FE">
        <w:rPr>
          <w:rFonts w:ascii="Calibri" w:hAnsi="Calibri"/>
          <w:sz w:val="24"/>
          <w:szCs w:val="24"/>
          <w:lang w:val="en-GB"/>
        </w:rPr>
        <w:t>.</w:t>
      </w:r>
    </w:p>
    <w:p w14:paraId="531EB07C" w14:textId="77777777" w:rsidR="003E37FE" w:rsidRPr="003E37FE" w:rsidRDefault="003E37FE" w:rsidP="003E37FE">
      <w:pPr>
        <w:spacing w:before="0" w:after="0" w:line="256" w:lineRule="auto"/>
        <w:ind w:left="720"/>
        <w:jc w:val="both"/>
        <w:rPr>
          <w:rFonts w:ascii="Calibri" w:hAnsi="Calibri"/>
          <w:sz w:val="24"/>
          <w:szCs w:val="24"/>
          <w:lang w:val="en-GB"/>
        </w:rPr>
      </w:pPr>
    </w:p>
    <w:p w14:paraId="5B655CB6" w14:textId="77777777" w:rsidR="003E37FE" w:rsidRPr="003E37FE" w:rsidRDefault="003E37FE" w:rsidP="00792285">
      <w:pPr>
        <w:numPr>
          <w:ilvl w:val="0"/>
          <w:numId w:val="37"/>
        </w:numPr>
        <w:spacing w:before="0" w:after="0" w:line="256" w:lineRule="auto"/>
        <w:jc w:val="both"/>
        <w:rPr>
          <w:rFonts w:ascii="Calibri" w:hAnsi="Calibri"/>
          <w:b/>
          <w:bCs/>
          <w:sz w:val="24"/>
          <w:szCs w:val="24"/>
          <w:lang w:val="en-GB"/>
        </w:rPr>
      </w:pPr>
      <w:bookmarkStart w:id="166" w:name="_Hlk136951698"/>
      <w:r w:rsidRPr="003E37FE">
        <w:rPr>
          <w:rFonts w:ascii="Calibri" w:hAnsi="Calibri"/>
          <w:b/>
          <w:bCs/>
          <w:sz w:val="24"/>
          <w:szCs w:val="24"/>
          <w:lang w:val="en-GB"/>
        </w:rPr>
        <w:t>Complementaritatea cu alte investiții propuse/realizate prin PRSE 2021-2027/alte surse, programe de finanțare; integrarea cooperării la nivel de proiect</w:t>
      </w:r>
      <w:bookmarkEnd w:id="166"/>
    </w:p>
    <w:p w14:paraId="5AA29FE3" w14:textId="77777777" w:rsidR="003E37FE" w:rsidRPr="003E37FE" w:rsidRDefault="003E37FE" w:rsidP="003E37FE">
      <w:pPr>
        <w:spacing w:before="0" w:after="0" w:line="256" w:lineRule="auto"/>
        <w:jc w:val="both"/>
        <w:rPr>
          <w:rFonts w:ascii="Calibri" w:hAnsi="Calibri"/>
          <w:sz w:val="24"/>
          <w:szCs w:val="24"/>
          <w:lang w:val="en-GB"/>
        </w:rPr>
      </w:pPr>
      <w:bookmarkStart w:id="167" w:name="_Hlk136951729"/>
      <w:r w:rsidRPr="003E37FE">
        <w:rPr>
          <w:rFonts w:ascii="Calibri" w:hAnsi="Calibri"/>
          <w:sz w:val="24"/>
          <w:szCs w:val="24"/>
          <w:lang w:val="en-GB"/>
        </w:rPr>
        <w:t>Se va puncta daca:</w:t>
      </w:r>
    </w:p>
    <w:p w14:paraId="2BDCA547" w14:textId="661E2DCE" w:rsidR="003E37FE" w:rsidRDefault="000C2FE3" w:rsidP="00792285">
      <w:pPr>
        <w:numPr>
          <w:ilvl w:val="0"/>
          <w:numId w:val="32"/>
        </w:numPr>
        <w:spacing w:before="0" w:after="0" w:line="256" w:lineRule="auto"/>
        <w:jc w:val="both"/>
        <w:rPr>
          <w:rFonts w:ascii="Calibri" w:hAnsi="Calibri"/>
          <w:sz w:val="24"/>
          <w:szCs w:val="24"/>
          <w:lang w:val="en-GB"/>
        </w:rPr>
      </w:pPr>
      <w:r w:rsidRPr="005A5826">
        <w:rPr>
          <w:rFonts w:ascii="Calibri" w:hAnsi="Calibri"/>
          <w:sz w:val="24"/>
          <w:szCs w:val="24"/>
          <w:lang w:val="en-GB"/>
        </w:rPr>
        <w:t>Proiectul este complementar cu alte proiecte din domeniul educatiei respectiv imbunatatirea accesului la servicii de educatie, inclusiv prin promovarea rezilientei pentru educatia si formarea la distanta si online</w:t>
      </w:r>
      <w:r w:rsidR="003E37FE" w:rsidRPr="003E37FE">
        <w:rPr>
          <w:rFonts w:ascii="Calibri" w:hAnsi="Calibri"/>
          <w:sz w:val="24"/>
          <w:szCs w:val="24"/>
          <w:lang w:val="en-GB"/>
        </w:rPr>
        <w:t>;</w:t>
      </w:r>
    </w:p>
    <w:p w14:paraId="2ED01E90" w14:textId="17FA1E4A" w:rsidR="002100FE" w:rsidRPr="00750EC4" w:rsidRDefault="002100FE" w:rsidP="00792285">
      <w:pPr>
        <w:numPr>
          <w:ilvl w:val="0"/>
          <w:numId w:val="32"/>
        </w:numPr>
        <w:spacing w:before="0" w:after="0" w:line="256" w:lineRule="auto"/>
        <w:jc w:val="both"/>
        <w:rPr>
          <w:rFonts w:ascii="Calibri" w:hAnsi="Calibri"/>
          <w:sz w:val="24"/>
          <w:szCs w:val="24"/>
          <w:lang w:val="en-GB"/>
        </w:rPr>
      </w:pPr>
      <w:r w:rsidRPr="00750EC4">
        <w:rPr>
          <w:rFonts w:ascii="Calibri" w:hAnsi="Calibri"/>
          <w:sz w:val="24"/>
          <w:szCs w:val="24"/>
          <w:lang w:val="en-GB"/>
        </w:rPr>
        <w:lastRenderedPageBreak/>
        <w:t>Proiectul este complementar cu alte proiecte din urmatoarele domenii: imbunatatire eficienta energetica, creare/extindere spatii verzi, regenerare urbana, mobilitate urbana (zone pietonale, piste de biciclete etc), in acelasi areal al zonei de interventie, la o distanta de maxim 500 m* (* cu exceptia investitiilor care vizeaza instalarea de statii de alimentare/ reincarcare electrica);</w:t>
      </w:r>
    </w:p>
    <w:p w14:paraId="4ABD5827" w14:textId="3A9B1A7E" w:rsidR="003E37FE" w:rsidRPr="003E37FE" w:rsidRDefault="003E37FE" w:rsidP="00792285">
      <w:pPr>
        <w:numPr>
          <w:ilvl w:val="0"/>
          <w:numId w:val="32"/>
        </w:numPr>
        <w:spacing w:before="0" w:after="0" w:line="256" w:lineRule="auto"/>
        <w:jc w:val="both"/>
        <w:rPr>
          <w:rFonts w:ascii="Calibri" w:hAnsi="Calibri"/>
          <w:sz w:val="24"/>
          <w:szCs w:val="24"/>
          <w:lang w:val="en-GB"/>
        </w:rPr>
      </w:pPr>
      <w:r w:rsidRPr="003E37FE">
        <w:rPr>
          <w:rFonts w:ascii="Calibri" w:hAnsi="Calibri"/>
          <w:sz w:val="24"/>
          <w:szCs w:val="24"/>
          <w:lang w:val="en-GB"/>
        </w:rPr>
        <w:t>proiectul vizeaza actiuni de cooperare teritoriala care contribuie la atingerea obiectivelor prevazute in cadrul acestuia</w:t>
      </w:r>
      <w:r w:rsidR="005A5826">
        <w:rPr>
          <w:rFonts w:ascii="Calibri" w:hAnsi="Calibri"/>
          <w:sz w:val="24"/>
          <w:szCs w:val="24"/>
          <w:lang w:val="en-GB"/>
        </w:rPr>
        <w:t xml:space="preserve"> - </w:t>
      </w:r>
      <w:r w:rsidR="005A5826" w:rsidRPr="005A5826">
        <w:rPr>
          <w:rFonts w:ascii="Calibri" w:hAnsi="Calibri"/>
          <w:sz w:val="24"/>
          <w:szCs w:val="24"/>
          <w:lang w:val="en-GB"/>
        </w:rPr>
        <w:t>la acest subcriteriu se va puncta participarea  intr-un proiect cu finantare internationala, care a vizat realizarea unui schimb de bune practici in baza unei cooperari intre intre statele partenere, cu indicarea obiectivelor si rezultatelor acestuia si a modului in care aceste rezultate sunt utilizate in implementarea proiectului propus spre finantare in cadrul PR SE 2021-2027.</w:t>
      </w:r>
    </w:p>
    <w:bookmarkEnd w:id="167"/>
    <w:p w14:paraId="5CEBB552" w14:textId="77777777" w:rsidR="003E37FE" w:rsidRPr="003E37FE" w:rsidRDefault="003E37FE" w:rsidP="003E37FE">
      <w:pPr>
        <w:spacing w:before="0" w:after="0" w:line="256" w:lineRule="auto"/>
        <w:jc w:val="both"/>
        <w:rPr>
          <w:rFonts w:ascii="Calibri" w:hAnsi="Calibri"/>
          <w:sz w:val="24"/>
          <w:szCs w:val="24"/>
          <w:lang w:val="en-GB"/>
        </w:rPr>
      </w:pPr>
    </w:p>
    <w:p w14:paraId="5997ECDE" w14:textId="77777777" w:rsidR="003E37FE" w:rsidRPr="003E37FE" w:rsidRDefault="003E37FE" w:rsidP="00792285">
      <w:pPr>
        <w:numPr>
          <w:ilvl w:val="0"/>
          <w:numId w:val="37"/>
        </w:numPr>
        <w:spacing w:before="0" w:after="0" w:line="256" w:lineRule="auto"/>
        <w:jc w:val="both"/>
        <w:rPr>
          <w:rFonts w:ascii="Calibri" w:hAnsi="Calibri"/>
          <w:b/>
          <w:bCs/>
          <w:sz w:val="24"/>
          <w:szCs w:val="24"/>
          <w:lang w:val="en-GB"/>
        </w:rPr>
      </w:pPr>
      <w:bookmarkStart w:id="168" w:name="_Hlk136951803"/>
      <w:r w:rsidRPr="003E37FE">
        <w:rPr>
          <w:rFonts w:ascii="Calibri" w:hAnsi="Calibri"/>
          <w:b/>
          <w:bCs/>
          <w:sz w:val="24"/>
          <w:szCs w:val="24"/>
          <w:lang w:val="en-GB"/>
        </w:rPr>
        <w:t>Contribuția proiectului la teme orizontale. Se va puncta:</w:t>
      </w:r>
    </w:p>
    <w:p w14:paraId="3466F7EF" w14:textId="2FEEA8A8" w:rsidR="003E37FE" w:rsidRPr="003E37FE" w:rsidRDefault="002100FE" w:rsidP="00792285">
      <w:pPr>
        <w:numPr>
          <w:ilvl w:val="0"/>
          <w:numId w:val="38"/>
        </w:numPr>
        <w:spacing w:before="0" w:after="0" w:line="256" w:lineRule="auto"/>
        <w:jc w:val="both"/>
        <w:rPr>
          <w:rFonts w:ascii="Calibri" w:hAnsi="Calibri"/>
          <w:sz w:val="24"/>
          <w:szCs w:val="24"/>
          <w:lang w:val="en-GB"/>
        </w:rPr>
      </w:pPr>
      <w:r>
        <w:rPr>
          <w:rFonts w:ascii="Calibri" w:hAnsi="Calibri"/>
          <w:sz w:val="24"/>
          <w:szCs w:val="24"/>
          <w:lang w:val="en-GB"/>
        </w:rPr>
        <w:t>Solu</w:t>
      </w:r>
      <w:r w:rsidRPr="00992677">
        <w:rPr>
          <w:rFonts w:ascii="Calibri" w:hAnsi="Calibri"/>
          <w:sz w:val="24"/>
          <w:szCs w:val="24"/>
          <w:lang w:val="en-GB"/>
        </w:rPr>
        <w:t>ț</w:t>
      </w:r>
      <w:r>
        <w:rPr>
          <w:rFonts w:ascii="Calibri" w:hAnsi="Calibri"/>
          <w:sz w:val="24"/>
          <w:szCs w:val="24"/>
          <w:lang w:val="en-GB"/>
        </w:rPr>
        <w:t>ia propus</w:t>
      </w:r>
      <w:r w:rsidRPr="00992677">
        <w:rPr>
          <w:rFonts w:ascii="Calibri" w:hAnsi="Calibri"/>
          <w:sz w:val="24"/>
          <w:szCs w:val="24"/>
          <w:lang w:val="en-GB"/>
        </w:rPr>
        <w:t>ă</w:t>
      </w:r>
      <w:r w:rsidR="003E37FE" w:rsidRPr="003E37FE">
        <w:rPr>
          <w:rFonts w:ascii="Calibri" w:hAnsi="Calibri"/>
          <w:sz w:val="24"/>
          <w:szCs w:val="24"/>
          <w:lang w:val="en-GB"/>
        </w:rPr>
        <w:t xml:space="preserve"> promoveaz</w:t>
      </w:r>
      <w:r w:rsidRPr="00992677">
        <w:rPr>
          <w:rFonts w:ascii="Calibri" w:hAnsi="Calibri"/>
          <w:sz w:val="24"/>
          <w:szCs w:val="24"/>
          <w:lang w:val="en-GB"/>
        </w:rPr>
        <w:t>ă</w:t>
      </w:r>
      <w:r w:rsidR="003E37FE" w:rsidRPr="003E37FE">
        <w:rPr>
          <w:rFonts w:ascii="Calibri" w:hAnsi="Calibri"/>
          <w:sz w:val="24"/>
          <w:szCs w:val="24"/>
          <w:lang w:val="en-GB"/>
        </w:rPr>
        <w:t xml:space="preserve"> principiul "Nature Base solutions - NBS"</w:t>
      </w:r>
      <w:r w:rsidR="00992677">
        <w:rPr>
          <w:rFonts w:ascii="Calibri" w:hAnsi="Calibri"/>
          <w:sz w:val="24"/>
          <w:szCs w:val="24"/>
          <w:lang w:val="en-GB"/>
        </w:rPr>
        <w:t xml:space="preserve"> - </w:t>
      </w:r>
      <w:r w:rsidR="00992677" w:rsidRPr="00992677">
        <w:rPr>
          <w:rFonts w:ascii="Calibri" w:hAnsi="Calibri"/>
          <w:sz w:val="24"/>
          <w:szCs w:val="24"/>
          <w:lang w:val="en-GB"/>
        </w:rPr>
        <w:t>(promovarea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r w:rsidR="003E37FE" w:rsidRPr="003E37FE">
        <w:rPr>
          <w:rFonts w:ascii="Calibri" w:hAnsi="Calibri"/>
          <w:sz w:val="24"/>
          <w:szCs w:val="24"/>
        </w:rPr>
        <w:t>;</w:t>
      </w:r>
    </w:p>
    <w:p w14:paraId="6D426C41" w14:textId="77777777" w:rsidR="003E37FE" w:rsidRPr="003E37FE" w:rsidRDefault="003E37FE" w:rsidP="00792285">
      <w:pPr>
        <w:numPr>
          <w:ilvl w:val="0"/>
          <w:numId w:val="38"/>
        </w:numPr>
        <w:spacing w:before="0" w:after="0" w:line="256" w:lineRule="auto"/>
        <w:jc w:val="both"/>
        <w:rPr>
          <w:rFonts w:ascii="Calibri" w:hAnsi="Calibri"/>
          <w:sz w:val="24"/>
          <w:szCs w:val="24"/>
          <w:lang w:val="en-GB"/>
        </w:rPr>
      </w:pPr>
      <w:r w:rsidRPr="003E37FE">
        <w:rPr>
          <w:rFonts w:ascii="Calibri" w:hAnsi="Calibri"/>
          <w:sz w:val="24"/>
          <w:szCs w:val="24"/>
          <w:lang w:val="en-GB"/>
        </w:rPr>
        <w:t>Proiectul prevede instalarea unor sisteme alternative de producere a energiei din surse regenerabile de energie;</w:t>
      </w:r>
    </w:p>
    <w:p w14:paraId="283FF10D" w14:textId="60374B64" w:rsidR="003E37FE" w:rsidRPr="003E37FE" w:rsidRDefault="003E37FE" w:rsidP="00792285">
      <w:pPr>
        <w:numPr>
          <w:ilvl w:val="0"/>
          <w:numId w:val="38"/>
        </w:numPr>
        <w:spacing w:before="0" w:after="0" w:line="256" w:lineRule="auto"/>
        <w:jc w:val="both"/>
        <w:rPr>
          <w:rFonts w:ascii="Calibri" w:hAnsi="Calibri"/>
          <w:sz w:val="24"/>
          <w:szCs w:val="24"/>
          <w:lang w:val="en-GB"/>
        </w:rPr>
      </w:pPr>
      <w:r w:rsidRPr="003E37FE">
        <w:rPr>
          <w:rFonts w:ascii="Calibri" w:hAnsi="Calibri"/>
          <w:sz w:val="24"/>
          <w:szCs w:val="24"/>
          <w:lang w:val="en-GB"/>
        </w:rPr>
        <w:t xml:space="preserve">Proiectul prevede crearea de </w:t>
      </w:r>
      <w:r w:rsidR="002100FE">
        <w:rPr>
          <w:rFonts w:ascii="Calibri" w:hAnsi="Calibri"/>
          <w:sz w:val="24"/>
          <w:szCs w:val="24"/>
          <w:lang w:val="en-GB"/>
        </w:rPr>
        <w:t>facilit</w:t>
      </w:r>
      <w:r w:rsidR="002100FE" w:rsidRPr="00992677">
        <w:rPr>
          <w:rFonts w:ascii="Calibri" w:hAnsi="Calibri"/>
          <w:sz w:val="24"/>
          <w:szCs w:val="24"/>
          <w:lang w:val="en-GB"/>
        </w:rPr>
        <w:t>ăț</w:t>
      </w:r>
      <w:r w:rsidR="002100FE">
        <w:rPr>
          <w:rFonts w:ascii="Calibri" w:hAnsi="Calibri"/>
          <w:sz w:val="24"/>
          <w:szCs w:val="24"/>
          <w:lang w:val="en-GB"/>
        </w:rPr>
        <w:t>i</w:t>
      </w:r>
      <w:r w:rsidRPr="003E37FE">
        <w:rPr>
          <w:rFonts w:ascii="Calibri" w:hAnsi="Calibri"/>
          <w:sz w:val="24"/>
          <w:szCs w:val="24"/>
          <w:lang w:val="en-GB"/>
        </w:rPr>
        <w:t xml:space="preserve">/adaptarea infrastructurii/echipamentelor pentru accesul persoanelor cu </w:t>
      </w:r>
      <w:r w:rsidR="002100FE">
        <w:rPr>
          <w:rFonts w:ascii="Calibri" w:hAnsi="Calibri"/>
          <w:sz w:val="24"/>
          <w:szCs w:val="24"/>
          <w:lang w:val="en-GB"/>
        </w:rPr>
        <w:t>dizabilit</w:t>
      </w:r>
      <w:r w:rsidR="002100FE" w:rsidRPr="00992677">
        <w:rPr>
          <w:rFonts w:ascii="Calibri" w:hAnsi="Calibri"/>
          <w:sz w:val="24"/>
          <w:szCs w:val="24"/>
          <w:lang w:val="en-GB"/>
        </w:rPr>
        <w:t>ăț</w:t>
      </w:r>
      <w:r w:rsidR="002100FE">
        <w:rPr>
          <w:rFonts w:ascii="Calibri" w:hAnsi="Calibri"/>
          <w:sz w:val="24"/>
          <w:szCs w:val="24"/>
          <w:lang w:val="en-GB"/>
        </w:rPr>
        <w:t>i</w:t>
      </w:r>
      <w:r w:rsidRPr="003E37FE">
        <w:rPr>
          <w:rFonts w:ascii="Calibri" w:hAnsi="Calibri"/>
          <w:sz w:val="24"/>
          <w:szCs w:val="24"/>
          <w:lang w:val="en-GB"/>
        </w:rPr>
        <w:t xml:space="preserve">, pentru mai multe tipuri de </w:t>
      </w:r>
      <w:r w:rsidR="002100FE">
        <w:rPr>
          <w:rFonts w:ascii="Calibri" w:hAnsi="Calibri"/>
          <w:sz w:val="24"/>
          <w:szCs w:val="24"/>
          <w:lang w:val="en-GB"/>
        </w:rPr>
        <w:t>dizabilit</w:t>
      </w:r>
      <w:r w:rsidR="002100FE" w:rsidRPr="00992677">
        <w:rPr>
          <w:rFonts w:ascii="Calibri" w:hAnsi="Calibri"/>
          <w:sz w:val="24"/>
          <w:szCs w:val="24"/>
          <w:lang w:val="en-GB"/>
        </w:rPr>
        <w:t>ăț</w:t>
      </w:r>
      <w:r w:rsidR="002100FE">
        <w:rPr>
          <w:rFonts w:ascii="Calibri" w:hAnsi="Calibri"/>
          <w:sz w:val="24"/>
          <w:szCs w:val="24"/>
          <w:lang w:val="en-GB"/>
        </w:rPr>
        <w:t>i</w:t>
      </w:r>
      <w:r w:rsidR="001A7C79" w:rsidRPr="003E37FE">
        <w:rPr>
          <w:rFonts w:ascii="Calibri" w:hAnsi="Calibri"/>
          <w:sz w:val="24"/>
          <w:szCs w:val="24"/>
          <w:lang w:val="en-GB"/>
        </w:rPr>
        <w:t xml:space="preserve"> </w:t>
      </w:r>
      <w:r w:rsidRPr="003E37FE">
        <w:rPr>
          <w:rFonts w:ascii="Calibri" w:hAnsi="Calibri"/>
          <w:sz w:val="24"/>
          <w:szCs w:val="24"/>
          <w:lang w:val="en-GB"/>
        </w:rPr>
        <w:t xml:space="preserve">(suplimentar </w:t>
      </w:r>
      <w:r w:rsidR="002100FE">
        <w:rPr>
          <w:rFonts w:ascii="Calibri" w:hAnsi="Calibri"/>
          <w:sz w:val="24"/>
          <w:szCs w:val="24"/>
          <w:lang w:val="en-GB"/>
        </w:rPr>
        <w:t>fat</w:t>
      </w:r>
      <w:r w:rsidR="002100FE" w:rsidRPr="00992677">
        <w:rPr>
          <w:rFonts w:ascii="Calibri" w:hAnsi="Calibri"/>
          <w:sz w:val="24"/>
          <w:szCs w:val="24"/>
          <w:lang w:val="en-GB"/>
        </w:rPr>
        <w:t>ă</w:t>
      </w:r>
      <w:r w:rsidR="001A7C79" w:rsidRPr="003E37FE">
        <w:rPr>
          <w:rFonts w:ascii="Calibri" w:hAnsi="Calibri"/>
          <w:sz w:val="24"/>
          <w:szCs w:val="24"/>
          <w:lang w:val="en-GB"/>
        </w:rPr>
        <w:t xml:space="preserve"> </w:t>
      </w:r>
      <w:r w:rsidRPr="003E37FE">
        <w:rPr>
          <w:rFonts w:ascii="Calibri" w:hAnsi="Calibri"/>
          <w:sz w:val="24"/>
          <w:szCs w:val="24"/>
          <w:lang w:val="en-GB"/>
        </w:rPr>
        <w:t>de minimul legislativ);</w:t>
      </w:r>
    </w:p>
    <w:p w14:paraId="380F47E1" w14:textId="1F0296DB" w:rsidR="003E37FE" w:rsidRDefault="003E37FE" w:rsidP="00792285">
      <w:pPr>
        <w:numPr>
          <w:ilvl w:val="0"/>
          <w:numId w:val="38"/>
        </w:numPr>
        <w:spacing w:before="0" w:after="0" w:line="256" w:lineRule="auto"/>
        <w:jc w:val="both"/>
        <w:rPr>
          <w:rFonts w:ascii="Calibri" w:hAnsi="Calibri"/>
          <w:sz w:val="24"/>
          <w:szCs w:val="24"/>
          <w:lang w:val="en-GB"/>
        </w:rPr>
      </w:pPr>
      <w:r w:rsidRPr="003E37FE">
        <w:rPr>
          <w:rFonts w:ascii="Calibri" w:hAnsi="Calibri"/>
          <w:sz w:val="24"/>
          <w:szCs w:val="24"/>
          <w:lang w:val="en-GB"/>
        </w:rPr>
        <w:t xml:space="preserve">Proiectul </w:t>
      </w:r>
      <w:r w:rsidRPr="002100FE">
        <w:rPr>
          <w:rFonts w:ascii="Calibri" w:hAnsi="Calibri"/>
          <w:sz w:val="24"/>
          <w:szCs w:val="24"/>
          <w:lang w:val="en-GB"/>
        </w:rPr>
        <w:t>prevede</w:t>
      </w:r>
      <w:r w:rsidR="002100FE" w:rsidRPr="002100FE">
        <w:rPr>
          <w:rFonts w:ascii="Calibri" w:hAnsi="Calibri"/>
          <w:sz w:val="24"/>
          <w:szCs w:val="24"/>
          <w:lang w:val="en-GB"/>
        </w:rPr>
        <w:t xml:space="preserve"> achiziții</w:t>
      </w:r>
      <w:r w:rsidRPr="002100FE">
        <w:rPr>
          <w:rFonts w:ascii="Calibri" w:hAnsi="Calibri"/>
          <w:sz w:val="24"/>
          <w:szCs w:val="24"/>
          <w:lang w:val="en-GB"/>
        </w:rPr>
        <w:t xml:space="preserve"> verzi</w:t>
      </w:r>
      <w:r w:rsidR="00992677">
        <w:rPr>
          <w:rFonts w:ascii="Calibri" w:hAnsi="Calibri"/>
          <w:sz w:val="24"/>
          <w:szCs w:val="24"/>
          <w:lang w:val="en-GB"/>
        </w:rPr>
        <w:t>;</w:t>
      </w:r>
    </w:p>
    <w:p w14:paraId="5FB8959A" w14:textId="6A0A554A" w:rsidR="00992677" w:rsidRPr="003E37FE" w:rsidRDefault="00992677" w:rsidP="00792285">
      <w:pPr>
        <w:numPr>
          <w:ilvl w:val="0"/>
          <w:numId w:val="38"/>
        </w:numPr>
        <w:spacing w:before="0" w:after="0" w:line="256" w:lineRule="auto"/>
        <w:jc w:val="both"/>
        <w:rPr>
          <w:rFonts w:ascii="Calibri" w:hAnsi="Calibri"/>
          <w:sz w:val="24"/>
          <w:szCs w:val="24"/>
          <w:lang w:val="en-GB"/>
        </w:rPr>
      </w:pPr>
      <w:r w:rsidRPr="00992677">
        <w:rPr>
          <w:rFonts w:ascii="Calibri" w:hAnsi="Calibri"/>
          <w:sz w:val="24"/>
          <w:szCs w:val="24"/>
          <w:lang w:val="en-GB"/>
        </w:rPr>
        <w:t>Proiectul prevede m</w:t>
      </w:r>
      <w:r w:rsidR="002100FE" w:rsidRPr="00992677">
        <w:rPr>
          <w:rFonts w:ascii="Calibri" w:hAnsi="Calibri"/>
          <w:sz w:val="24"/>
          <w:szCs w:val="24"/>
          <w:lang w:val="en-GB"/>
        </w:rPr>
        <w:t>ă</w:t>
      </w:r>
      <w:r w:rsidRPr="00992677">
        <w:rPr>
          <w:rFonts w:ascii="Calibri" w:hAnsi="Calibri"/>
          <w:sz w:val="24"/>
          <w:szCs w:val="24"/>
          <w:lang w:val="en-GB"/>
        </w:rPr>
        <w:t>suri incadrate in categoria m</w:t>
      </w:r>
      <w:r w:rsidR="002100FE" w:rsidRPr="00992677">
        <w:rPr>
          <w:rFonts w:ascii="Calibri" w:hAnsi="Calibri"/>
          <w:sz w:val="24"/>
          <w:szCs w:val="24"/>
          <w:lang w:val="en-GB"/>
        </w:rPr>
        <w:t>ă</w:t>
      </w:r>
      <w:r w:rsidRPr="00992677">
        <w:rPr>
          <w:rFonts w:ascii="Calibri" w:hAnsi="Calibri"/>
          <w:sz w:val="24"/>
          <w:szCs w:val="24"/>
          <w:lang w:val="en-GB"/>
        </w:rPr>
        <w:t xml:space="preserve">surilor suplimentare conform Anexei 12 la ghid, Metodologia privind imunizarea </w:t>
      </w:r>
      <w:r w:rsidR="002100FE" w:rsidRPr="00992677">
        <w:rPr>
          <w:rFonts w:ascii="Calibri" w:hAnsi="Calibri"/>
          <w:sz w:val="24"/>
          <w:szCs w:val="24"/>
          <w:lang w:val="en-GB"/>
        </w:rPr>
        <w:t>ș</w:t>
      </w:r>
      <w:r w:rsidRPr="00992677">
        <w:rPr>
          <w:rFonts w:ascii="Calibri" w:hAnsi="Calibri"/>
          <w:sz w:val="24"/>
          <w:szCs w:val="24"/>
          <w:lang w:val="en-GB"/>
        </w:rPr>
        <w:t>i abordarea DNSH</w:t>
      </w:r>
    </w:p>
    <w:bookmarkEnd w:id="168"/>
    <w:p w14:paraId="3D455981" w14:textId="77777777" w:rsidR="003E37FE" w:rsidRPr="003E37FE" w:rsidRDefault="003E37FE" w:rsidP="003E37FE">
      <w:pPr>
        <w:spacing w:before="0" w:after="0" w:line="259" w:lineRule="auto"/>
        <w:jc w:val="both"/>
        <w:rPr>
          <w:rFonts w:ascii="Calibri" w:hAnsi="Calibri"/>
          <w:sz w:val="24"/>
          <w:szCs w:val="24"/>
          <w:lang w:val="en-GB"/>
        </w:rPr>
      </w:pPr>
    </w:p>
    <w:p w14:paraId="288790BE" w14:textId="77777777" w:rsidR="003E37FE" w:rsidRPr="003E37FE" w:rsidRDefault="003E37FE" w:rsidP="003E37FE">
      <w:pPr>
        <w:spacing w:before="0" w:after="0" w:line="259" w:lineRule="auto"/>
        <w:jc w:val="both"/>
        <w:rPr>
          <w:rFonts w:ascii="Calibri" w:hAnsi="Calibri"/>
          <w:b/>
          <w:bCs/>
          <w:sz w:val="24"/>
          <w:szCs w:val="24"/>
          <w:lang w:val="en-GB"/>
        </w:rPr>
      </w:pPr>
      <w:r w:rsidRPr="003E37FE">
        <w:rPr>
          <w:rFonts w:ascii="Calibri" w:hAnsi="Calibri"/>
          <w:b/>
          <w:bCs/>
          <w:sz w:val="24"/>
          <w:szCs w:val="24"/>
          <w:lang w:val="en-GB"/>
        </w:rPr>
        <w:t>SECTIUNEA II (Notarea cu 0 a unui criteriu sau subcriteriu duce la respingerea proiectului)</w:t>
      </w:r>
    </w:p>
    <w:p w14:paraId="73C88B8F" w14:textId="4E205EB2" w:rsidR="003E37FE" w:rsidRPr="003E37FE" w:rsidRDefault="003E37FE" w:rsidP="00792285">
      <w:pPr>
        <w:numPr>
          <w:ilvl w:val="0"/>
          <w:numId w:val="37"/>
        </w:numPr>
        <w:spacing w:before="0" w:after="0" w:line="256" w:lineRule="auto"/>
        <w:jc w:val="both"/>
        <w:rPr>
          <w:rFonts w:ascii="Calibri" w:hAnsi="Calibri"/>
          <w:sz w:val="24"/>
          <w:szCs w:val="24"/>
          <w:lang w:val="en-GB"/>
        </w:rPr>
      </w:pPr>
      <w:r w:rsidRPr="003E37FE">
        <w:rPr>
          <w:rFonts w:ascii="Calibri" w:hAnsi="Calibri"/>
          <w:b/>
          <w:bCs/>
          <w:sz w:val="24"/>
          <w:szCs w:val="24"/>
          <w:lang w:val="en-GB"/>
        </w:rPr>
        <w:t xml:space="preserve">Calitatea </w:t>
      </w:r>
      <w:r w:rsidR="002100FE">
        <w:rPr>
          <w:rFonts w:ascii="Calibri" w:hAnsi="Calibri"/>
          <w:b/>
          <w:bCs/>
          <w:sz w:val="24"/>
          <w:szCs w:val="24"/>
          <w:lang w:val="en-GB"/>
        </w:rPr>
        <w:t>documentatiei</w:t>
      </w:r>
      <w:r w:rsidRPr="003E37FE">
        <w:rPr>
          <w:rFonts w:ascii="Calibri" w:hAnsi="Calibri"/>
          <w:b/>
          <w:bCs/>
          <w:sz w:val="24"/>
          <w:szCs w:val="24"/>
          <w:lang w:val="en-GB"/>
        </w:rPr>
        <w:t xml:space="preserve"> tehnico-economice/studiului de oportunitate</w:t>
      </w:r>
      <w:r w:rsidRPr="003E37FE">
        <w:rPr>
          <w:rFonts w:ascii="Calibri" w:hAnsi="Calibri"/>
          <w:sz w:val="24"/>
          <w:szCs w:val="24"/>
          <w:lang w:val="en-GB"/>
        </w:rPr>
        <w:t xml:space="preserve">, după caz (studiul de oportunitate </w:t>
      </w:r>
      <w:r w:rsidR="002100FE">
        <w:rPr>
          <w:rFonts w:ascii="Calibri" w:hAnsi="Calibri"/>
          <w:sz w:val="24"/>
          <w:szCs w:val="24"/>
          <w:lang w:val="en-GB"/>
        </w:rPr>
        <w:t>in</w:t>
      </w:r>
      <w:r w:rsidRPr="003E37FE">
        <w:rPr>
          <w:rFonts w:ascii="Calibri" w:hAnsi="Calibri"/>
          <w:sz w:val="24"/>
          <w:szCs w:val="24"/>
          <w:lang w:val="en-GB"/>
        </w:rPr>
        <w:t xml:space="preserve"> cazul proiectelor care implica doar achiziția de echipamente);</w:t>
      </w:r>
    </w:p>
    <w:p w14:paraId="6F9ED22D" w14:textId="77777777" w:rsidR="003E37FE" w:rsidRPr="003E37FE" w:rsidRDefault="003E37FE" w:rsidP="00792285">
      <w:pPr>
        <w:numPr>
          <w:ilvl w:val="0"/>
          <w:numId w:val="37"/>
        </w:numPr>
        <w:spacing w:before="0" w:after="0" w:line="256" w:lineRule="auto"/>
        <w:jc w:val="both"/>
        <w:rPr>
          <w:rFonts w:ascii="Calibri" w:hAnsi="Calibri"/>
          <w:sz w:val="24"/>
          <w:szCs w:val="24"/>
          <w:lang w:val="en-GB"/>
        </w:rPr>
      </w:pPr>
      <w:r w:rsidRPr="003E37FE">
        <w:rPr>
          <w:rFonts w:ascii="Calibri" w:hAnsi="Calibri"/>
          <w:b/>
          <w:bCs/>
          <w:sz w:val="24"/>
          <w:szCs w:val="24"/>
          <w:lang w:val="en-GB"/>
        </w:rPr>
        <w:t>Bugetul proiectului - se va puncta</w:t>
      </w:r>
      <w:r w:rsidRPr="003E37FE">
        <w:rPr>
          <w:rFonts w:ascii="Calibri" w:hAnsi="Calibri"/>
          <w:sz w:val="24"/>
          <w:szCs w:val="24"/>
          <w:lang w:val="en-GB"/>
        </w:rPr>
        <w:t>:</w:t>
      </w:r>
    </w:p>
    <w:p w14:paraId="3AF1F179" w14:textId="77777777" w:rsidR="003E37FE" w:rsidRPr="003E37FE" w:rsidRDefault="003E37FE" w:rsidP="00792285">
      <w:pPr>
        <w:numPr>
          <w:ilvl w:val="0"/>
          <w:numId w:val="39"/>
        </w:numPr>
        <w:spacing w:before="0" w:after="0" w:line="256" w:lineRule="auto"/>
        <w:jc w:val="both"/>
        <w:rPr>
          <w:rFonts w:ascii="Calibri" w:hAnsi="Calibri"/>
          <w:sz w:val="24"/>
          <w:szCs w:val="24"/>
          <w:lang w:val="en-GB"/>
        </w:rPr>
      </w:pPr>
      <w:r w:rsidRPr="003E37FE">
        <w:rPr>
          <w:rFonts w:ascii="Calibri" w:hAnsi="Calibri"/>
          <w:sz w:val="24"/>
          <w:szCs w:val="24"/>
          <w:lang w:val="en-GB"/>
        </w:rPr>
        <w:t>Costurile sunt realiste (corect estimate), suficiente şi necesare pentru implementarea proiectului (Costurile pe unitatea de resurse utilizate sunt realiste din punctul de vedere al evaluatorului si justificate de catre solicitant prin citarea unor surse independente si verificabile (statistici oficiale, preturi standard etc.) sau prin rezultatele unei cercetari de piata efectuate de solicitant).</w:t>
      </w:r>
    </w:p>
    <w:p w14:paraId="6EC982CD" w14:textId="77777777" w:rsidR="003E37FE" w:rsidRPr="003E37FE" w:rsidRDefault="003E37FE" w:rsidP="00792285">
      <w:pPr>
        <w:numPr>
          <w:ilvl w:val="0"/>
          <w:numId w:val="39"/>
        </w:numPr>
        <w:spacing w:before="0" w:after="0" w:line="256" w:lineRule="auto"/>
        <w:jc w:val="both"/>
        <w:rPr>
          <w:rFonts w:ascii="Calibri" w:hAnsi="Calibri"/>
          <w:sz w:val="24"/>
          <w:szCs w:val="24"/>
          <w:lang w:val="en-GB"/>
        </w:rPr>
      </w:pPr>
      <w:r w:rsidRPr="003E37FE">
        <w:rPr>
          <w:rFonts w:ascii="Calibri" w:hAnsi="Calibri"/>
          <w:sz w:val="24"/>
          <w:szCs w:val="24"/>
          <w:lang w:val="en-GB"/>
        </w:rPr>
        <w:t xml:space="preserve">Bugetul este complet şi corelat cu activitatile prevazute, cu resursele materiale implicate in realizarea proiectului, adica: nu exista mentiuni in sectiunile privind activitatile, </w:t>
      </w:r>
      <w:r w:rsidRPr="003E37FE">
        <w:rPr>
          <w:rFonts w:ascii="Calibri" w:hAnsi="Calibri"/>
          <w:sz w:val="24"/>
          <w:szCs w:val="24"/>
          <w:lang w:val="en-GB"/>
        </w:rPr>
        <w:lastRenderedPageBreak/>
        <w:t xml:space="preserve">resursele si rezultatele anticipate din cererea de finantare care nu au acoperire intr-un subcapitol bugetar / linie bugetara; de asemenea, nu exista subcapitol bugetar / linie bugetara fara corespondenta in sectiunile privind activitatile, resursele si rezultatele.  </w:t>
      </w:r>
    </w:p>
    <w:p w14:paraId="43ABD621" w14:textId="77777777" w:rsidR="003E37FE" w:rsidRPr="003E37FE" w:rsidRDefault="003E37FE" w:rsidP="00792285">
      <w:pPr>
        <w:numPr>
          <w:ilvl w:val="0"/>
          <w:numId w:val="39"/>
        </w:numPr>
        <w:spacing w:before="0" w:after="0" w:line="256" w:lineRule="auto"/>
        <w:jc w:val="both"/>
        <w:rPr>
          <w:rFonts w:ascii="Calibri" w:hAnsi="Calibri"/>
          <w:sz w:val="24"/>
          <w:szCs w:val="24"/>
          <w:lang w:val="en-GB"/>
        </w:rPr>
      </w:pPr>
      <w:r w:rsidRPr="003E37FE">
        <w:rPr>
          <w:rFonts w:ascii="Calibri" w:hAnsi="Calibri"/>
          <w:sz w:val="24"/>
          <w:szCs w:val="24"/>
          <w:lang w:val="en-GB"/>
        </w:rPr>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p>
    <w:p w14:paraId="324279F2" w14:textId="77777777" w:rsidR="003E37FE" w:rsidRPr="003E37FE" w:rsidRDefault="003E37FE" w:rsidP="003E37FE">
      <w:pPr>
        <w:spacing w:before="0" w:after="0" w:line="256" w:lineRule="auto"/>
        <w:ind w:left="1092"/>
        <w:jc w:val="both"/>
        <w:rPr>
          <w:rFonts w:ascii="Calibri" w:hAnsi="Calibri"/>
          <w:sz w:val="24"/>
          <w:szCs w:val="24"/>
          <w:lang w:val="en-GB"/>
        </w:rPr>
      </w:pPr>
    </w:p>
    <w:p w14:paraId="3B4CF71B" w14:textId="77777777" w:rsidR="003E37FE" w:rsidRPr="003E37FE" w:rsidRDefault="003E37FE" w:rsidP="00792285">
      <w:pPr>
        <w:numPr>
          <w:ilvl w:val="0"/>
          <w:numId w:val="37"/>
        </w:numPr>
        <w:spacing w:before="0" w:after="0" w:line="256" w:lineRule="auto"/>
        <w:jc w:val="both"/>
        <w:rPr>
          <w:rFonts w:ascii="Calibri" w:hAnsi="Calibri"/>
          <w:b/>
          <w:bCs/>
          <w:sz w:val="24"/>
          <w:szCs w:val="24"/>
          <w:lang w:val="en-GB"/>
        </w:rPr>
      </w:pPr>
      <w:r w:rsidRPr="003E37FE">
        <w:rPr>
          <w:rFonts w:ascii="Calibri" w:hAnsi="Calibri"/>
          <w:b/>
          <w:bCs/>
          <w:sz w:val="24"/>
          <w:szCs w:val="24"/>
          <w:lang w:val="en-GB"/>
        </w:rPr>
        <w:t>Capacitatea operațională a solicitantului si sustenabilitatea investiției;</w:t>
      </w:r>
    </w:p>
    <w:p w14:paraId="12B09782" w14:textId="77777777" w:rsidR="003E37FE" w:rsidRPr="003E37FE" w:rsidRDefault="003E37FE" w:rsidP="003E37FE">
      <w:pPr>
        <w:spacing w:before="0" w:after="0" w:line="256" w:lineRule="auto"/>
        <w:ind w:left="720"/>
        <w:jc w:val="both"/>
        <w:rPr>
          <w:rFonts w:ascii="Calibri" w:hAnsi="Calibri"/>
          <w:sz w:val="24"/>
          <w:szCs w:val="24"/>
          <w:lang w:val="en-GB"/>
        </w:rPr>
      </w:pPr>
      <w:r w:rsidRPr="003E37FE">
        <w:rPr>
          <w:rFonts w:ascii="Calibri" w:hAnsi="Calibri"/>
          <w:sz w:val="24"/>
          <w:szCs w:val="24"/>
          <w:lang w:val="en-GB"/>
        </w:rPr>
        <w:t>Se va puncta:</w:t>
      </w:r>
    </w:p>
    <w:p w14:paraId="1BB121C2" w14:textId="77777777" w:rsidR="003E37FE" w:rsidRPr="003E37FE" w:rsidRDefault="003E37FE" w:rsidP="00792285">
      <w:pPr>
        <w:numPr>
          <w:ilvl w:val="0"/>
          <w:numId w:val="40"/>
        </w:numPr>
        <w:spacing w:before="0" w:after="0" w:line="256" w:lineRule="auto"/>
        <w:jc w:val="both"/>
        <w:rPr>
          <w:rFonts w:ascii="Calibri" w:hAnsi="Calibri"/>
          <w:sz w:val="24"/>
          <w:szCs w:val="24"/>
          <w:lang w:val="en-GB"/>
        </w:rPr>
      </w:pPr>
      <w:r w:rsidRPr="003E37FE">
        <w:rPr>
          <w:rFonts w:ascii="Calibri" w:hAnsi="Calibri"/>
          <w:sz w:val="24"/>
          <w:szCs w:val="24"/>
          <w:lang w:val="en-GB"/>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7568C68C" w14:textId="77777777" w:rsidR="003E37FE" w:rsidRPr="003E37FE" w:rsidRDefault="003E37FE" w:rsidP="00792285">
      <w:pPr>
        <w:numPr>
          <w:ilvl w:val="0"/>
          <w:numId w:val="40"/>
        </w:numPr>
        <w:spacing w:before="0" w:after="0" w:line="256" w:lineRule="auto"/>
        <w:jc w:val="both"/>
        <w:rPr>
          <w:rFonts w:ascii="Calibri" w:hAnsi="Calibri"/>
          <w:sz w:val="24"/>
          <w:szCs w:val="24"/>
          <w:lang w:val="en-GB"/>
        </w:rPr>
      </w:pPr>
      <w:r w:rsidRPr="003E37FE">
        <w:rPr>
          <w:rFonts w:ascii="Calibri" w:hAnsi="Calibri"/>
          <w:sz w:val="24"/>
          <w:szCs w:val="24"/>
          <w:lang w:val="en-GB"/>
        </w:rPr>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42439D5B" w14:textId="6E5A6FC1" w:rsidR="003E37FE" w:rsidRPr="00750EC4" w:rsidRDefault="002100FE" w:rsidP="00792285">
      <w:pPr>
        <w:pStyle w:val="ListParagraph"/>
        <w:numPr>
          <w:ilvl w:val="0"/>
          <w:numId w:val="40"/>
        </w:numPr>
        <w:spacing w:before="0" w:after="0" w:line="256" w:lineRule="auto"/>
        <w:jc w:val="both"/>
        <w:rPr>
          <w:rFonts w:ascii="Calibri" w:hAnsi="Calibri"/>
          <w:sz w:val="24"/>
          <w:szCs w:val="24"/>
          <w:lang w:val="en-GB"/>
        </w:rPr>
      </w:pPr>
      <w:bookmarkStart w:id="169" w:name="_Hlk136952530"/>
      <w:r w:rsidRPr="00750EC4">
        <w:rPr>
          <w:rFonts w:ascii="Calibri" w:hAnsi="Calibri"/>
          <w:sz w:val="24"/>
          <w:szCs w:val="24"/>
          <w:lang w:val="en-GB"/>
        </w:rPr>
        <w:t>Investitia este sustenabila, proiectiile veniturilor si cheltuielilor sunt realiste, fundamentate pe date corecte si surse verificabile.</w:t>
      </w:r>
      <w:bookmarkEnd w:id="169"/>
    </w:p>
    <w:p w14:paraId="1E7E2697" w14:textId="77777777" w:rsidR="002100FE" w:rsidRPr="002100FE" w:rsidRDefault="002100FE" w:rsidP="002100FE">
      <w:pPr>
        <w:pStyle w:val="ListParagraph"/>
        <w:spacing w:before="0" w:after="0" w:line="256" w:lineRule="auto"/>
        <w:jc w:val="both"/>
        <w:rPr>
          <w:rFonts w:ascii="Calibri" w:hAnsi="Calibri"/>
          <w:sz w:val="24"/>
          <w:szCs w:val="24"/>
          <w:lang w:val="en-GB"/>
        </w:rPr>
      </w:pPr>
    </w:p>
    <w:p w14:paraId="36F873D7" w14:textId="77777777" w:rsidR="003E37FE" w:rsidRPr="003E37FE" w:rsidRDefault="003E37FE" w:rsidP="00792285">
      <w:pPr>
        <w:numPr>
          <w:ilvl w:val="0"/>
          <w:numId w:val="37"/>
        </w:numPr>
        <w:spacing w:before="0" w:after="0" w:line="256" w:lineRule="auto"/>
        <w:jc w:val="both"/>
        <w:rPr>
          <w:rFonts w:ascii="Calibri" w:hAnsi="Calibri"/>
          <w:b/>
          <w:bCs/>
          <w:sz w:val="24"/>
          <w:szCs w:val="24"/>
          <w:lang w:val="en-GB"/>
        </w:rPr>
      </w:pPr>
      <w:r w:rsidRPr="003E37FE">
        <w:rPr>
          <w:rFonts w:ascii="Calibri" w:hAnsi="Calibri"/>
          <w:b/>
          <w:bCs/>
          <w:sz w:val="24"/>
          <w:szCs w:val="24"/>
          <w:lang w:val="en-GB"/>
        </w:rPr>
        <w:lastRenderedPageBreak/>
        <w:t>Respectarea principiilor orizontale privind dezvoltarea durabilă, egalitatea de şanse, de gen, nediscriminarea și accesibilitatea persoanelor cu disabilitati (conformarea cu prevederile legale)</w:t>
      </w:r>
    </w:p>
    <w:p w14:paraId="7480D964" w14:textId="7551E77B" w:rsidR="003E37FE" w:rsidRPr="003E37FE" w:rsidRDefault="00731C0A" w:rsidP="00792285">
      <w:pPr>
        <w:numPr>
          <w:ilvl w:val="0"/>
          <w:numId w:val="41"/>
        </w:numPr>
        <w:spacing w:before="0" w:after="0" w:line="256" w:lineRule="auto"/>
        <w:jc w:val="both"/>
        <w:rPr>
          <w:rFonts w:ascii="Calibri" w:hAnsi="Calibri"/>
          <w:sz w:val="24"/>
          <w:szCs w:val="24"/>
          <w:lang w:val="en-GB"/>
        </w:rPr>
      </w:pPr>
      <w:r>
        <w:rPr>
          <w:rFonts w:ascii="Calibri" w:hAnsi="Calibri"/>
          <w:sz w:val="24"/>
          <w:szCs w:val="24"/>
          <w:lang w:val="en-GB"/>
        </w:rPr>
        <w:t>M</w:t>
      </w:r>
      <w:r w:rsidRPr="00443742">
        <w:rPr>
          <w:rFonts w:ascii="Calibri" w:hAnsi="Calibri"/>
          <w:sz w:val="24"/>
          <w:szCs w:val="24"/>
          <w:lang w:val="en-GB"/>
        </w:rPr>
        <w:t>ă</w:t>
      </w:r>
      <w:r>
        <w:rPr>
          <w:rFonts w:ascii="Calibri" w:hAnsi="Calibri"/>
          <w:sz w:val="24"/>
          <w:szCs w:val="24"/>
          <w:lang w:val="en-GB"/>
        </w:rPr>
        <w:t xml:space="preserve">suri </w:t>
      </w:r>
      <w:r w:rsidR="003E37FE" w:rsidRPr="003E37FE">
        <w:rPr>
          <w:rFonts w:ascii="Calibri" w:hAnsi="Calibri"/>
          <w:sz w:val="24"/>
          <w:szCs w:val="24"/>
          <w:lang w:val="en-GB"/>
        </w:rPr>
        <w:t xml:space="preserve">privind promovarea </w:t>
      </w:r>
      <w:r>
        <w:rPr>
          <w:rFonts w:ascii="Calibri" w:hAnsi="Calibri"/>
          <w:sz w:val="24"/>
          <w:szCs w:val="24"/>
          <w:lang w:val="en-GB"/>
        </w:rPr>
        <w:t>dezvolt</w:t>
      </w:r>
      <w:r w:rsidRPr="00443742">
        <w:rPr>
          <w:rFonts w:ascii="Calibri" w:hAnsi="Calibri"/>
          <w:sz w:val="24"/>
          <w:szCs w:val="24"/>
          <w:lang w:val="en-GB"/>
        </w:rPr>
        <w:t>ă</w:t>
      </w:r>
      <w:r>
        <w:rPr>
          <w:rFonts w:ascii="Calibri" w:hAnsi="Calibri"/>
          <w:sz w:val="24"/>
          <w:szCs w:val="24"/>
          <w:lang w:val="en-GB"/>
        </w:rPr>
        <w:t>rii</w:t>
      </w:r>
      <w:r w:rsidR="003E37FE" w:rsidRPr="003E37FE">
        <w:rPr>
          <w:rFonts w:ascii="Calibri" w:hAnsi="Calibri"/>
          <w:sz w:val="24"/>
          <w:szCs w:val="24"/>
          <w:lang w:val="en-GB"/>
        </w:rPr>
        <w:t xml:space="preserve"> durabile;</w:t>
      </w:r>
    </w:p>
    <w:p w14:paraId="0E20CCD0" w14:textId="3E78C9E2" w:rsidR="003E37FE" w:rsidRPr="003E37FE" w:rsidRDefault="00731C0A" w:rsidP="00792285">
      <w:pPr>
        <w:numPr>
          <w:ilvl w:val="0"/>
          <w:numId w:val="41"/>
        </w:numPr>
        <w:spacing w:before="0" w:after="0" w:line="256" w:lineRule="auto"/>
        <w:jc w:val="both"/>
        <w:rPr>
          <w:rFonts w:ascii="Calibri" w:hAnsi="Calibri"/>
          <w:sz w:val="24"/>
          <w:szCs w:val="24"/>
          <w:lang w:val="en-GB"/>
        </w:rPr>
      </w:pPr>
      <w:r>
        <w:rPr>
          <w:rFonts w:ascii="Calibri" w:hAnsi="Calibri"/>
          <w:sz w:val="24"/>
          <w:szCs w:val="24"/>
          <w:lang w:val="en-GB"/>
        </w:rPr>
        <w:t>M</w:t>
      </w:r>
      <w:r w:rsidRPr="00443742">
        <w:rPr>
          <w:rFonts w:ascii="Calibri" w:hAnsi="Calibri"/>
          <w:sz w:val="24"/>
          <w:szCs w:val="24"/>
          <w:lang w:val="en-GB"/>
        </w:rPr>
        <w:t>ă</w:t>
      </w:r>
      <w:r>
        <w:rPr>
          <w:rFonts w:ascii="Calibri" w:hAnsi="Calibri"/>
          <w:sz w:val="24"/>
          <w:szCs w:val="24"/>
          <w:lang w:val="en-GB"/>
        </w:rPr>
        <w:t xml:space="preserve">suri </w:t>
      </w:r>
      <w:r w:rsidR="003E37FE" w:rsidRPr="003E37FE">
        <w:rPr>
          <w:rFonts w:ascii="Calibri" w:hAnsi="Calibri"/>
          <w:sz w:val="24"/>
          <w:szCs w:val="24"/>
          <w:lang w:val="en-GB"/>
        </w:rPr>
        <w:t xml:space="preserve">privind promovarea </w:t>
      </w:r>
      <w:r>
        <w:rPr>
          <w:rFonts w:ascii="Calibri" w:hAnsi="Calibri"/>
          <w:sz w:val="24"/>
          <w:szCs w:val="24"/>
          <w:lang w:val="en-GB"/>
        </w:rPr>
        <w:t>egalit</w:t>
      </w:r>
      <w:r w:rsidRPr="00443742">
        <w:rPr>
          <w:rFonts w:ascii="Calibri" w:hAnsi="Calibri"/>
          <w:sz w:val="24"/>
          <w:szCs w:val="24"/>
          <w:lang w:val="en-GB"/>
        </w:rPr>
        <w:t>ă</w:t>
      </w:r>
      <w:r>
        <w:rPr>
          <w:rFonts w:ascii="Calibri" w:hAnsi="Calibri"/>
          <w:sz w:val="24"/>
          <w:szCs w:val="24"/>
          <w:lang w:val="en-GB"/>
        </w:rPr>
        <w:t>tii</w:t>
      </w:r>
      <w:r w:rsidR="003E37FE" w:rsidRPr="003E37FE">
        <w:rPr>
          <w:rFonts w:ascii="Calibri" w:hAnsi="Calibri"/>
          <w:sz w:val="24"/>
          <w:szCs w:val="24"/>
          <w:lang w:val="en-GB"/>
        </w:rPr>
        <w:t xml:space="preserve"> de şanse, de gen, </w:t>
      </w:r>
      <w:r>
        <w:rPr>
          <w:rFonts w:ascii="Calibri" w:hAnsi="Calibri"/>
          <w:sz w:val="24"/>
          <w:szCs w:val="24"/>
          <w:lang w:val="en-GB"/>
        </w:rPr>
        <w:t>nediscrimin</w:t>
      </w:r>
      <w:r w:rsidRPr="00443742">
        <w:rPr>
          <w:rFonts w:ascii="Calibri" w:hAnsi="Calibri"/>
          <w:sz w:val="24"/>
          <w:szCs w:val="24"/>
          <w:lang w:val="en-GB"/>
        </w:rPr>
        <w:t>ă</w:t>
      </w:r>
      <w:r>
        <w:rPr>
          <w:rFonts w:ascii="Calibri" w:hAnsi="Calibri"/>
          <w:sz w:val="24"/>
          <w:szCs w:val="24"/>
          <w:lang w:val="en-GB"/>
        </w:rPr>
        <w:t>rii</w:t>
      </w:r>
      <w:r w:rsidR="003E37FE" w:rsidRPr="003E37FE">
        <w:rPr>
          <w:rFonts w:ascii="Calibri" w:hAnsi="Calibri"/>
          <w:sz w:val="24"/>
          <w:szCs w:val="24"/>
          <w:lang w:val="en-GB"/>
        </w:rPr>
        <w:t xml:space="preserve"> si </w:t>
      </w:r>
      <w:r>
        <w:rPr>
          <w:rFonts w:ascii="Calibri" w:hAnsi="Calibri"/>
          <w:sz w:val="24"/>
          <w:szCs w:val="24"/>
          <w:lang w:val="en-GB"/>
        </w:rPr>
        <w:t>accesibilit</w:t>
      </w:r>
      <w:r w:rsidRPr="00443742">
        <w:rPr>
          <w:rFonts w:ascii="Calibri" w:hAnsi="Calibri"/>
          <w:sz w:val="24"/>
          <w:szCs w:val="24"/>
          <w:lang w:val="en-GB"/>
        </w:rPr>
        <w:t>ă</w:t>
      </w:r>
      <w:r>
        <w:rPr>
          <w:rFonts w:ascii="Calibri" w:hAnsi="Calibri"/>
          <w:sz w:val="24"/>
          <w:szCs w:val="24"/>
          <w:lang w:val="en-GB"/>
        </w:rPr>
        <w:t>tii</w:t>
      </w:r>
      <w:r w:rsidR="003E37FE" w:rsidRPr="003E37FE">
        <w:rPr>
          <w:rFonts w:ascii="Calibri" w:hAnsi="Calibri"/>
          <w:sz w:val="24"/>
          <w:szCs w:val="24"/>
          <w:lang w:val="en-GB"/>
        </w:rPr>
        <w:t xml:space="preserve"> persoanelor cu </w:t>
      </w:r>
      <w:r>
        <w:rPr>
          <w:rFonts w:ascii="Calibri" w:hAnsi="Calibri"/>
          <w:sz w:val="24"/>
          <w:szCs w:val="24"/>
          <w:lang w:val="en-GB"/>
        </w:rPr>
        <w:t>dizabilit</w:t>
      </w:r>
      <w:r w:rsidRPr="00443742">
        <w:rPr>
          <w:rFonts w:ascii="Calibri" w:hAnsi="Calibri"/>
          <w:sz w:val="24"/>
          <w:szCs w:val="24"/>
          <w:lang w:val="en-GB"/>
        </w:rPr>
        <w:t>ă</w:t>
      </w:r>
      <w:r>
        <w:rPr>
          <w:rFonts w:ascii="Calibri" w:hAnsi="Calibri"/>
          <w:sz w:val="24"/>
          <w:szCs w:val="24"/>
          <w:lang w:val="en-GB"/>
        </w:rPr>
        <w:t>ti</w:t>
      </w:r>
      <w:r w:rsidR="003E37FE" w:rsidRPr="003E37FE">
        <w:rPr>
          <w:rFonts w:ascii="Calibri" w:hAnsi="Calibri"/>
          <w:sz w:val="24"/>
          <w:szCs w:val="24"/>
          <w:lang w:val="en-GB"/>
        </w:rPr>
        <w:t>;</w:t>
      </w:r>
    </w:p>
    <w:p w14:paraId="1B5E083A" w14:textId="3D287D85" w:rsidR="003E37FE" w:rsidRDefault="00731C0A" w:rsidP="00792285">
      <w:pPr>
        <w:numPr>
          <w:ilvl w:val="0"/>
          <w:numId w:val="41"/>
        </w:numPr>
        <w:spacing w:before="0" w:after="0" w:line="256" w:lineRule="auto"/>
        <w:jc w:val="both"/>
        <w:rPr>
          <w:rFonts w:ascii="Calibri" w:hAnsi="Calibri"/>
          <w:sz w:val="24"/>
          <w:szCs w:val="24"/>
          <w:lang w:val="en-GB"/>
        </w:rPr>
      </w:pPr>
      <w:r>
        <w:rPr>
          <w:rFonts w:ascii="Calibri" w:hAnsi="Calibri"/>
          <w:sz w:val="24"/>
          <w:szCs w:val="24"/>
          <w:lang w:val="en-GB"/>
        </w:rPr>
        <w:t>M</w:t>
      </w:r>
      <w:r w:rsidRPr="00443742">
        <w:rPr>
          <w:rFonts w:ascii="Calibri" w:hAnsi="Calibri"/>
          <w:sz w:val="24"/>
          <w:szCs w:val="24"/>
          <w:lang w:val="en-GB"/>
        </w:rPr>
        <w:t>ă</w:t>
      </w:r>
      <w:r>
        <w:rPr>
          <w:rFonts w:ascii="Calibri" w:hAnsi="Calibri"/>
          <w:sz w:val="24"/>
          <w:szCs w:val="24"/>
          <w:lang w:val="en-GB"/>
        </w:rPr>
        <w:t>suri</w:t>
      </w:r>
      <w:r w:rsidR="003E37FE" w:rsidRPr="003E37FE">
        <w:rPr>
          <w:rFonts w:ascii="Calibri" w:hAnsi="Calibri"/>
          <w:sz w:val="24"/>
          <w:szCs w:val="24"/>
          <w:lang w:val="en-GB"/>
        </w:rPr>
        <w:t xml:space="preserve"> privind respectarea principiului DNSH ("Do not significant harm" - "A nu prejudicia în mod semnificativ").</w:t>
      </w:r>
    </w:p>
    <w:p w14:paraId="399B62B5" w14:textId="77777777" w:rsidR="00F136CA" w:rsidRPr="003E37FE" w:rsidRDefault="00F136CA" w:rsidP="00F136CA">
      <w:pPr>
        <w:spacing w:before="0" w:after="0" w:line="256" w:lineRule="auto"/>
        <w:ind w:left="1080"/>
        <w:jc w:val="both"/>
        <w:rPr>
          <w:rFonts w:ascii="Calibri" w:hAnsi="Calibri"/>
          <w:sz w:val="24"/>
          <w:szCs w:val="24"/>
          <w:lang w:val="en-GB"/>
        </w:rPr>
      </w:pPr>
    </w:p>
    <w:p w14:paraId="091E8075" w14:textId="5DCC6A54" w:rsidR="00933811" w:rsidRDefault="00933811" w:rsidP="00735675">
      <w:pPr>
        <w:pStyle w:val="Heading2"/>
        <w:numPr>
          <w:ilvl w:val="1"/>
          <w:numId w:val="61"/>
        </w:numPr>
      </w:pPr>
      <w:bookmarkStart w:id="170" w:name="_Toc137037312"/>
      <w:r w:rsidRPr="00933811">
        <w:t>Aplicarea pragului de calitate</w:t>
      </w:r>
      <w:bookmarkEnd w:id="170"/>
    </w:p>
    <w:p w14:paraId="2CB74356" w14:textId="740D26AB" w:rsidR="00925B43" w:rsidRPr="00F136CA" w:rsidRDefault="00925B43" w:rsidP="00F136CA">
      <w:pPr>
        <w:autoSpaceDE w:val="0"/>
        <w:autoSpaceDN w:val="0"/>
        <w:adjustRightInd w:val="0"/>
        <w:spacing w:before="0" w:after="0"/>
        <w:jc w:val="both"/>
        <w:rPr>
          <w:rFonts w:asciiTheme="minorHAnsi" w:hAnsiTheme="minorHAnsi" w:cstheme="minorHAnsi"/>
          <w:sz w:val="24"/>
          <w:szCs w:val="24"/>
          <w:lang w:eastAsia="en-GB"/>
        </w:rPr>
      </w:pPr>
      <w:r w:rsidRPr="00750EC4">
        <w:rPr>
          <w:rFonts w:asciiTheme="minorHAnsi" w:hAnsiTheme="minorHAnsi" w:cstheme="minorHAnsi"/>
          <w:color w:val="000000"/>
          <w:sz w:val="24"/>
          <w:szCs w:val="24"/>
          <w:lang w:eastAsia="en-GB"/>
        </w:rPr>
        <w:t xml:space="preserve">Pragul de calitate reprezintă </w:t>
      </w:r>
      <w:r w:rsidRPr="00750EC4">
        <w:rPr>
          <w:rFonts w:asciiTheme="minorHAnsi" w:hAnsiTheme="minorHAnsi" w:cstheme="minorHAnsi"/>
          <w:b/>
          <w:bCs/>
          <w:color w:val="000000"/>
          <w:sz w:val="24"/>
          <w:szCs w:val="24"/>
          <w:lang w:eastAsia="en-GB"/>
        </w:rPr>
        <w:t xml:space="preserve">punctajul minim obligatoriu de 50 de puncte </w:t>
      </w:r>
      <w:r w:rsidRPr="00750EC4">
        <w:rPr>
          <w:rFonts w:asciiTheme="minorHAnsi" w:hAnsiTheme="minorHAnsi" w:cstheme="minorHAnsi"/>
          <w:color w:val="000000"/>
          <w:sz w:val="24"/>
          <w:szCs w:val="24"/>
          <w:lang w:eastAsia="en-GB"/>
        </w:rPr>
        <w:t>obținut în urma</w:t>
      </w:r>
      <w:r w:rsidR="00F136CA" w:rsidRPr="00750EC4">
        <w:rPr>
          <w:rFonts w:asciiTheme="minorHAnsi" w:hAnsiTheme="minorHAnsi" w:cstheme="minorHAnsi"/>
          <w:color w:val="000000"/>
          <w:sz w:val="24"/>
          <w:szCs w:val="24"/>
          <w:lang w:eastAsia="en-GB"/>
        </w:rPr>
        <w:t xml:space="preserve"> evaluarii</w:t>
      </w:r>
      <w:r w:rsidRPr="00750EC4">
        <w:rPr>
          <w:rFonts w:asciiTheme="minorHAnsi" w:hAnsiTheme="minorHAnsi" w:cstheme="minorHAnsi"/>
          <w:b/>
          <w:bCs/>
          <w:sz w:val="24"/>
          <w:szCs w:val="24"/>
          <w:lang w:eastAsia="en-GB"/>
        </w:rPr>
        <w:t>.</w:t>
      </w:r>
      <w:r w:rsidRPr="00F136CA">
        <w:rPr>
          <w:rFonts w:asciiTheme="minorHAnsi" w:hAnsiTheme="minorHAnsi" w:cstheme="minorHAnsi"/>
          <w:b/>
          <w:bCs/>
          <w:sz w:val="24"/>
          <w:szCs w:val="24"/>
          <w:lang w:eastAsia="en-GB"/>
        </w:rPr>
        <w:t xml:space="preserve">  </w:t>
      </w:r>
    </w:p>
    <w:p w14:paraId="0D9F0CE4" w14:textId="77777777" w:rsidR="00925B43" w:rsidRPr="005727E4" w:rsidRDefault="00925B43" w:rsidP="00925B43">
      <w:pPr>
        <w:autoSpaceDE w:val="0"/>
        <w:autoSpaceDN w:val="0"/>
        <w:adjustRightInd w:val="0"/>
        <w:spacing w:before="0" w:after="0"/>
        <w:jc w:val="both"/>
        <w:rPr>
          <w:rFonts w:asciiTheme="minorHAnsi" w:hAnsiTheme="minorHAnsi" w:cstheme="minorHAnsi"/>
          <w:sz w:val="24"/>
          <w:szCs w:val="24"/>
        </w:rPr>
      </w:pPr>
    </w:p>
    <w:p w14:paraId="0287FDCE" w14:textId="7E70AE64" w:rsidR="00933811" w:rsidRDefault="00933811" w:rsidP="00735675">
      <w:pPr>
        <w:pStyle w:val="Heading2"/>
        <w:numPr>
          <w:ilvl w:val="1"/>
          <w:numId w:val="61"/>
        </w:numPr>
      </w:pPr>
      <w:bookmarkStart w:id="171" w:name="_Toc137037313"/>
      <w:r w:rsidRPr="00933811">
        <w:t>Aplicarea pragului de excelență</w:t>
      </w:r>
      <w:bookmarkEnd w:id="171"/>
    </w:p>
    <w:p w14:paraId="5F04F7A7" w14:textId="754AE43A" w:rsidR="00F136CA" w:rsidRPr="00750EC4" w:rsidRDefault="00F136CA" w:rsidP="00F136CA">
      <w:pPr>
        <w:autoSpaceDE w:val="0"/>
        <w:autoSpaceDN w:val="0"/>
        <w:adjustRightInd w:val="0"/>
        <w:spacing w:before="0" w:after="0"/>
        <w:jc w:val="both"/>
        <w:rPr>
          <w:rFonts w:ascii="Calibri" w:hAnsi="Calibri"/>
          <w:i/>
          <w:iCs/>
          <w:sz w:val="24"/>
          <w:szCs w:val="24"/>
          <w:lang w:eastAsia="en-GB"/>
        </w:rPr>
      </w:pPr>
      <w:bookmarkStart w:id="172" w:name="_Hlk136178807"/>
      <w:r w:rsidRPr="00750EC4">
        <w:rPr>
          <w:rFonts w:asciiTheme="minorHAnsi" w:hAnsiTheme="minorHAnsi" w:cstheme="minorHAns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750EC4">
        <w:rPr>
          <w:rFonts w:asciiTheme="minorHAnsi" w:hAnsiTheme="minorHAnsi" w:cstheme="minorHAnsi"/>
          <w:b/>
          <w:bCs/>
          <w:sz w:val="24"/>
          <w:szCs w:val="24"/>
          <w:lang w:eastAsia="en-GB"/>
        </w:rPr>
        <w:t xml:space="preserve">70 de puncte, prag de excelență </w:t>
      </w:r>
      <w:r w:rsidRPr="00750EC4">
        <w:rPr>
          <w:rFonts w:asciiTheme="minorHAnsi" w:hAnsiTheme="minorHAnsi" w:cstheme="minorHAnsi"/>
          <w:sz w:val="24"/>
          <w:szCs w:val="24"/>
          <w:lang w:eastAsia="en-GB"/>
        </w:rPr>
        <w:t xml:space="preserve">și să nu fi fost notat cu 0 în etapa de </w:t>
      </w:r>
      <w:r w:rsidRPr="00750EC4">
        <w:rPr>
          <w:rFonts w:ascii="Calibri" w:hAnsi="Calibri"/>
          <w:sz w:val="24"/>
          <w:szCs w:val="24"/>
          <w:lang w:eastAsia="en-GB"/>
        </w:rPr>
        <w:t>evaluare tehnico-financiară conform detaliilor de completare a grilei, cu încadrarea în alocarea financiară a apelului de proiecte</w:t>
      </w:r>
      <w:r w:rsidRPr="00750EC4">
        <w:rPr>
          <w:rFonts w:ascii="Calibri" w:hAnsi="Calibri"/>
          <w:i/>
          <w:iCs/>
          <w:sz w:val="24"/>
          <w:szCs w:val="24"/>
          <w:lang w:eastAsia="en-GB"/>
        </w:rPr>
        <w:t xml:space="preserve">. </w:t>
      </w:r>
      <w:r w:rsidRPr="00750EC4">
        <w:rPr>
          <w:rFonts w:ascii="Calibri" w:hAnsi="Calibri"/>
          <w:sz w:val="24"/>
          <w:szCs w:val="24"/>
        </w:rPr>
        <w:t xml:space="preserve">Mecanismul de implementare, inclusiv </w:t>
      </w:r>
      <w:r w:rsidR="00E077AA" w:rsidRPr="00750EC4">
        <w:rPr>
          <w:rFonts w:ascii="Calibri" w:hAnsi="Calibri"/>
          <w:sz w:val="24"/>
          <w:szCs w:val="24"/>
        </w:rPr>
        <w:t>departajarea in cazul proiectelor care obtin acelasi punctaj</w:t>
      </w:r>
      <w:r w:rsidR="00E972EE" w:rsidRPr="00750EC4">
        <w:rPr>
          <w:rFonts w:ascii="Calibri" w:hAnsi="Calibri"/>
          <w:sz w:val="24"/>
          <w:szCs w:val="24"/>
        </w:rPr>
        <w:t xml:space="preserve"> si</w:t>
      </w:r>
      <w:r w:rsidR="00E077AA" w:rsidRPr="00750EC4">
        <w:rPr>
          <w:rFonts w:ascii="Calibri" w:hAnsi="Calibri"/>
          <w:sz w:val="24"/>
          <w:szCs w:val="24"/>
        </w:rPr>
        <w:t xml:space="preserve"> </w:t>
      </w:r>
      <w:r w:rsidRPr="00750EC4">
        <w:rPr>
          <w:rFonts w:ascii="Calibri" w:hAnsi="Calibri"/>
          <w:sz w:val="24"/>
          <w:szCs w:val="24"/>
        </w:rPr>
        <w:t>modalitatea de tratare a situațiilor în care bugetul proiectelor care întrunesc pragul de excelență depășește bugetul alocat apelului de proiecte și limitele pragurilor valorice</w:t>
      </w:r>
      <w:r w:rsidR="00E077AA" w:rsidRPr="00750EC4">
        <w:rPr>
          <w:rFonts w:ascii="Calibri" w:hAnsi="Calibri"/>
          <w:sz w:val="24"/>
          <w:szCs w:val="24"/>
        </w:rPr>
        <w:t xml:space="preserve">, </w:t>
      </w:r>
      <w:r w:rsidR="00E972EE" w:rsidRPr="00750EC4">
        <w:rPr>
          <w:rFonts w:ascii="Calibri" w:hAnsi="Calibri"/>
          <w:sz w:val="24"/>
          <w:szCs w:val="24"/>
        </w:rPr>
        <w:t xml:space="preserve">vor di detaliate in Metodologia privind selectia proiectelor in cadrul PR SE 2021-2027, metodologie </w:t>
      </w:r>
      <w:r w:rsidRPr="00750EC4">
        <w:rPr>
          <w:rFonts w:ascii="Calibri" w:hAnsi="Calibri"/>
          <w:sz w:val="24"/>
          <w:szCs w:val="24"/>
        </w:rPr>
        <w:t>aprobă prin decizia CM PR SE.</w:t>
      </w:r>
    </w:p>
    <w:p w14:paraId="76B8F36F" w14:textId="03988D82" w:rsidR="00933811" w:rsidRPr="00933811" w:rsidRDefault="00F136CA" w:rsidP="00F136CA">
      <w:pPr>
        <w:jc w:val="both"/>
      </w:pPr>
      <w:r w:rsidRPr="00750EC4">
        <w:rPr>
          <w:rFonts w:ascii="Calibri" w:hAnsi="Calibri"/>
          <w:sz w:val="24"/>
          <w:szCs w:val="24"/>
        </w:rPr>
        <w:t>Pentru cererile de finanțare, altele decât cele care obțin pragul de excelență și care nu se încadrează în pragurile de excelență stabilite anterior, etapa de contractare este demarată</w:t>
      </w:r>
      <w:r w:rsidRPr="00750EC4">
        <w:rPr>
          <w:rFonts w:asciiTheme="minorHAnsi" w:hAnsiTheme="minorHAnsi" w:cstheme="minorHAnsi"/>
          <w:sz w:val="24"/>
          <w:szCs w:val="24"/>
        </w:rPr>
        <w:t xml:space="preserve"> ulterior finalizării procesului de soluționare a contestațiilor, în baza rezultatelor finale, respectiv a punctajelor finale și cu încadrarea în bugetul disponibi</w:t>
      </w:r>
      <w:bookmarkEnd w:id="172"/>
      <w:r w:rsidRPr="00750EC4">
        <w:rPr>
          <w:rFonts w:asciiTheme="minorHAnsi" w:hAnsiTheme="minorHAnsi" w:cstheme="minorHAnsi"/>
          <w:sz w:val="24"/>
          <w:szCs w:val="24"/>
        </w:rPr>
        <w:t>l.</w:t>
      </w:r>
    </w:p>
    <w:p w14:paraId="305FEC9A" w14:textId="38B38206" w:rsidR="00933811" w:rsidRDefault="00933811" w:rsidP="00735675">
      <w:pPr>
        <w:pStyle w:val="Heading2"/>
        <w:numPr>
          <w:ilvl w:val="1"/>
          <w:numId w:val="61"/>
        </w:numPr>
      </w:pPr>
      <w:bookmarkStart w:id="173" w:name="_Toc137037314"/>
      <w:r w:rsidRPr="00933811">
        <w:t>Notificarea rezultatului evaluării tehnice și financiare</w:t>
      </w:r>
      <w:bookmarkEnd w:id="173"/>
    </w:p>
    <w:p w14:paraId="0561AB23" w14:textId="2A5FB404"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Etapa de evaluare tehnică și financiară se poate încheia cu recomandări de corelări/observații, și depunctare dacă este cazul, cu condiția ca  aceste aspecte </w:t>
      </w:r>
      <w:r w:rsidR="00E85715">
        <w:rPr>
          <w:rFonts w:asciiTheme="minorHAnsi" w:hAnsiTheme="minorHAnsi" w:cstheme="minorHAnsi"/>
          <w:sz w:val="24"/>
          <w:szCs w:val="24"/>
        </w:rPr>
        <w:t>sa</w:t>
      </w:r>
      <w:r w:rsidRPr="003147D5">
        <w:rPr>
          <w:rFonts w:asciiTheme="minorHAnsi" w:hAnsiTheme="minorHAnsi" w:cstheme="minorHAnsi"/>
          <w:sz w:val="24"/>
          <w:szCs w:val="24"/>
        </w:rPr>
        <w:t xml:space="preserve"> nu vizeze criteriile verificate in cadrul etapei de evaluare tehnico-financiara si nici documnetele care au stat la baza analizei.</w:t>
      </w:r>
    </w:p>
    <w:p w14:paraId="6A755F33" w14:textId="77777777" w:rsidR="00B057C3" w:rsidRDefault="00B057C3" w:rsidP="00B057C3">
      <w:pPr>
        <w:tabs>
          <w:tab w:val="left" w:pos="284"/>
        </w:tabs>
        <w:spacing w:before="0" w:after="0"/>
        <w:jc w:val="both"/>
        <w:rPr>
          <w:rFonts w:asciiTheme="minorHAnsi" w:hAnsiTheme="minorHAnsi" w:cstheme="minorHAnsi"/>
          <w:sz w:val="24"/>
          <w:szCs w:val="24"/>
        </w:rPr>
      </w:pPr>
    </w:p>
    <w:p w14:paraId="0EEF105F" w14:textId="47B79FAC" w:rsidR="00B057C3" w:rsidRPr="003147D5" w:rsidRDefault="00B057C3" w:rsidP="00B057C3">
      <w:pPr>
        <w:tabs>
          <w:tab w:val="left" w:pos="28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w:t>
      </w:r>
      <w:r w:rsidRPr="003147D5">
        <w:rPr>
          <w:rFonts w:asciiTheme="minorHAnsi" w:hAnsiTheme="minorHAnsi" w:cstheme="minorHAnsi"/>
          <w:sz w:val="24"/>
          <w:szCs w:val="24"/>
        </w:rPr>
        <w:lastRenderedPageBreak/>
        <w:t>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3147D5" w:rsidRDefault="00B057C3" w:rsidP="00B057C3">
      <w:pPr>
        <w:spacing w:before="0" w:after="0"/>
        <w:jc w:val="both"/>
        <w:rPr>
          <w:rFonts w:asciiTheme="minorHAnsi" w:hAnsiTheme="minorHAnsi" w:cstheme="minorHAnsi"/>
          <w:sz w:val="24"/>
          <w:szCs w:val="24"/>
        </w:rPr>
      </w:pPr>
    </w:p>
    <w:p w14:paraId="1AC2AC8D" w14:textId="08ED8919"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Rezultatele evaluării tehnice și financiare se comunică solicitantului</w:t>
      </w:r>
      <w:r>
        <w:rPr>
          <w:rFonts w:asciiTheme="minorHAnsi" w:hAnsiTheme="minorHAnsi" w:cstheme="minorHAnsi"/>
          <w:sz w:val="24"/>
          <w:szCs w:val="24"/>
        </w:rPr>
        <w:t xml:space="preserve"> prin sistemul MYSMIS</w:t>
      </w:r>
      <w:r w:rsidRPr="003147D5">
        <w:rPr>
          <w:rFonts w:asciiTheme="minorHAnsi" w:hAnsiTheme="minorHAnsi" w:cstheme="minorHAnsi"/>
          <w:sz w:val="24"/>
          <w:szCs w:val="24"/>
        </w:rPr>
        <w:t xml:space="preserve">, indicându-se punctajul obținut și justificarea acordării respectivului punctaj, pentru fiecare criteriu în parte, pentru apelurile de proiecte pentru care este prevăzută acordarea de punctaje. </w:t>
      </w:r>
    </w:p>
    <w:p w14:paraId="39626754" w14:textId="1ABFE896"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Împotriva rezultatului evaluării tehnice și financiare, solicitantul poate formula contestație în termenele prevăzute în Ghidul Solicitantului în termen de </w:t>
      </w:r>
      <w:r w:rsidR="00670642">
        <w:rPr>
          <w:rFonts w:asciiTheme="minorHAnsi" w:hAnsiTheme="minorHAnsi" w:cstheme="minorHAnsi"/>
          <w:sz w:val="24"/>
          <w:szCs w:val="24"/>
        </w:rPr>
        <w:t>30</w:t>
      </w:r>
      <w:r w:rsidRPr="003147D5">
        <w:rPr>
          <w:rFonts w:asciiTheme="minorHAnsi" w:hAnsiTheme="minorHAnsi" w:cstheme="minorHAnsi"/>
          <w:sz w:val="24"/>
          <w:szCs w:val="24"/>
        </w:rPr>
        <w:t xml:space="preserve"> zile lucrătoare, calculate de la data comunicării rezultatului evaluării, </w:t>
      </w:r>
      <w:r w:rsidRPr="00750EC4">
        <w:rPr>
          <w:rFonts w:asciiTheme="minorHAnsi" w:hAnsiTheme="minorHAnsi" w:cstheme="minorHAnsi"/>
          <w:sz w:val="24"/>
          <w:szCs w:val="24"/>
        </w:rPr>
        <w:t xml:space="preserve">detalii </w:t>
      </w:r>
      <w:r w:rsidR="00F136CA" w:rsidRPr="00750EC4">
        <w:rPr>
          <w:rFonts w:asciiTheme="minorHAnsi" w:hAnsiTheme="minorHAnsi" w:cstheme="minorHAnsi"/>
          <w:sz w:val="24"/>
          <w:szCs w:val="24"/>
        </w:rPr>
        <w:t>fiind</w:t>
      </w:r>
      <w:r w:rsidRPr="00750EC4">
        <w:rPr>
          <w:rFonts w:asciiTheme="minorHAnsi" w:hAnsiTheme="minorHAnsi" w:cstheme="minorHAnsi"/>
          <w:sz w:val="24"/>
          <w:szCs w:val="24"/>
        </w:rPr>
        <w:t xml:space="preserve"> prezentate in secțiunea </w:t>
      </w:r>
      <w:r w:rsidR="00564433">
        <w:rPr>
          <w:rFonts w:asciiTheme="minorHAnsi" w:hAnsiTheme="minorHAnsi" w:cstheme="minorHAnsi"/>
          <w:sz w:val="24"/>
          <w:szCs w:val="24"/>
        </w:rPr>
        <w:t>8.8</w:t>
      </w:r>
      <w:r w:rsidRPr="00750EC4">
        <w:rPr>
          <w:rFonts w:asciiTheme="minorHAnsi" w:hAnsiTheme="minorHAnsi" w:cstheme="minorHAnsi"/>
          <w:sz w:val="24"/>
          <w:szCs w:val="24"/>
        </w:rPr>
        <w:t>.</w:t>
      </w:r>
    </w:p>
    <w:p w14:paraId="0F22CDA5"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asemenea, în cazul proiectelor care au obținut punctajul minim, însă nu intră în alocarea financiară a apelului de proiecte, AM va notifica solicitanții asupra situației proiectului.</w:t>
      </w:r>
    </w:p>
    <w:p w14:paraId="4537FB66" w14:textId="77777777" w:rsidR="00B057C3" w:rsidRPr="003147D5" w:rsidRDefault="00B057C3" w:rsidP="00B057C3">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Detalii despre modalitatea de acordare a punctajelor sunt menționate în grila relevantă pentru etapa de evaluare tehnică și financiară.</w:t>
      </w:r>
    </w:p>
    <w:p w14:paraId="0FB44456" w14:textId="77777777" w:rsidR="00B057C3" w:rsidRPr="003147D5" w:rsidRDefault="00B057C3" w:rsidP="00B057C3">
      <w:pPr>
        <w:tabs>
          <w:tab w:val="left" w:pos="1134"/>
        </w:tabs>
        <w:spacing w:before="0" w:after="0"/>
        <w:jc w:val="both"/>
        <w:rPr>
          <w:rFonts w:asciiTheme="minorHAnsi" w:hAnsiTheme="minorHAnsi" w:cstheme="minorHAnsi"/>
          <w:b/>
          <w:bCs/>
          <w:sz w:val="24"/>
          <w:szCs w:val="24"/>
        </w:rPr>
      </w:pPr>
    </w:p>
    <w:p w14:paraId="11AE4746" w14:textId="77777777" w:rsidR="00B057C3" w:rsidRPr="003147D5" w:rsidRDefault="00B057C3" w:rsidP="00B057C3">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Pr="003147D5">
        <w:rPr>
          <w:rFonts w:asciiTheme="minorHAnsi" w:hAnsiTheme="minorHAnsi" w:cstheme="minorHAnsi"/>
          <w:sz w:val="24"/>
          <w:szCs w:val="24"/>
        </w:rPr>
        <w:t>În cadrul prezent</w:t>
      </w:r>
      <w:r>
        <w:rPr>
          <w:rFonts w:asciiTheme="minorHAnsi" w:hAnsiTheme="minorHAnsi" w:cstheme="minorHAnsi"/>
          <w:sz w:val="24"/>
          <w:szCs w:val="24"/>
        </w:rPr>
        <w:t>ului</w:t>
      </w:r>
      <w:r w:rsidRPr="003147D5">
        <w:rPr>
          <w:rFonts w:asciiTheme="minorHAnsi" w:hAnsiTheme="minorHAnsi" w:cstheme="minorHAnsi"/>
          <w:sz w:val="24"/>
          <w:szCs w:val="24"/>
        </w:rPr>
        <w:t xml:space="preserve"> apel de proiecte, AM pe baza pragurilor de excelență stabilite anterior, demarează în mod direct, etapa de contractare, în limita bugetului aprobat</w:t>
      </w:r>
      <w:r>
        <w:rPr>
          <w:rFonts w:asciiTheme="minorHAnsi" w:hAnsiTheme="minorHAnsi" w:cstheme="minorHAnsi"/>
          <w:sz w:val="24"/>
          <w:szCs w:val="24"/>
        </w:rPr>
        <w:t xml:space="preserve"> pe fiecare județ</w:t>
      </w:r>
      <w:r w:rsidRPr="003147D5">
        <w:rPr>
          <w:rFonts w:asciiTheme="minorHAnsi" w:hAnsiTheme="minorHAnsi" w:cstheme="minorHAnsi"/>
          <w:sz w:val="24"/>
          <w:szCs w:val="24"/>
        </w:rPr>
        <w:t>, fără  a fi necesară soluționarea contestațiilor depuse care au ca obiect rezultatele evaluării tehnice și financiare.</w:t>
      </w:r>
    </w:p>
    <w:p w14:paraId="65F10C76"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65207F67" w14:textId="77777777" w:rsidR="00933811" w:rsidRPr="00933811" w:rsidRDefault="00933811" w:rsidP="00933811"/>
    <w:p w14:paraId="75F8312A" w14:textId="77777777" w:rsidR="00181E8F" w:rsidRPr="00933811" w:rsidRDefault="00181E8F" w:rsidP="00735675">
      <w:pPr>
        <w:pStyle w:val="Heading2"/>
        <w:numPr>
          <w:ilvl w:val="1"/>
          <w:numId w:val="61"/>
        </w:numPr>
      </w:pPr>
      <w:bookmarkStart w:id="174" w:name="_Toc137037315"/>
      <w:r w:rsidRPr="00933811">
        <w:t>Contestații</w:t>
      </w:r>
      <w:bookmarkEnd w:id="174"/>
    </w:p>
    <w:p w14:paraId="4D83092D" w14:textId="4A31C563" w:rsidR="00181E8F" w:rsidRPr="00B057C3" w:rsidRDefault="00181E8F" w:rsidP="00181E8F">
      <w:pPr>
        <w:spacing w:before="0" w:after="0"/>
        <w:jc w:val="both"/>
        <w:rPr>
          <w:rFonts w:asciiTheme="minorHAnsi" w:hAnsiTheme="minorHAnsi" w:cstheme="minorHAnsi"/>
          <w:sz w:val="24"/>
          <w:szCs w:val="24"/>
        </w:rPr>
      </w:pPr>
      <w:bookmarkStart w:id="175" w:name="_Hlk92979750"/>
      <w:bookmarkStart w:id="176" w:name="_Hlk100136820"/>
      <w:r w:rsidRPr="00B057C3">
        <w:rPr>
          <w:rFonts w:asciiTheme="minorHAnsi" w:hAnsiTheme="minorHAnsi" w:cstheme="minorHAnsi"/>
          <w:sz w:val="24"/>
          <w:szCs w:val="24"/>
        </w:rPr>
        <w:t>Împotriva deciziei de respingere a rezultatului evaluarii tehnico-financia</w:t>
      </w:r>
      <w:r w:rsidRPr="00B057C3">
        <w:rPr>
          <w:rFonts w:asciiTheme="minorHAnsi" w:hAnsiTheme="minorHAnsi" w:cstheme="minorHAnsi"/>
          <w:b/>
          <w:sz w:val="24"/>
          <w:szCs w:val="24"/>
        </w:rPr>
        <w:t>r</w:t>
      </w:r>
      <w:r w:rsidRPr="00B057C3">
        <w:rPr>
          <w:rFonts w:asciiTheme="minorHAnsi" w:hAnsiTheme="minorHAnsi" w:cstheme="minorHAnsi"/>
          <w:sz w:val="24"/>
          <w:szCs w:val="24"/>
        </w:rPr>
        <w:t xml:space="preserve">a/finanțării se poate formula contestație pe cale administrativă, la AM PR SE, în termenul de </w:t>
      </w:r>
      <w:r w:rsidR="00670642">
        <w:rPr>
          <w:rFonts w:asciiTheme="minorHAnsi" w:hAnsiTheme="minorHAnsi" w:cstheme="minorHAnsi"/>
          <w:sz w:val="24"/>
          <w:szCs w:val="24"/>
        </w:rPr>
        <w:t>30</w:t>
      </w:r>
      <w:r w:rsidRPr="00B057C3">
        <w:rPr>
          <w:rFonts w:asciiTheme="minorHAnsi" w:hAnsiTheme="minorHAnsi" w:cstheme="minorHAnsi"/>
          <w:sz w:val="24"/>
          <w:szCs w:val="24"/>
        </w:rPr>
        <w:t xml:space="preserve"> zile </w:t>
      </w:r>
      <w:r w:rsidR="00DF1E48">
        <w:rPr>
          <w:rFonts w:asciiTheme="minorHAnsi" w:hAnsiTheme="minorHAnsi" w:cstheme="minorHAnsi"/>
          <w:sz w:val="24"/>
          <w:szCs w:val="24"/>
        </w:rPr>
        <w:t>calendaristice</w:t>
      </w:r>
      <w:r w:rsidRPr="00B057C3">
        <w:rPr>
          <w:rFonts w:asciiTheme="minorHAnsi" w:hAnsiTheme="minorHAnsi" w:cstheme="minorHAnsi"/>
          <w:sz w:val="24"/>
          <w:szCs w:val="24"/>
        </w:rPr>
        <w:t xml:space="preserve">, calculat de la data de la primirii acesteia prin sistemul informatic MySMIS2021/SMIS2021+. </w:t>
      </w:r>
    </w:p>
    <w:p w14:paraId="3703D2FF" w14:textId="77777777" w:rsidR="00181E8F" w:rsidRPr="00B057C3" w:rsidRDefault="00181E8F" w:rsidP="00181E8F">
      <w:pPr>
        <w:spacing w:before="0" w:after="0"/>
        <w:jc w:val="both"/>
        <w:rPr>
          <w:rFonts w:asciiTheme="minorHAnsi" w:hAnsiTheme="minorHAnsi" w:cstheme="minorHAnsi"/>
          <w:sz w:val="24"/>
          <w:szCs w:val="24"/>
        </w:rPr>
      </w:pPr>
    </w:p>
    <w:p w14:paraId="28C25DB3" w14:textId="77777777"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Contestaţia se formulează în scris va cuprinde:</w:t>
      </w:r>
    </w:p>
    <w:p w14:paraId="6503F040" w14:textId="77777777" w:rsidR="00B057C3" w:rsidRPr="00B057C3" w:rsidRDefault="00B057C3" w:rsidP="00B057C3">
      <w:pPr>
        <w:pStyle w:val="Default"/>
        <w:spacing w:after="63"/>
        <w:ind w:left="284"/>
        <w:rPr>
          <w:rFonts w:asciiTheme="minorHAnsi" w:hAnsiTheme="minorHAnsi" w:cstheme="minorHAnsi"/>
          <w:lang w:val="en-US" w:eastAsia="en-GB"/>
        </w:rPr>
      </w:pPr>
      <w:bookmarkStart w:id="177" w:name="_Hlk92874630"/>
      <w:r w:rsidRPr="00B057C3">
        <w:rPr>
          <w:rFonts w:asciiTheme="minorHAnsi" w:hAnsiTheme="minorHAnsi" w:cstheme="minorHAnsi"/>
          <w:lang w:val="en-US"/>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B057C3" w:rsidRDefault="00B057C3" w:rsidP="00B057C3">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b) datele de identificare ale reprezentantului legal al solicitantului; </w:t>
      </w:r>
    </w:p>
    <w:p w14:paraId="11640896" w14:textId="77777777" w:rsidR="00B057C3" w:rsidRPr="00B057C3" w:rsidRDefault="00B057C3" w:rsidP="00B057C3">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c) obiectul contestației; </w:t>
      </w:r>
    </w:p>
    <w:p w14:paraId="45AA3045" w14:textId="77777777" w:rsidR="00B057C3" w:rsidRPr="00B057C3" w:rsidRDefault="00B057C3" w:rsidP="00B057C3">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d) criteriul/criteriile contestate; </w:t>
      </w:r>
    </w:p>
    <w:p w14:paraId="2D0A8F60" w14:textId="77777777" w:rsidR="00B057C3" w:rsidRPr="00B057C3" w:rsidRDefault="00B057C3" w:rsidP="00B057C3">
      <w:pPr>
        <w:pStyle w:val="Default"/>
        <w:spacing w:after="63"/>
        <w:ind w:left="284"/>
        <w:rPr>
          <w:rFonts w:asciiTheme="minorHAnsi" w:hAnsiTheme="minorHAnsi" w:cstheme="minorHAnsi"/>
          <w:lang w:val="en-US"/>
        </w:rPr>
      </w:pPr>
      <w:r w:rsidRPr="00B057C3">
        <w:rPr>
          <w:rFonts w:asciiTheme="minorHAnsi" w:hAnsiTheme="minorHAnsi" w:cstheme="minorHAnsi"/>
          <w:lang w:val="en-US"/>
        </w:rPr>
        <w:lastRenderedPageBreak/>
        <w:t xml:space="preserve">e) motivele de fapt și de drept pe care se întemeiază contestația, detaliate pentru fiecare criteriu de evaluare și selecție în parte contestat; </w:t>
      </w:r>
    </w:p>
    <w:p w14:paraId="0E6F4B1C" w14:textId="3079D37A" w:rsidR="00181E8F" w:rsidRDefault="00B057C3" w:rsidP="00B057C3">
      <w:pPr>
        <w:spacing w:before="0" w:after="0"/>
        <w:ind w:left="284"/>
        <w:jc w:val="both"/>
        <w:rPr>
          <w:rFonts w:asciiTheme="minorHAnsi" w:hAnsiTheme="minorHAnsi" w:cstheme="minorHAnsi"/>
          <w:sz w:val="24"/>
          <w:szCs w:val="24"/>
          <w:lang w:val="en-US"/>
        </w:rPr>
      </w:pPr>
      <w:r w:rsidRPr="00B057C3">
        <w:rPr>
          <w:rFonts w:asciiTheme="minorHAnsi" w:hAnsiTheme="minorHAnsi" w:cstheme="minorHAnsi"/>
          <w:sz w:val="24"/>
          <w:szCs w:val="24"/>
          <w:lang w:val="en-US"/>
        </w:rPr>
        <w:t>f) semnătura reprezentantului legal/împuternicit al solicitantului</w:t>
      </w:r>
      <w:r>
        <w:rPr>
          <w:rFonts w:asciiTheme="minorHAnsi" w:hAnsiTheme="minorHAnsi" w:cstheme="minorHAnsi"/>
          <w:sz w:val="24"/>
          <w:szCs w:val="24"/>
          <w:lang w:val="en-US"/>
        </w:rPr>
        <w:t>.</w:t>
      </w:r>
    </w:p>
    <w:p w14:paraId="7EFEFC8A" w14:textId="77777777" w:rsidR="00B057C3" w:rsidRPr="00B057C3" w:rsidRDefault="00B057C3" w:rsidP="00B057C3">
      <w:pPr>
        <w:spacing w:before="0" w:after="0"/>
        <w:ind w:left="284"/>
        <w:jc w:val="both"/>
        <w:rPr>
          <w:rFonts w:asciiTheme="minorHAnsi" w:hAnsiTheme="minorHAnsi" w:cstheme="minorHAnsi"/>
          <w:sz w:val="24"/>
          <w:szCs w:val="24"/>
        </w:rPr>
      </w:pPr>
    </w:p>
    <w:p w14:paraId="5EA13488" w14:textId="77777777"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B057C3" w:rsidRDefault="00181E8F" w:rsidP="00181E8F">
      <w:pPr>
        <w:spacing w:before="0" w:after="0"/>
        <w:ind w:left="720" w:hanging="720"/>
        <w:jc w:val="both"/>
        <w:rPr>
          <w:rFonts w:asciiTheme="minorHAnsi" w:hAnsiTheme="minorHAnsi" w:cstheme="minorHAnsi"/>
          <w:bCs/>
          <w:sz w:val="24"/>
          <w:szCs w:val="24"/>
        </w:rPr>
      </w:pPr>
    </w:p>
    <w:p w14:paraId="02929209"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3147D5">
        <w:rPr>
          <w:rFonts w:asciiTheme="minorHAnsi" w:hAnsiTheme="minorHAnsi" w:cstheme="minorHAnsi"/>
          <w:sz w:val="24"/>
          <w:szCs w:val="24"/>
        </w:rPr>
        <w:t>MySMIS2021/SMIS2021+</w:t>
      </w:r>
      <w:r w:rsidRPr="003147D5">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4BF90DD4"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p>
    <w:p w14:paraId="2C945E74" w14:textId="7DA1804D"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Contestaţia se va depune în termen de maxim </w:t>
      </w:r>
      <w:r w:rsidR="00670642">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w:t>
      </w:r>
      <w:r w:rsidR="00DF1E48">
        <w:rPr>
          <w:rFonts w:asciiTheme="minorHAnsi" w:hAnsiTheme="minorHAnsi" w:cstheme="minorHAnsi"/>
          <w:color w:val="000000"/>
          <w:sz w:val="24"/>
          <w:szCs w:val="24"/>
          <w:lang w:eastAsia="en-GB"/>
        </w:rPr>
        <w:t>calendaristice</w:t>
      </w:r>
      <w:r w:rsidRPr="003147D5">
        <w:rPr>
          <w:rFonts w:asciiTheme="minorHAnsi" w:hAnsiTheme="minorHAnsi" w:cstheme="minorHAnsi"/>
          <w:color w:val="000000"/>
          <w:sz w:val="24"/>
          <w:szCs w:val="24"/>
          <w:lang w:eastAsia="en-GB"/>
        </w:rPr>
        <w:t xml:space="preserve"> de la data înştiinţării de către AM PR SE a rezultatului asupra procesului de evaluare și selecție.</w:t>
      </w:r>
    </w:p>
    <w:p w14:paraId="52F849DA" w14:textId="77777777" w:rsidR="00181E8F" w:rsidRPr="003147D5" w:rsidRDefault="00181E8F" w:rsidP="00181E8F">
      <w:pPr>
        <w:autoSpaceDE w:val="0"/>
        <w:autoSpaceDN w:val="0"/>
        <w:adjustRightInd w:val="0"/>
        <w:spacing w:before="0" w:after="0"/>
        <w:jc w:val="both"/>
        <w:rPr>
          <w:rFonts w:asciiTheme="minorHAnsi" w:hAnsiTheme="minorHAnsi" w:cstheme="minorHAnsi"/>
          <w:b/>
          <w:bCs/>
          <w:color w:val="000000"/>
          <w:sz w:val="24"/>
          <w:szCs w:val="24"/>
          <w:lang w:eastAsia="en-GB"/>
        </w:rPr>
      </w:pPr>
    </w:p>
    <w:p w14:paraId="1A361580" w14:textId="6B5D9502"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Notă! </w:t>
      </w:r>
      <w:r w:rsidRPr="003147D5">
        <w:rPr>
          <w:rFonts w:asciiTheme="minorHAnsi" w:hAnsiTheme="minorHAnsi" w:cstheme="minorHAnsi"/>
          <w:color w:val="000000"/>
          <w:sz w:val="24"/>
          <w:szCs w:val="24"/>
          <w:lang w:eastAsia="en-GB"/>
        </w:rPr>
        <w:t xml:space="preserve">Contestațiile depuse după termenul de </w:t>
      </w:r>
      <w:r w:rsidR="00670642">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menționat anterior vor fi respinse, rezultatul obtinut în cadrul procesului de evaluare şi selecţie fiind menţinut. </w:t>
      </w:r>
    </w:p>
    <w:bookmarkEnd w:id="177"/>
    <w:p w14:paraId="27E39928" w14:textId="77777777" w:rsidR="00181E8F" w:rsidRPr="003147D5" w:rsidRDefault="00181E8F" w:rsidP="00181E8F">
      <w:pPr>
        <w:spacing w:before="0" w:after="0"/>
        <w:jc w:val="both"/>
        <w:rPr>
          <w:rFonts w:asciiTheme="minorHAnsi" w:hAnsiTheme="minorHAnsi" w:cstheme="minorHAnsi"/>
          <w:sz w:val="24"/>
          <w:szCs w:val="24"/>
        </w:rPr>
      </w:pPr>
    </w:p>
    <w:p w14:paraId="61775C36" w14:textId="420043E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Comitetul de soluționare a contestațiilor soluționează contestația prin decizie motivată, în termen de </w:t>
      </w:r>
      <w:r w:rsidR="00004A81">
        <w:rPr>
          <w:rFonts w:asciiTheme="minorHAnsi" w:hAnsiTheme="minorHAnsi" w:cstheme="minorHAnsi"/>
          <w:sz w:val="24"/>
          <w:szCs w:val="24"/>
        </w:rPr>
        <w:t>30 zile calendaristice</w:t>
      </w:r>
      <w:r w:rsidRPr="003147D5">
        <w:rPr>
          <w:rFonts w:asciiTheme="minorHAnsi" w:hAnsiTheme="minorHAnsi" w:cstheme="minorHAnsi"/>
          <w:sz w:val="24"/>
          <w:szCs w:val="24"/>
        </w:rPr>
        <w:t xml:space="preserv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3147D5">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contenciosului administrativ nr. 554/2004, cu modificările și completările ulterioare.</w:t>
      </w:r>
    </w:p>
    <w:p w14:paraId="3B1964CD" w14:textId="77777777" w:rsidR="00181E8F" w:rsidRPr="003147D5" w:rsidRDefault="00181E8F" w:rsidP="00181E8F">
      <w:pPr>
        <w:spacing w:before="0" w:after="0"/>
        <w:jc w:val="both"/>
        <w:rPr>
          <w:rFonts w:asciiTheme="minorHAnsi" w:hAnsiTheme="minorHAnsi" w:cstheme="minorHAnsi"/>
          <w:sz w:val="24"/>
          <w:szCs w:val="24"/>
        </w:rPr>
      </w:pPr>
    </w:p>
    <w:p w14:paraId="583CD68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3147D5" w:rsidRDefault="00181E8F" w:rsidP="00181E8F">
      <w:pPr>
        <w:spacing w:before="0" w:after="0"/>
        <w:jc w:val="both"/>
        <w:rPr>
          <w:rFonts w:asciiTheme="minorHAnsi" w:hAnsiTheme="minorHAnsi" w:cstheme="minorHAnsi"/>
          <w:b/>
          <w:bCs/>
          <w:sz w:val="24"/>
          <w:szCs w:val="24"/>
        </w:rPr>
      </w:pPr>
    </w:p>
    <w:p w14:paraId="15552AC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Pr="003147D5">
        <w:rPr>
          <w:rFonts w:asciiTheme="minorHAnsi" w:hAnsiTheme="minorHAnsi" w:cstheme="minorHAnsi"/>
          <w:sz w:val="24"/>
          <w:szCs w:val="24"/>
        </w:rPr>
        <w:t>Pe parcursul soluționării contestațiilor, lista proiectelor se va actualiza cu acele proiecte pentru care AM PR Sud Est  a luat o decizie favorabilă.</w:t>
      </w:r>
      <w:bookmarkEnd w:id="175"/>
      <w:bookmarkEnd w:id="176"/>
    </w:p>
    <w:p w14:paraId="7F562060" w14:textId="77777777" w:rsidR="00181E8F" w:rsidRPr="003147D5" w:rsidRDefault="00181E8F" w:rsidP="00181E8F">
      <w:pPr>
        <w:spacing w:before="0" w:after="0"/>
        <w:jc w:val="both"/>
        <w:rPr>
          <w:rFonts w:asciiTheme="minorHAnsi" w:hAnsiTheme="minorHAnsi" w:cstheme="minorHAnsi"/>
          <w:b/>
          <w:bCs/>
          <w:sz w:val="24"/>
          <w:szCs w:val="24"/>
        </w:rPr>
      </w:pPr>
    </w:p>
    <w:p w14:paraId="26250327" w14:textId="77777777" w:rsidR="00181E8F" w:rsidRPr="003147D5" w:rsidRDefault="00181E8F" w:rsidP="00735675">
      <w:pPr>
        <w:pStyle w:val="Heading2"/>
        <w:numPr>
          <w:ilvl w:val="1"/>
          <w:numId w:val="61"/>
        </w:numPr>
      </w:pPr>
      <w:bookmarkStart w:id="178" w:name="_Toc137037316"/>
      <w:r w:rsidRPr="003147D5">
        <w:lastRenderedPageBreak/>
        <w:t>Contractarea proiectelor</w:t>
      </w:r>
      <w:bookmarkEnd w:id="178"/>
      <w:r w:rsidRPr="003147D5">
        <w:t xml:space="preserve"> </w:t>
      </w:r>
    </w:p>
    <w:p w14:paraId="62098E17" w14:textId="2E6753A2" w:rsidR="00B057C3" w:rsidRPr="005A50E3" w:rsidRDefault="00FB633E" w:rsidP="004B7657">
      <w:pPr>
        <w:pStyle w:val="Heading3"/>
        <w:numPr>
          <w:ilvl w:val="2"/>
          <w:numId w:val="61"/>
        </w:numPr>
        <w:rPr>
          <w:i w:val="0"/>
          <w:iCs/>
        </w:rPr>
      </w:pPr>
      <w:bookmarkStart w:id="179" w:name="_Toc137037317"/>
      <w:r w:rsidRPr="005A50E3">
        <w:rPr>
          <w:i w:val="0"/>
          <w:iCs/>
        </w:rPr>
        <w:t>Verificarea îndeplinirii condițiilor de eligibilitate</w:t>
      </w:r>
      <w:bookmarkEnd w:id="179"/>
    </w:p>
    <w:p w14:paraId="782176F6" w14:textId="56585EA0"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Intrarea în etapa de contractare este adusă la cunoștința solicitantului prin aplicația informatică MySMIS2021/SMIS2021+. Solicitanții ale căror cereri de finanțare au întrunit pragul de excelență sau care au îndeplinit condițiile prevăzute în Ghidul Solicitantului</w:t>
      </w:r>
      <w:r w:rsidR="00F136CA">
        <w:rPr>
          <w:rFonts w:asciiTheme="minorHAnsi" w:hAnsiTheme="minorHAnsi" w:cstheme="minorHAnsi"/>
          <w:sz w:val="24"/>
          <w:szCs w:val="24"/>
        </w:rPr>
        <w:t xml:space="preserve"> </w:t>
      </w:r>
      <w:r w:rsidR="00F136CA" w:rsidRPr="00750EC4">
        <w:rPr>
          <w:rFonts w:asciiTheme="minorHAnsi" w:hAnsiTheme="minorHAnsi" w:cstheme="minorHAnsi"/>
          <w:sz w:val="24"/>
          <w:szCs w:val="24"/>
        </w:rPr>
        <w:t>(cu respectarea mentiunilor de la sectiunile 8.6 si 8.7),</w:t>
      </w:r>
      <w:r w:rsidRPr="003147D5">
        <w:rPr>
          <w:rFonts w:asciiTheme="minorHAnsi" w:hAnsiTheme="minorHAnsi" w:cstheme="minorHAnsi"/>
          <w:sz w:val="24"/>
          <w:szCs w:val="24"/>
        </w:rPr>
        <w:t xml:space="preserve"> vor fi notificați cu privire la trecerea în etapa de contractare, în termen de maxim 5 zile lucrătoare calculat de la data finalizării etapei de evaluare tehnică și financiară, respectiv  de la data finalizării procesului de contestații.</w:t>
      </w:r>
    </w:p>
    <w:p w14:paraId="36DDC563" w14:textId="77777777" w:rsidR="00B057C3" w:rsidRPr="003147D5" w:rsidRDefault="00B057C3" w:rsidP="00B057C3">
      <w:pPr>
        <w:spacing w:before="0" w:after="0"/>
        <w:jc w:val="both"/>
        <w:rPr>
          <w:rFonts w:asciiTheme="minorHAnsi" w:hAnsiTheme="minorHAnsi" w:cstheme="minorHAnsi"/>
          <w:sz w:val="24"/>
          <w:szCs w:val="24"/>
        </w:rPr>
      </w:pPr>
    </w:p>
    <w:p w14:paraId="74EA30EB"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57638BEC" w14:textId="5564F86F"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transmite documentele solicitate în etapa de contractare, sub sancțiunea respingerii cererii de finanțare, în termen de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calculat de la data primirii solicitării autorității de management. </w:t>
      </w:r>
    </w:p>
    <w:p w14:paraId="20FBD3F3" w14:textId="77777777" w:rsidR="00B057C3" w:rsidRPr="003147D5" w:rsidRDefault="00B057C3" w:rsidP="00B057C3">
      <w:pPr>
        <w:spacing w:before="0" w:after="0"/>
        <w:jc w:val="both"/>
        <w:rPr>
          <w:rFonts w:asciiTheme="minorHAnsi" w:hAnsiTheme="minorHAnsi" w:cstheme="minorHAnsi"/>
          <w:sz w:val="24"/>
          <w:szCs w:val="24"/>
        </w:rPr>
      </w:pPr>
    </w:p>
    <w:p w14:paraId="77FEC460" w14:textId="0400C34A"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poate solicita clarificări în etapa de contractare, în legătură cu documentele verificate, cu respectarea principiului tratamentului egal și nediscriminării, iar solicitanții au obligația să răspundă în termen de maxim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de la data primirii solicitării de clarificări, sub sancțiunea respingerii cererii de finanțare.</w:t>
      </w:r>
    </w:p>
    <w:p w14:paraId="03C09270" w14:textId="77777777" w:rsidR="00B057C3" w:rsidRPr="003147D5" w:rsidRDefault="00B057C3" w:rsidP="00B057C3">
      <w:pPr>
        <w:spacing w:before="0" w:after="0"/>
        <w:jc w:val="both"/>
        <w:rPr>
          <w:rFonts w:asciiTheme="minorHAnsi" w:hAnsiTheme="minorHAnsi" w:cstheme="minorHAnsi"/>
          <w:sz w:val="24"/>
          <w:szCs w:val="24"/>
        </w:rPr>
      </w:pPr>
    </w:p>
    <w:p w14:paraId="0DBE7409"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5E762A3A" w14:textId="77777777" w:rsidR="00B057C3" w:rsidRPr="003147D5" w:rsidRDefault="00B057C3" w:rsidP="00B057C3">
      <w:pPr>
        <w:spacing w:before="0" w:after="0"/>
        <w:jc w:val="both"/>
        <w:rPr>
          <w:rFonts w:asciiTheme="minorHAnsi" w:hAnsiTheme="minorHAnsi" w:cstheme="minorHAnsi"/>
          <w:sz w:val="24"/>
          <w:szCs w:val="24"/>
        </w:rPr>
      </w:pPr>
    </w:p>
    <w:p w14:paraId="763ECC4F"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6230D959" w14:textId="77777777" w:rsidR="00B057C3" w:rsidRPr="003147D5" w:rsidRDefault="00B057C3" w:rsidP="00792285">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070F25D8" w14:textId="77777777" w:rsidR="00B057C3" w:rsidRPr="003147D5" w:rsidRDefault="00B057C3" w:rsidP="00792285">
      <w:pPr>
        <w:numPr>
          <w:ilvl w:val="0"/>
          <w:numId w:val="13"/>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6B2B8245"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7F3170BF" w14:textId="77777777" w:rsidR="00B057C3" w:rsidRPr="003147D5" w:rsidRDefault="00B057C3" w:rsidP="00B057C3">
      <w:pPr>
        <w:spacing w:before="0" w:after="0"/>
        <w:jc w:val="both"/>
        <w:rPr>
          <w:rFonts w:asciiTheme="minorHAnsi" w:hAnsiTheme="minorHAnsi" w:cstheme="minorHAnsi"/>
          <w:color w:val="FF0000"/>
          <w:sz w:val="24"/>
          <w:szCs w:val="24"/>
        </w:rPr>
      </w:pPr>
    </w:p>
    <w:p w14:paraId="26BF4DF1"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Urmare a verificării îndeplinirii condițiilor de eligibilitate,  AM va emite decizia de aprobare a finanțării, respectiv decizia de respingere a finanțării.   </w:t>
      </w:r>
    </w:p>
    <w:p w14:paraId="141DE873"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Pentru proiectele selectate, în baza deciziei de aprobarea a finanțării AM va proceda la încheierea contractului de finanțare.</w:t>
      </w:r>
    </w:p>
    <w:p w14:paraId="5A6B4BB5" w14:textId="77777777" w:rsidR="00B057C3" w:rsidRPr="003147D5" w:rsidRDefault="00B057C3" w:rsidP="00B057C3">
      <w:pPr>
        <w:spacing w:before="0" w:after="0"/>
        <w:jc w:val="both"/>
        <w:rPr>
          <w:rFonts w:asciiTheme="minorHAnsi" w:hAnsiTheme="minorHAnsi" w:cstheme="minorHAnsi"/>
          <w:b/>
          <w:bCs/>
          <w:sz w:val="24"/>
          <w:szCs w:val="24"/>
        </w:rPr>
      </w:pPr>
    </w:p>
    <w:p w14:paraId="614446FA" w14:textId="77777777" w:rsidR="00B057C3" w:rsidRPr="003147D5" w:rsidRDefault="00B057C3" w:rsidP="00B057C3">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În cazul apelurilor de proiecte cu termen limită de depunere durata totală până la semnarea contractului de finanțare nu poate depăși 180 zile de la închiderea apelului de proiecte.</w:t>
      </w:r>
    </w:p>
    <w:p w14:paraId="1363D810" w14:textId="77777777" w:rsidR="00B057C3" w:rsidRPr="003147D5" w:rsidRDefault="00B057C3" w:rsidP="00B057C3">
      <w:pPr>
        <w:spacing w:before="0" w:after="0"/>
        <w:jc w:val="both"/>
        <w:rPr>
          <w:rFonts w:asciiTheme="minorHAnsi" w:hAnsiTheme="minorHAnsi" w:cstheme="minorHAnsi"/>
          <w:sz w:val="24"/>
          <w:szCs w:val="24"/>
        </w:rPr>
      </w:pPr>
    </w:p>
    <w:p w14:paraId="78649F39" w14:textId="77777777" w:rsidR="00B057C3" w:rsidRPr="003147D5" w:rsidRDefault="00B057C3" w:rsidP="00B057C3">
      <w:pPr>
        <w:spacing w:before="0" w:after="0"/>
        <w:jc w:val="both"/>
        <w:rPr>
          <w:rFonts w:asciiTheme="minorHAnsi" w:hAnsiTheme="minorHAnsi" w:cstheme="minorHAnsi"/>
          <w:color w:val="0070C0"/>
          <w:sz w:val="24"/>
          <w:szCs w:val="24"/>
        </w:rPr>
      </w:pPr>
      <w:r w:rsidRPr="003147D5">
        <w:rPr>
          <w:rFonts w:asciiTheme="minorHAnsi" w:hAnsiTheme="minorHAnsi" w:cstheme="minorHAnsi"/>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r w:rsidRPr="003147D5">
        <w:rPr>
          <w:rFonts w:asciiTheme="minorHAnsi" w:hAnsiTheme="minorHAnsi" w:cstheme="minorHAnsi"/>
          <w:color w:val="0070C0"/>
          <w:sz w:val="24"/>
          <w:szCs w:val="24"/>
        </w:rPr>
        <w:t>.</w:t>
      </w:r>
    </w:p>
    <w:p w14:paraId="473D3D80" w14:textId="77777777"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3147D5" w:rsidRDefault="00B057C3" w:rsidP="00B057C3">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5F1627C2" w14:textId="77777777" w:rsidR="00B057C3" w:rsidRPr="003147D5" w:rsidRDefault="00B057C3" w:rsidP="00B057C3">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 xml:space="preserve">b) solicitantul nu răspunde în termenul procedural la clarificările solicitate de AM. </w:t>
      </w:r>
    </w:p>
    <w:p w14:paraId="70002CBE" w14:textId="77777777" w:rsidR="00B057C3" w:rsidRPr="003147D5" w:rsidRDefault="00B057C3" w:rsidP="00B057C3">
      <w:pPr>
        <w:spacing w:before="0" w:after="0"/>
        <w:jc w:val="both"/>
        <w:rPr>
          <w:rFonts w:asciiTheme="minorHAnsi" w:hAnsiTheme="minorHAnsi" w:cstheme="minorHAnsi"/>
          <w:bCs/>
          <w:sz w:val="24"/>
          <w:szCs w:val="24"/>
        </w:rPr>
      </w:pPr>
    </w:p>
    <w:p w14:paraId="51C16B1C" w14:textId="77777777"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0436F535"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sz w:val="24"/>
          <w:szCs w:val="24"/>
        </w:rPr>
        <w:t>- datele de identificare ale solicitantului și cererii de finanțare: titlu, cod unic SMIS</w:t>
      </w:r>
      <w:r w:rsidRPr="003147D5">
        <w:rPr>
          <w:rFonts w:asciiTheme="minorHAnsi" w:hAnsiTheme="minorHAnsi" w:cstheme="minorHAnsi"/>
          <w:bCs/>
          <w:sz w:val="24"/>
          <w:szCs w:val="24"/>
        </w:rPr>
        <w:t>;</w:t>
      </w:r>
    </w:p>
    <w:p w14:paraId="4B69922C" w14:textId="77777777" w:rsidR="00B057C3" w:rsidRPr="003147D5" w:rsidRDefault="00B057C3" w:rsidP="00B057C3">
      <w:pPr>
        <w:spacing w:before="0" w:after="0"/>
        <w:ind w:firstLine="708"/>
        <w:jc w:val="both"/>
        <w:rPr>
          <w:rFonts w:asciiTheme="minorHAnsi" w:hAnsiTheme="minorHAnsi" w:cstheme="minorHAnsi"/>
          <w:sz w:val="24"/>
          <w:szCs w:val="24"/>
        </w:rPr>
      </w:pP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datele de identificare ale reprezentantului legal al solicitantului;</w:t>
      </w:r>
    </w:p>
    <w:p w14:paraId="2C198A5C"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conținutul deciziei de respingere sau de revocare;</w:t>
      </w:r>
    </w:p>
    <w:p w14:paraId="6ADDC63C"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motivele de drept și de fapt ale respingerii proiectului;</w:t>
      </w:r>
    </w:p>
    <w:p w14:paraId="590ACB54"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termenul de contestare si modalitatea de transmitere a contestației;</w:t>
      </w:r>
    </w:p>
    <w:p w14:paraId="0E274623"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organele împuternicite cu soluționarea contestării;</w:t>
      </w:r>
    </w:p>
    <w:p w14:paraId="13BA606B" w14:textId="2C7ED5C4"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semnătura  reprezentantului legal/împuternicitul  al autorității de management</w:t>
      </w:r>
      <w:r>
        <w:rPr>
          <w:rFonts w:asciiTheme="minorHAnsi" w:hAnsiTheme="minorHAnsi" w:cstheme="minorHAnsi"/>
          <w:bCs/>
          <w:sz w:val="24"/>
          <w:szCs w:val="24"/>
        </w:rPr>
        <w:t>.</w:t>
      </w:r>
    </w:p>
    <w:p w14:paraId="7011A915" w14:textId="77777777" w:rsidR="00B057C3" w:rsidRPr="003147D5" w:rsidRDefault="00B057C3" w:rsidP="00B057C3">
      <w:pPr>
        <w:spacing w:before="0" w:after="0"/>
        <w:jc w:val="both"/>
        <w:rPr>
          <w:rFonts w:asciiTheme="minorHAnsi" w:hAnsiTheme="minorHAnsi" w:cstheme="minorHAnsi"/>
          <w:bCs/>
          <w:sz w:val="24"/>
          <w:szCs w:val="24"/>
        </w:rPr>
      </w:pPr>
    </w:p>
    <w:p w14:paraId="70907E04" w14:textId="2EC51F2E"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Împotriva deciziei de respingere a finanțării se poate formula contestație pe cale administrativă, în termen de maxim </w:t>
      </w:r>
      <w:r w:rsidR="000355E7">
        <w:rPr>
          <w:rFonts w:asciiTheme="minorHAnsi" w:hAnsiTheme="minorHAnsi" w:cstheme="minorHAnsi"/>
          <w:bCs/>
          <w:sz w:val="24"/>
          <w:szCs w:val="24"/>
        </w:rPr>
        <w:t>30</w:t>
      </w:r>
      <w:r w:rsidRPr="003147D5">
        <w:rPr>
          <w:rFonts w:asciiTheme="minorHAnsi" w:hAnsiTheme="minorHAnsi" w:cstheme="minorHAnsi"/>
          <w:bCs/>
          <w:sz w:val="24"/>
          <w:szCs w:val="24"/>
        </w:rPr>
        <w:t xml:space="preserve"> zile </w:t>
      </w:r>
      <w:r w:rsidR="00637291">
        <w:rPr>
          <w:rFonts w:asciiTheme="minorHAnsi" w:hAnsiTheme="minorHAnsi" w:cstheme="minorHAnsi"/>
          <w:bCs/>
          <w:sz w:val="24"/>
          <w:szCs w:val="24"/>
        </w:rPr>
        <w:t>calendaristice</w:t>
      </w:r>
      <w:r w:rsidRPr="003147D5">
        <w:rPr>
          <w:rFonts w:asciiTheme="minorHAnsi" w:hAnsiTheme="minorHAnsi" w:cstheme="minorHAnsi"/>
          <w:bCs/>
          <w:sz w:val="24"/>
          <w:szCs w:val="24"/>
        </w:rPr>
        <w:t xml:space="preserve"> de la primirii acesteia, prin sistemul informatic MySMIS2021/SMIS2021+, sub sancțiunea decăderii, la Comitetul de soluționare a contestațiilor.</w:t>
      </w:r>
    </w:p>
    <w:p w14:paraId="723F552A" w14:textId="00D68238"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Comitetul de soluționare a contestațiilor soluționează contestația, prin decizie motivată, în termen de </w:t>
      </w:r>
      <w:r w:rsidR="000355E7">
        <w:rPr>
          <w:rFonts w:asciiTheme="minorHAnsi" w:hAnsiTheme="minorHAnsi" w:cstheme="minorHAnsi"/>
          <w:bCs/>
          <w:sz w:val="24"/>
          <w:szCs w:val="24"/>
        </w:rPr>
        <w:t>30</w:t>
      </w:r>
      <w:r w:rsidRPr="003147D5">
        <w:rPr>
          <w:rFonts w:asciiTheme="minorHAnsi" w:hAnsiTheme="minorHAnsi" w:cstheme="minorHAnsi"/>
          <w:bCs/>
          <w:sz w:val="24"/>
          <w:szCs w:val="24"/>
        </w:rPr>
        <w:t xml:space="preserve"> zile </w:t>
      </w:r>
      <w:r w:rsidR="00637291">
        <w:rPr>
          <w:rFonts w:asciiTheme="minorHAnsi" w:hAnsiTheme="minorHAnsi" w:cstheme="minorHAnsi"/>
          <w:bCs/>
          <w:sz w:val="24"/>
          <w:szCs w:val="24"/>
        </w:rPr>
        <w:t>calendaristice</w:t>
      </w:r>
      <w:r w:rsidRPr="003147D5">
        <w:rPr>
          <w:rFonts w:asciiTheme="minorHAnsi" w:hAnsiTheme="minorHAnsi" w:cstheme="minorHAnsi"/>
          <w:bCs/>
          <w:sz w:val="24"/>
          <w:szCs w:val="24"/>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3147D5" w:rsidRDefault="00B057C3" w:rsidP="00B057C3">
      <w:pPr>
        <w:spacing w:before="0" w:after="0"/>
        <w:jc w:val="both"/>
        <w:rPr>
          <w:rFonts w:asciiTheme="minorHAnsi" w:hAnsiTheme="minorHAnsi" w:cstheme="minorHAnsi"/>
          <w:sz w:val="24"/>
          <w:szCs w:val="24"/>
        </w:rPr>
      </w:pPr>
    </w:p>
    <w:p w14:paraId="2B0EA709" w14:textId="77777777" w:rsidR="00B057C3"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749AF2E2" w14:textId="77777777" w:rsidR="00DF51AC" w:rsidRPr="003147D5" w:rsidRDefault="00DF51AC" w:rsidP="00B057C3">
      <w:pPr>
        <w:spacing w:before="0" w:after="0"/>
        <w:rPr>
          <w:rFonts w:asciiTheme="minorHAnsi" w:hAnsiTheme="minorHAnsi" w:cstheme="minorHAnsi"/>
          <w:sz w:val="24"/>
          <w:szCs w:val="24"/>
        </w:rPr>
      </w:pPr>
    </w:p>
    <w:p w14:paraId="5629482C" w14:textId="6A8AC1A2" w:rsidR="00FB633E" w:rsidRPr="005A50E3" w:rsidRDefault="00FB633E" w:rsidP="004B7657">
      <w:pPr>
        <w:pStyle w:val="Heading3"/>
        <w:numPr>
          <w:ilvl w:val="2"/>
          <w:numId w:val="61"/>
        </w:numPr>
        <w:rPr>
          <w:i w:val="0"/>
          <w:iCs/>
        </w:rPr>
      </w:pPr>
      <w:bookmarkStart w:id="180" w:name="_Toc137037318"/>
      <w:r w:rsidRPr="005A50E3">
        <w:rPr>
          <w:i w:val="0"/>
          <w:iCs/>
        </w:rPr>
        <w:t>Decizia de acordare/respingere a finanțării</w:t>
      </w:r>
      <w:bookmarkEnd w:id="180"/>
    </w:p>
    <w:p w14:paraId="3D21A634" w14:textId="77777777" w:rsidR="001B3A91" w:rsidRPr="001B3A91" w:rsidRDefault="001B3A91" w:rsidP="001A7C79">
      <w:pPr>
        <w:jc w:val="both"/>
        <w:rPr>
          <w:rFonts w:asciiTheme="minorHAnsi" w:hAnsiTheme="minorHAnsi" w:cstheme="minorHAnsi"/>
          <w:sz w:val="24"/>
          <w:szCs w:val="24"/>
          <w:lang w:eastAsia="ro-RO"/>
        </w:rPr>
      </w:pPr>
      <w:r w:rsidRPr="001B3A91">
        <w:rPr>
          <w:rFonts w:asciiTheme="minorHAnsi" w:hAnsiTheme="minorHAnsi" w:cstheme="minorHAnsi"/>
          <w:sz w:val="24"/>
          <w:szCs w:val="24"/>
          <w:lang w:eastAsia="ro-RO"/>
        </w:rPr>
        <w:t xml:space="preserve">Urmare a verificării îndeplinirii condițiilor de eligibilitate, autoritatea de management va emite decizia de aprobare a finanțării, respectiv decizia de respingere a finanțării.   </w:t>
      </w:r>
    </w:p>
    <w:p w14:paraId="3812FF4D" w14:textId="7B134311" w:rsidR="001B3A91" w:rsidRPr="001B3A91" w:rsidRDefault="001B3A91" w:rsidP="001A7C79">
      <w:pPr>
        <w:jc w:val="both"/>
        <w:rPr>
          <w:rFonts w:asciiTheme="minorHAnsi" w:hAnsiTheme="minorHAnsi" w:cstheme="minorHAnsi"/>
        </w:rPr>
      </w:pPr>
      <w:r w:rsidRPr="001B3A91">
        <w:rPr>
          <w:rFonts w:asciiTheme="minorHAnsi" w:hAnsiTheme="minorHAnsi" w:cstheme="minorHAnsi"/>
          <w:sz w:val="24"/>
          <w:szCs w:val="24"/>
          <w:lang w:eastAsia="ro-RO"/>
        </w:rPr>
        <w:t>Pentru proiectele selectate, în baza deciziei de aprobare a finanțării autoritatea de management va proceda la încheierea contractului de finanțare</w:t>
      </w:r>
      <w:r w:rsidR="00565A84">
        <w:rPr>
          <w:rFonts w:asciiTheme="minorHAnsi" w:hAnsiTheme="minorHAnsi" w:cstheme="minorHAnsi"/>
          <w:sz w:val="24"/>
          <w:szCs w:val="24"/>
          <w:lang w:eastAsia="ro-RO"/>
        </w:rPr>
        <w:t>.</w:t>
      </w:r>
    </w:p>
    <w:p w14:paraId="302102FE" w14:textId="77777777" w:rsidR="00FB633E" w:rsidRPr="00FB633E" w:rsidRDefault="00FB633E" w:rsidP="00FB633E"/>
    <w:p w14:paraId="7764C9B9" w14:textId="47BCB56F" w:rsidR="00DF51AC" w:rsidRPr="005A50E3" w:rsidRDefault="00FB633E" w:rsidP="004B7657">
      <w:pPr>
        <w:pStyle w:val="Heading3"/>
        <w:numPr>
          <w:ilvl w:val="2"/>
          <w:numId w:val="61"/>
        </w:numPr>
        <w:rPr>
          <w:i w:val="0"/>
          <w:iCs/>
        </w:rPr>
      </w:pPr>
      <w:bookmarkStart w:id="181" w:name="_Toc137037319"/>
      <w:r w:rsidRPr="005A50E3">
        <w:rPr>
          <w:i w:val="0"/>
          <w:iCs/>
        </w:rPr>
        <w:t xml:space="preserve">Definitivarea </w:t>
      </w:r>
      <w:r w:rsidR="00181E8F" w:rsidRPr="005A50E3">
        <w:rPr>
          <w:i w:val="0"/>
          <w:iCs/>
        </w:rPr>
        <w:t xml:space="preserve"> planului de monitorizare al proiectului</w:t>
      </w:r>
      <w:bookmarkEnd w:id="181"/>
      <w:r w:rsidR="00181E8F" w:rsidRPr="005A50E3">
        <w:rPr>
          <w:i w:val="0"/>
          <w:iCs/>
        </w:rPr>
        <w:t xml:space="preserve"> </w:t>
      </w:r>
    </w:p>
    <w:p w14:paraId="484006B8" w14:textId="2D3D607B" w:rsidR="00820727" w:rsidRPr="005A50E3" w:rsidRDefault="00820727" w:rsidP="00F136CA">
      <w:pPr>
        <w:jc w:val="both"/>
        <w:rPr>
          <w:rFonts w:asciiTheme="minorHAnsi" w:hAnsiTheme="minorHAnsi" w:cstheme="minorHAnsi"/>
          <w:b/>
          <w:sz w:val="24"/>
          <w:szCs w:val="24"/>
        </w:rPr>
      </w:pPr>
      <w:r w:rsidRPr="005A50E3">
        <w:rPr>
          <w:rFonts w:asciiTheme="minorHAnsi" w:hAnsiTheme="minorHAnsi" w:cstheme="minorHAnsi"/>
          <w:sz w:val="24"/>
          <w:szCs w:val="24"/>
        </w:rPr>
        <w:t xml:space="preserve">Planul </w:t>
      </w:r>
      <w:r w:rsidR="002F2B96">
        <w:rPr>
          <w:rFonts w:asciiTheme="minorHAnsi" w:hAnsiTheme="minorHAnsi" w:cstheme="minorHAnsi"/>
          <w:sz w:val="24"/>
          <w:szCs w:val="24"/>
        </w:rPr>
        <w:t>de monitorizare a proiectului, A</w:t>
      </w:r>
      <w:r w:rsidRPr="005A50E3">
        <w:rPr>
          <w:rFonts w:asciiTheme="minorHAnsi" w:hAnsiTheme="minorHAnsi" w:cstheme="minorHAns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5A50E3" w:rsidRDefault="00820727" w:rsidP="00F136CA">
      <w:pPr>
        <w:jc w:val="both"/>
        <w:rPr>
          <w:rFonts w:asciiTheme="minorHAnsi" w:hAnsiTheme="minorHAnsi" w:cstheme="minorHAnsi"/>
          <w:b/>
          <w:sz w:val="24"/>
          <w:szCs w:val="24"/>
        </w:rPr>
      </w:pPr>
      <w:r w:rsidRPr="005A50E3">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5A50E3" w:rsidRDefault="00820727" w:rsidP="00F136CA">
      <w:pPr>
        <w:jc w:val="both"/>
        <w:rPr>
          <w:rFonts w:asciiTheme="minorHAnsi" w:hAnsiTheme="minorHAnsi" w:cstheme="minorHAnsi"/>
          <w:b/>
          <w:sz w:val="24"/>
          <w:szCs w:val="24"/>
        </w:rPr>
      </w:pPr>
      <w:r w:rsidRPr="005A50E3">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7777777" w:rsidR="00820727" w:rsidRPr="005A50E3" w:rsidRDefault="00820727" w:rsidP="00F136CA">
      <w:pPr>
        <w:jc w:val="both"/>
        <w:rPr>
          <w:rFonts w:asciiTheme="minorHAnsi" w:hAnsiTheme="minorHAnsi" w:cstheme="minorHAnsi"/>
          <w:b/>
          <w:sz w:val="24"/>
          <w:szCs w:val="24"/>
        </w:rPr>
      </w:pPr>
      <w:r w:rsidRPr="005A50E3">
        <w:rPr>
          <w:rFonts w:asciiTheme="minorHAnsi" w:hAnsiTheme="minorHAnsi" w:cstheme="minorHAnsi"/>
          <w:sz w:val="24"/>
          <w:szCs w:val="24"/>
        </w:rPr>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5A50E3" w:rsidRDefault="00820727" w:rsidP="00F136CA">
      <w:pPr>
        <w:jc w:val="both"/>
        <w:rPr>
          <w:rFonts w:asciiTheme="minorHAnsi" w:hAnsiTheme="minorHAnsi" w:cstheme="minorHAnsi"/>
          <w:b/>
          <w:sz w:val="24"/>
          <w:szCs w:val="24"/>
        </w:rPr>
      </w:pPr>
      <w:r w:rsidRPr="005A50E3">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10B43136" w14:textId="77777777" w:rsidR="00820727" w:rsidRPr="005A50E3" w:rsidRDefault="00820727" w:rsidP="00F136CA">
      <w:pPr>
        <w:jc w:val="both"/>
        <w:rPr>
          <w:rFonts w:asciiTheme="minorHAnsi" w:hAnsiTheme="minorHAnsi" w:cstheme="minorHAnsi"/>
          <w:b/>
          <w:sz w:val="24"/>
          <w:szCs w:val="24"/>
        </w:rPr>
      </w:pPr>
      <w:r w:rsidRPr="005A50E3">
        <w:rPr>
          <w:rFonts w:asciiTheme="minorHAnsi" w:hAnsiTheme="minorHAnsi" w:cstheme="minorHAns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w:t>
      </w:r>
      <w:r w:rsidRPr="005A50E3">
        <w:rPr>
          <w:rFonts w:asciiTheme="minorHAnsi" w:hAnsiTheme="minorHAnsi" w:cstheme="minorHAnsi"/>
          <w:sz w:val="24"/>
          <w:szCs w:val="24"/>
        </w:rPr>
        <w:lastRenderedPageBreak/>
        <w:t xml:space="preserve">permanentă a evoluției progresului implementării proiectului și posibile abateri de la graficul de implementare sau de natură să afecteze atingerea indicatorilor de realizare și de rezultat. </w:t>
      </w:r>
    </w:p>
    <w:p w14:paraId="6BD0A2E1" w14:textId="77777777" w:rsidR="00820727" w:rsidRPr="005A50E3" w:rsidRDefault="00820727" w:rsidP="00F136CA">
      <w:pPr>
        <w:jc w:val="both"/>
        <w:rPr>
          <w:rFonts w:asciiTheme="minorHAnsi" w:hAnsiTheme="minorHAnsi" w:cstheme="minorHAnsi"/>
          <w:b/>
          <w:sz w:val="24"/>
          <w:szCs w:val="24"/>
        </w:rPr>
      </w:pPr>
      <w:r w:rsidRPr="005A50E3">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2FF1EF28" w14:textId="1AEEF0F8" w:rsidR="00181E8F" w:rsidRDefault="00820727" w:rsidP="00F136CA">
      <w:pPr>
        <w:jc w:val="both"/>
        <w:rPr>
          <w:rFonts w:asciiTheme="minorHAnsi" w:hAnsiTheme="minorHAnsi" w:cstheme="minorHAnsi"/>
          <w:sz w:val="24"/>
          <w:szCs w:val="24"/>
        </w:rPr>
      </w:pPr>
      <w:r w:rsidRPr="005A50E3">
        <w:rPr>
          <w:rFonts w:asciiTheme="minorHAnsi" w:hAnsiTheme="minorHAnsi" w:cstheme="minorHAnsi"/>
          <w:sz w:val="24"/>
          <w:szCs w:val="24"/>
        </w:rPr>
        <w:t>Planul de monitorizare al proiectului poate face obiectul unor modificări prin act adițional la contractul/decizia de finanțare.</w:t>
      </w:r>
    </w:p>
    <w:p w14:paraId="5B9F174F" w14:textId="77777777" w:rsidR="005A50E3" w:rsidRPr="005A50E3" w:rsidRDefault="005A50E3" w:rsidP="00F136CA">
      <w:pPr>
        <w:jc w:val="both"/>
        <w:rPr>
          <w:rFonts w:asciiTheme="minorHAnsi" w:hAnsiTheme="minorHAnsi" w:cstheme="minorHAnsi"/>
          <w:b/>
          <w:sz w:val="24"/>
          <w:szCs w:val="24"/>
        </w:rPr>
      </w:pPr>
    </w:p>
    <w:p w14:paraId="6F70AD17" w14:textId="37BF7710" w:rsidR="00181E8F" w:rsidRPr="00FB633E" w:rsidRDefault="00181E8F" w:rsidP="004B7657">
      <w:pPr>
        <w:pStyle w:val="Heading3"/>
        <w:numPr>
          <w:ilvl w:val="2"/>
          <w:numId w:val="61"/>
        </w:numPr>
        <w:jc w:val="both"/>
        <w:rPr>
          <w:rFonts w:asciiTheme="minorHAnsi" w:hAnsiTheme="minorHAnsi" w:cstheme="minorHAnsi"/>
          <w:i w:val="0"/>
        </w:rPr>
      </w:pPr>
      <w:bookmarkStart w:id="182" w:name="_Toc137037320"/>
      <w:r w:rsidRPr="00FB633E">
        <w:rPr>
          <w:rFonts w:asciiTheme="minorHAnsi" w:hAnsiTheme="minorHAnsi" w:cstheme="minorHAnsi"/>
          <w:i w:val="0"/>
        </w:rPr>
        <w:t>Semnarea contractului de finanțare</w:t>
      </w:r>
      <w:bookmarkEnd w:id="182"/>
      <w:r w:rsidR="00FB633E">
        <w:rPr>
          <w:rFonts w:asciiTheme="minorHAnsi" w:hAnsiTheme="minorHAnsi" w:cstheme="minorHAnsi"/>
          <w:i w:val="0"/>
        </w:rPr>
        <w:t xml:space="preserve"> </w:t>
      </w:r>
    </w:p>
    <w:p w14:paraId="50AD4A35" w14:textId="1F13A686" w:rsidR="00181E8F" w:rsidRPr="003147D5" w:rsidRDefault="00181E8F" w:rsidP="00F136C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2304C107" w14:textId="77777777" w:rsidR="00181E8F" w:rsidRPr="003147D5" w:rsidRDefault="00181E8F" w:rsidP="00F136C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Data contractului reprezintă data ultimei semnături.</w:t>
      </w:r>
    </w:p>
    <w:p w14:paraId="086DE0FE" w14:textId="77777777" w:rsidR="00181E8F" w:rsidRPr="003147D5" w:rsidRDefault="00181E8F" w:rsidP="00F136CA">
      <w:pPr>
        <w:spacing w:before="0" w:after="0"/>
        <w:jc w:val="both"/>
        <w:rPr>
          <w:rFonts w:asciiTheme="minorHAnsi" w:hAnsiTheme="minorHAnsi" w:cstheme="minorHAnsi"/>
          <w:sz w:val="24"/>
          <w:szCs w:val="24"/>
        </w:rPr>
      </w:pPr>
    </w:p>
    <w:p w14:paraId="7A5D33A1" w14:textId="77777777" w:rsidR="00181E8F" w:rsidRPr="00643608" w:rsidRDefault="00181E8F" w:rsidP="00F136CA">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 xml:space="preserve">Modelul standard de contract de finanțare utilizat pentru contractarea proiectelor selectate în urma procesului de evaluare și selecție este cel prezentat în cadrul Anexei 10 la prezentul Ghid, Contract de finanţare (model orientativ), </w:t>
      </w:r>
      <w:r w:rsidRPr="00643608">
        <w:rPr>
          <w:rFonts w:asciiTheme="minorHAnsi" w:hAnsiTheme="minorHAnsi" w:cstheme="minorHAnsi"/>
          <w:sz w:val="24"/>
          <w:szCs w:val="24"/>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6492B301" w14:textId="77777777" w:rsidR="00181E8F" w:rsidRPr="003147D5" w:rsidRDefault="00181E8F" w:rsidP="00F136CA">
      <w:pPr>
        <w:pStyle w:val="ListParagraph"/>
        <w:spacing w:before="0" w:after="0"/>
        <w:ind w:left="0"/>
        <w:jc w:val="both"/>
        <w:rPr>
          <w:rFonts w:asciiTheme="minorHAnsi" w:hAnsiTheme="minorHAnsi" w:cstheme="minorHAnsi"/>
          <w:sz w:val="24"/>
          <w:szCs w:val="24"/>
        </w:rPr>
      </w:pPr>
      <w:r w:rsidRPr="00F16B08">
        <w:rPr>
          <w:rFonts w:asciiTheme="minorHAnsi" w:hAnsiTheme="minorHAnsi" w:cstheme="minorHAnsi"/>
          <w:sz w:val="24"/>
          <w:szCs w:val="24"/>
        </w:rPr>
        <w:t>Formularul cererii de finanțare, Anexa 1 la prezentul ghid,  completat și anexele la aceasta vor face parte integrantă din contractul de finanțare ca anexe</w:t>
      </w:r>
      <w:r w:rsidRPr="003147D5">
        <w:rPr>
          <w:rFonts w:asciiTheme="minorHAnsi" w:hAnsiTheme="minorHAnsi" w:cstheme="minorHAnsi"/>
          <w:sz w:val="24"/>
          <w:szCs w:val="24"/>
        </w:rPr>
        <w:t xml:space="preserve"> la acesta.</w:t>
      </w:r>
    </w:p>
    <w:p w14:paraId="317FEC9B" w14:textId="77777777" w:rsidR="00181E8F" w:rsidRPr="003147D5" w:rsidRDefault="00181E8F" w:rsidP="00181E8F">
      <w:pPr>
        <w:spacing w:before="0" w:after="0"/>
        <w:jc w:val="both"/>
        <w:rPr>
          <w:rFonts w:asciiTheme="minorHAnsi" w:hAnsiTheme="minorHAnsi" w:cstheme="minorHAnsi"/>
          <w:sz w:val="24"/>
          <w:szCs w:val="24"/>
        </w:rPr>
      </w:pPr>
      <w:bookmarkStart w:id="183" w:name="_Toc90891339"/>
      <w:bookmarkStart w:id="184" w:name="_Hlk100136778"/>
      <w:bookmarkEnd w:id="163"/>
    </w:p>
    <w:p w14:paraId="13A4D612" w14:textId="77777777" w:rsidR="00181E8F" w:rsidRPr="005A50E3" w:rsidRDefault="00181E8F" w:rsidP="00181E8F">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Solicitantul va semna contractul de finanțare în termen de 5 zile lucrătoare de la data notificării acestuia de către AM.</w:t>
      </w:r>
    </w:p>
    <w:p w14:paraId="19FDE6C2" w14:textId="77777777" w:rsidR="00804662" w:rsidRPr="005A50E3" w:rsidRDefault="00181E8F" w:rsidP="00FB633E">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5A50E3">
        <w:rPr>
          <w:rFonts w:asciiTheme="minorHAnsi" w:hAnsiTheme="minorHAnsi" w:cstheme="minorHAnsi"/>
          <w:sz w:val="24"/>
          <w:szCs w:val="24"/>
        </w:rPr>
        <w:t>să din procesul de contractare.</w:t>
      </w:r>
    </w:p>
    <w:p w14:paraId="259A9D16" w14:textId="77777777" w:rsidR="00804662" w:rsidRPr="005A50E3" w:rsidRDefault="00804662" w:rsidP="00FB633E">
      <w:pPr>
        <w:spacing w:before="0" w:after="0"/>
        <w:jc w:val="both"/>
        <w:rPr>
          <w:rFonts w:asciiTheme="minorHAnsi" w:hAnsiTheme="minorHAnsi" w:cstheme="minorHAnsi"/>
          <w:sz w:val="24"/>
          <w:szCs w:val="24"/>
        </w:rPr>
      </w:pPr>
    </w:p>
    <w:p w14:paraId="56E1BC5C" w14:textId="3789120F" w:rsidR="00181E8F" w:rsidRPr="005A50E3" w:rsidRDefault="00181E8F" w:rsidP="00FB633E">
      <w:pPr>
        <w:spacing w:before="0" w:after="0"/>
        <w:jc w:val="both"/>
        <w:rPr>
          <w:rFonts w:asciiTheme="minorHAnsi" w:hAnsiTheme="minorHAnsi" w:cstheme="minorHAnsi"/>
          <w:b/>
          <w:bCs/>
          <w:sz w:val="24"/>
          <w:szCs w:val="24"/>
        </w:rPr>
      </w:pPr>
      <w:r w:rsidRPr="005A50E3">
        <w:rPr>
          <w:rFonts w:asciiTheme="minorHAnsi" w:hAnsiTheme="minorHAnsi" w:cstheme="minorHAnsi"/>
          <w:b/>
          <w:bCs/>
          <w:sz w:val="24"/>
          <w:szCs w:val="24"/>
        </w:rPr>
        <w:t>Principale prevederi ale contractelor de finanțare</w:t>
      </w:r>
    </w:p>
    <w:p w14:paraId="2086A4B7" w14:textId="77777777" w:rsidR="00804662" w:rsidRPr="00FB633E" w:rsidRDefault="00804662" w:rsidP="00FB633E">
      <w:pPr>
        <w:spacing w:before="0" w:after="0"/>
        <w:jc w:val="both"/>
        <w:rPr>
          <w:rFonts w:asciiTheme="minorHAnsi" w:hAnsiTheme="minorHAnsi" w:cstheme="minorHAnsi"/>
          <w:sz w:val="24"/>
          <w:szCs w:val="24"/>
        </w:rPr>
      </w:pPr>
    </w:p>
    <w:p w14:paraId="2D03FDE0"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0D2F4CCD"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6AA20074"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63F853E1"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8B6D49A"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2906E712" w14:textId="77777777" w:rsidR="00181E8F" w:rsidRPr="003147D5" w:rsidRDefault="00181E8F" w:rsidP="00181E8F">
      <w:pPr>
        <w:spacing w:before="0" w:after="0"/>
        <w:jc w:val="both"/>
        <w:rPr>
          <w:rFonts w:asciiTheme="minorHAnsi" w:hAnsiTheme="minorHAnsi" w:cstheme="minorHAnsi"/>
          <w:iCs/>
          <w:sz w:val="24"/>
          <w:szCs w:val="24"/>
        </w:rPr>
      </w:pPr>
    </w:p>
    <w:p w14:paraId="08DB7030"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656BA253" w14:textId="77777777" w:rsidR="00181E8F" w:rsidRPr="003147D5" w:rsidRDefault="00181E8F" w:rsidP="00181E8F">
      <w:pPr>
        <w:spacing w:before="0" w:after="0"/>
        <w:jc w:val="both"/>
        <w:rPr>
          <w:rFonts w:asciiTheme="minorHAnsi" w:hAnsiTheme="minorHAnsi" w:cstheme="minorHAnsi"/>
          <w:iCs/>
          <w:sz w:val="24"/>
          <w:szCs w:val="24"/>
        </w:rPr>
      </w:pPr>
    </w:p>
    <w:p w14:paraId="6D3F2F87"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2C0F4508" w14:textId="77777777" w:rsidR="00181E8F" w:rsidRPr="003147D5" w:rsidRDefault="00181E8F" w:rsidP="00181E8F">
      <w:pPr>
        <w:spacing w:before="0" w:after="0"/>
        <w:jc w:val="both"/>
        <w:rPr>
          <w:rFonts w:asciiTheme="minorHAnsi" w:hAnsiTheme="minorHAnsi" w:cstheme="minorHAnsi"/>
          <w:iCs/>
          <w:sz w:val="24"/>
          <w:szCs w:val="24"/>
        </w:rPr>
      </w:pPr>
    </w:p>
    <w:p w14:paraId="60D80877"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5AC99EC9" w14:textId="77777777" w:rsidR="00181E8F" w:rsidRPr="003147D5" w:rsidRDefault="00181E8F" w:rsidP="00181E8F">
      <w:pPr>
        <w:spacing w:before="0" w:after="0"/>
        <w:jc w:val="both"/>
        <w:rPr>
          <w:rFonts w:asciiTheme="minorHAnsi" w:hAnsiTheme="minorHAnsi" w:cstheme="minorHAnsi"/>
          <w:iCs/>
          <w:sz w:val="24"/>
          <w:szCs w:val="24"/>
        </w:rPr>
      </w:pPr>
    </w:p>
    <w:p w14:paraId="03DD71E5"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670EBE" w14:textId="77777777" w:rsidR="00181E8F" w:rsidRPr="003147D5" w:rsidRDefault="00181E8F" w:rsidP="00181E8F">
      <w:pPr>
        <w:spacing w:before="0" w:after="0"/>
        <w:jc w:val="both"/>
        <w:rPr>
          <w:rFonts w:asciiTheme="minorHAnsi" w:hAnsiTheme="minorHAnsi" w:cstheme="minorHAnsi"/>
          <w:sz w:val="24"/>
          <w:szCs w:val="24"/>
        </w:rPr>
      </w:pPr>
    </w:p>
    <w:p w14:paraId="49AD83D6" w14:textId="77777777" w:rsidR="00181E8F" w:rsidRPr="003147D5" w:rsidRDefault="00181E8F" w:rsidP="00181E8F">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0A78967" w14:textId="77777777" w:rsidR="00181E8F" w:rsidRPr="003147D5" w:rsidRDefault="00181E8F" w:rsidP="00181E8F">
      <w:pPr>
        <w:spacing w:before="0" w:after="0"/>
        <w:jc w:val="both"/>
        <w:rPr>
          <w:rFonts w:asciiTheme="minorHAnsi" w:hAnsiTheme="minorHAnsi" w:cstheme="minorHAnsi"/>
          <w:sz w:val="24"/>
          <w:szCs w:val="24"/>
        </w:rPr>
      </w:pPr>
    </w:p>
    <w:p w14:paraId="564EF40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2DF4B8EA" w14:textId="77777777" w:rsidR="00181E8F" w:rsidRPr="003147D5" w:rsidRDefault="00181E8F" w:rsidP="00181E8F">
      <w:pPr>
        <w:spacing w:before="0" w:after="0"/>
        <w:jc w:val="both"/>
        <w:rPr>
          <w:rFonts w:asciiTheme="minorHAnsi" w:hAnsiTheme="minorHAnsi" w:cstheme="minorHAnsi"/>
          <w:iCs/>
          <w:sz w:val="24"/>
          <w:szCs w:val="24"/>
        </w:rPr>
      </w:pPr>
    </w:p>
    <w:p w14:paraId="2066B2F7" w14:textId="77777777" w:rsidR="00181E8F" w:rsidRPr="002F7A99" w:rsidRDefault="00181E8F" w:rsidP="002F7A99">
      <w:pPr>
        <w:pStyle w:val="5Normal"/>
        <w:rPr>
          <w:rFonts w:asciiTheme="minorHAnsi" w:hAnsiTheme="minorHAnsi"/>
          <w:b/>
          <w:sz w:val="24"/>
        </w:rPr>
      </w:pPr>
      <w:bookmarkStart w:id="185" w:name="_Hlk134627473"/>
      <w:r w:rsidRPr="002F7A99">
        <w:rPr>
          <w:rFonts w:asciiTheme="minorHAnsi" w:hAnsiTheme="minorHAnsi"/>
          <w:b/>
          <w:sz w:val="24"/>
        </w:rPr>
        <w:lastRenderedPageBreak/>
        <w:t>Verificarea proiectului tehnic după semnarea contractului de finanțare</w:t>
      </w:r>
    </w:p>
    <w:p w14:paraId="1EEC6BEC" w14:textId="0FC927C9" w:rsidR="00181E8F" w:rsidRPr="003147D5" w:rsidRDefault="00181E8F" w:rsidP="00181E8F">
      <w:pPr>
        <w:pStyle w:val="BodyText"/>
        <w:jc w:val="both"/>
        <w:rPr>
          <w:rFonts w:asciiTheme="minorHAnsi" w:hAnsiTheme="minorHAnsi" w:cstheme="minorHAnsi"/>
        </w:rPr>
      </w:pPr>
      <w:r w:rsidRPr="003147D5">
        <w:rPr>
          <w:rFonts w:asciiTheme="minorHAnsi" w:hAnsiTheme="minorHAnsi" w:cstheme="minorHAnsi"/>
          <w:b w:val="0"/>
          <w:bCs w:val="0"/>
        </w:rPr>
        <w:t xml:space="preserve">În cazul în care contractul de finanțare este semnat în baza unei documentații tehnico-economice nivel SF/DALI, </w:t>
      </w:r>
      <w:r w:rsidRPr="003147D5">
        <w:rPr>
          <w:rFonts w:asciiTheme="minorHAnsi" w:hAnsiTheme="minorHAnsi" w:cstheme="minorHAnsi"/>
        </w:rPr>
        <w:t xml:space="preserve">beneficiarii finanțării au obligația depunerii proiectului tehnic inclusiv  autorizația de construire în termenul asumat </w:t>
      </w:r>
      <w:r w:rsidR="00643608">
        <w:rPr>
          <w:rFonts w:asciiTheme="minorHAnsi" w:hAnsiTheme="minorHAnsi" w:cstheme="minorHAnsi"/>
        </w:rPr>
        <w:t>î</w:t>
      </w:r>
      <w:r w:rsidRPr="003147D5">
        <w:rPr>
          <w:rFonts w:asciiTheme="minorHAnsi" w:hAnsiTheme="minorHAnsi" w:cstheme="minorHAnsi"/>
        </w:rPr>
        <w:t>n Planul de monitorizare al proiectului.</w:t>
      </w:r>
    </w:p>
    <w:p w14:paraId="6EF50D6E" w14:textId="77777777" w:rsidR="00181E8F" w:rsidRPr="003147D5" w:rsidRDefault="00181E8F" w:rsidP="00181E8F">
      <w:pPr>
        <w:pStyle w:val="BodyText"/>
        <w:jc w:val="both"/>
        <w:rPr>
          <w:rFonts w:asciiTheme="minorHAnsi" w:hAnsiTheme="minorHAnsi" w:cstheme="minorHAnsi"/>
          <w:b w:val="0"/>
          <w:bCs w:val="0"/>
        </w:rPr>
      </w:pPr>
    </w:p>
    <w:p w14:paraId="4A1126DA" w14:textId="1083497C" w:rsidR="00181E8F" w:rsidRPr="003147D5" w:rsidRDefault="00181E8F" w:rsidP="00181E8F">
      <w:pPr>
        <w:pStyle w:val="BodyText"/>
        <w:jc w:val="both"/>
        <w:rPr>
          <w:rFonts w:asciiTheme="minorHAnsi" w:hAnsiTheme="minorHAnsi" w:cstheme="minorHAnsi"/>
          <w:b w:val="0"/>
          <w:bCs w:val="0"/>
        </w:rPr>
      </w:pPr>
      <w:r w:rsidRPr="003147D5">
        <w:rPr>
          <w:rFonts w:asciiTheme="minorHAnsi" w:hAnsiTheme="minorHAnsi" w:cstheme="minorHAnsi"/>
          <w:b w:val="0"/>
          <w:bCs w:val="0"/>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w:t>
      </w:r>
      <w:r w:rsidR="00222664">
        <w:rPr>
          <w:rFonts w:asciiTheme="minorHAnsi" w:hAnsiTheme="minorHAnsi" w:cstheme="minorHAnsi"/>
          <w:b w:val="0"/>
          <w:bCs w:val="0"/>
        </w:rPr>
        <w:t>declaratia unica</w:t>
      </w:r>
      <w:r w:rsidRPr="003147D5">
        <w:rPr>
          <w:rFonts w:asciiTheme="minorHAnsi" w:hAnsiTheme="minorHAnsi" w:cstheme="minorHAnsi"/>
          <w:b w:val="0"/>
          <w:bCs w:val="0"/>
        </w:rPr>
        <w:t>t beneficiarului.</w:t>
      </w:r>
    </w:p>
    <w:p w14:paraId="0F0C56A2" w14:textId="77777777" w:rsidR="00181E8F" w:rsidRPr="003147D5" w:rsidRDefault="00181E8F" w:rsidP="00181E8F">
      <w:pPr>
        <w:pStyle w:val="BodyText"/>
        <w:jc w:val="both"/>
        <w:rPr>
          <w:rFonts w:asciiTheme="minorHAnsi" w:hAnsiTheme="minorHAnsi" w:cstheme="minorHAnsi"/>
          <w:b w:val="0"/>
          <w:bCs w:val="0"/>
        </w:rPr>
      </w:pPr>
    </w:p>
    <w:p w14:paraId="67644BBB" w14:textId="77777777" w:rsidR="00181E8F" w:rsidRPr="003147D5" w:rsidRDefault="00181E8F" w:rsidP="00181E8F">
      <w:pPr>
        <w:pStyle w:val="BodyText"/>
        <w:jc w:val="both"/>
        <w:rPr>
          <w:rFonts w:asciiTheme="minorHAnsi" w:hAnsiTheme="minorHAnsi" w:cstheme="minorHAnsi"/>
          <w:b w:val="0"/>
          <w:bCs w:val="0"/>
          <w:color w:val="FF0000"/>
        </w:rPr>
      </w:pPr>
      <w:r w:rsidRPr="003147D5">
        <w:rPr>
          <w:rFonts w:asciiTheme="minorHAnsi" w:hAnsiTheme="minorHAnsi" w:cstheme="minorHAnsi"/>
          <w:b w:val="0"/>
          <w:bCs w:val="0"/>
        </w:rPr>
        <w:t xml:space="preserve">În cadrul etapei de verificare a PT pot fi formulate clarificări asupra documentației tehnice depuse, cu termene limită de </w:t>
      </w:r>
      <w:r w:rsidRPr="00F16B08">
        <w:rPr>
          <w:rFonts w:asciiTheme="minorHAnsi" w:hAnsiTheme="minorHAnsi" w:cstheme="minorHAnsi"/>
          <w:b w:val="0"/>
          <w:bCs w:val="0"/>
        </w:rPr>
        <w:t xml:space="preserve">depunere a răspunsurilor. Etapa de verificare a conformităţii proiectului tehnic se realizează în baza Grilei de analiză a conformității proiectului tehnic, anexă la prezentul ghid (Anexa </w:t>
      </w:r>
      <w:r>
        <w:rPr>
          <w:rFonts w:asciiTheme="minorHAnsi" w:hAnsiTheme="minorHAnsi" w:cstheme="minorHAnsi"/>
          <w:b w:val="0"/>
          <w:bCs w:val="0"/>
        </w:rPr>
        <w:t>9</w:t>
      </w:r>
      <w:r w:rsidRPr="00F16B08">
        <w:rPr>
          <w:rFonts w:asciiTheme="minorHAnsi" w:hAnsiTheme="minorHAnsi" w:cstheme="minorHAnsi"/>
          <w:b w:val="0"/>
          <w:bCs w:val="0"/>
        </w:rPr>
        <w:t>)</w:t>
      </w:r>
      <w:r>
        <w:rPr>
          <w:rFonts w:asciiTheme="minorHAnsi" w:hAnsiTheme="minorHAnsi" w:cstheme="minorHAnsi"/>
          <w:b w:val="0"/>
          <w:bCs w:val="0"/>
        </w:rPr>
        <w:t>.</w:t>
      </w:r>
    </w:p>
    <w:p w14:paraId="0DBA3EB2" w14:textId="77777777" w:rsidR="00181E8F" w:rsidRPr="003147D5" w:rsidRDefault="00181E8F" w:rsidP="00181E8F">
      <w:pPr>
        <w:spacing w:before="0" w:after="0"/>
        <w:jc w:val="both"/>
        <w:rPr>
          <w:rFonts w:asciiTheme="minorHAnsi" w:hAnsiTheme="minorHAnsi" w:cstheme="minorHAnsi"/>
          <w:sz w:val="24"/>
          <w:szCs w:val="24"/>
        </w:rPr>
      </w:pPr>
    </w:p>
    <w:p w14:paraId="3D03EC8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A9519C2" w14:textId="77777777" w:rsidR="00181E8F" w:rsidRPr="003147D5" w:rsidRDefault="00181E8F" w:rsidP="00181E8F">
      <w:pPr>
        <w:spacing w:before="0" w:after="0"/>
        <w:jc w:val="both"/>
        <w:rPr>
          <w:rFonts w:asciiTheme="minorHAnsi" w:hAnsiTheme="minorHAnsi" w:cstheme="minorHAnsi"/>
          <w:sz w:val="24"/>
          <w:szCs w:val="24"/>
        </w:rPr>
      </w:pPr>
    </w:p>
    <w:p w14:paraId="2509FBD9"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0B0F7B8B" w14:textId="77777777" w:rsidR="00181E8F" w:rsidRPr="003147D5" w:rsidRDefault="00181E8F" w:rsidP="00181E8F">
      <w:pPr>
        <w:spacing w:before="0" w:after="0"/>
        <w:jc w:val="both"/>
        <w:rPr>
          <w:rFonts w:asciiTheme="minorHAnsi" w:hAnsiTheme="minorHAnsi" w:cstheme="minorHAnsi"/>
          <w:sz w:val="24"/>
          <w:szCs w:val="24"/>
        </w:rPr>
      </w:pPr>
    </w:p>
    <w:p w14:paraId="6C033073"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5166AB61" w14:textId="77777777" w:rsidR="00181E8F" w:rsidRPr="003147D5" w:rsidRDefault="00181E8F" w:rsidP="00181E8F">
      <w:pPr>
        <w:spacing w:before="0" w:after="0"/>
        <w:jc w:val="both"/>
        <w:rPr>
          <w:rFonts w:asciiTheme="minorHAnsi" w:hAnsiTheme="minorHAnsi" w:cstheme="minorHAnsi"/>
          <w:sz w:val="24"/>
          <w:szCs w:val="24"/>
        </w:rPr>
      </w:pPr>
    </w:p>
    <w:p w14:paraId="6AC98EF6"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517E74B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39E645C1" w14:textId="33C6A77F" w:rsidR="00181E8F" w:rsidRPr="00005EF3" w:rsidRDefault="00181E8F" w:rsidP="00005EF3">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bookmarkEnd w:id="183"/>
      <w:bookmarkEnd w:id="184"/>
      <w:bookmarkEnd w:id="185"/>
    </w:p>
    <w:p w14:paraId="7DCC520A" w14:textId="74655416" w:rsidR="00FB633E" w:rsidRDefault="00FB633E" w:rsidP="004B7657">
      <w:pPr>
        <w:pStyle w:val="Heading1"/>
        <w:numPr>
          <w:ilvl w:val="0"/>
          <w:numId w:val="61"/>
        </w:numPr>
      </w:pPr>
      <w:bookmarkStart w:id="186" w:name="_Toc137037321"/>
      <w:r w:rsidRPr="00FB633E">
        <w:t>ASPECTE PRIVIND CONFLICTUL DE INTERESE</w:t>
      </w:r>
      <w:bookmarkEnd w:id="186"/>
    </w:p>
    <w:p w14:paraId="02513492" w14:textId="3AE01628" w:rsidR="000E681F" w:rsidRPr="006C4D83" w:rsidRDefault="000E681F" w:rsidP="006C4D83">
      <w:pPr>
        <w:rPr>
          <w:rFonts w:asciiTheme="minorHAnsi" w:hAnsiTheme="minorHAnsi"/>
          <w:b/>
          <w:sz w:val="24"/>
          <w:szCs w:val="24"/>
          <w:u w:val="single"/>
        </w:rPr>
      </w:pPr>
      <w:r w:rsidRPr="006C4D83">
        <w:rPr>
          <w:rFonts w:asciiTheme="minorHAnsi" w:hAnsiTheme="minorHAnsi"/>
          <w:b/>
          <w:sz w:val="24"/>
          <w:szCs w:val="24"/>
          <w:u w:val="single"/>
        </w:rPr>
        <w:t>Conflictul de interese in implementarea contractelor de finantare</w:t>
      </w:r>
    </w:p>
    <w:p w14:paraId="005A6C6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Conflictul de interese reprezintă orice situaţie definită ca atare în legislaţia naţională/comunitară. </w:t>
      </w:r>
    </w:p>
    <w:p w14:paraId="780C3700" w14:textId="5DB0A378" w:rsidR="000E681F" w:rsidRPr="006C4D83" w:rsidRDefault="000E681F" w:rsidP="006C4D83">
      <w:pPr>
        <w:jc w:val="both"/>
        <w:rPr>
          <w:rFonts w:asciiTheme="minorHAnsi" w:hAnsiTheme="minorHAnsi"/>
          <w:i/>
          <w:sz w:val="24"/>
          <w:szCs w:val="24"/>
        </w:rPr>
      </w:pPr>
      <w:r w:rsidRPr="006C4D83">
        <w:rPr>
          <w:rFonts w:asciiTheme="minorHAnsi" w:hAnsiTheme="minorHAnsi"/>
          <w:sz w:val="24"/>
          <w:szCs w:val="24"/>
        </w:rPr>
        <w:t xml:space="preserve">Beneficiarul are obligatia de a întreprinde toate diligenţele necesare pentru a evita orice conflict de interese pe perioada implementarii contractului de finantare şi de a informa </w:t>
      </w:r>
      <w:r w:rsidR="00A6742D">
        <w:rPr>
          <w:rFonts w:asciiTheme="minorHAnsi" w:hAnsiTheme="minorHAnsi"/>
          <w:sz w:val="24"/>
          <w:szCs w:val="24"/>
        </w:rPr>
        <w:t>î</w:t>
      </w:r>
      <w:r w:rsidR="00133B78" w:rsidRPr="006C4D83">
        <w:rPr>
          <w:rFonts w:asciiTheme="minorHAnsi" w:hAnsiTheme="minorHAnsi"/>
          <w:sz w:val="24"/>
          <w:szCs w:val="24"/>
        </w:rPr>
        <w:t xml:space="preserve">n scris </w:t>
      </w:r>
      <w:r w:rsidRPr="006C4D83">
        <w:rPr>
          <w:rFonts w:asciiTheme="minorHAnsi" w:hAnsiTheme="minorHAnsi"/>
          <w:sz w:val="24"/>
          <w:szCs w:val="24"/>
        </w:rPr>
        <w:t>AM PR în legătură cu orice situaţie care dă naştere sau este posibil să dea naştere unui astfel de conflict</w:t>
      </w:r>
      <w:r w:rsidR="00A6742D">
        <w:rPr>
          <w:rFonts w:asciiTheme="minorHAnsi" w:hAnsiTheme="minorHAnsi"/>
          <w:sz w:val="24"/>
          <w:szCs w:val="24"/>
        </w:rPr>
        <w:t>, de îndată</w:t>
      </w:r>
      <w:r w:rsidR="00133B78" w:rsidRPr="006C4D83">
        <w:rPr>
          <w:rFonts w:asciiTheme="minorHAnsi" w:hAnsiTheme="minorHAnsi"/>
          <w:sz w:val="24"/>
          <w:szCs w:val="24"/>
        </w:rPr>
        <w:t xml:space="preserve"> ce a luat la cunostin</w:t>
      </w:r>
      <w:r w:rsidR="00A6742D">
        <w:rPr>
          <w:rFonts w:asciiTheme="minorHAnsi" w:hAnsiTheme="minorHAnsi"/>
          <w:sz w:val="24"/>
          <w:szCs w:val="24"/>
        </w:rPr>
        <w:t>ţă</w:t>
      </w:r>
      <w:r w:rsidR="00133B78" w:rsidRPr="006C4D83">
        <w:rPr>
          <w:rFonts w:asciiTheme="minorHAnsi" w:hAnsiTheme="minorHAnsi"/>
          <w:sz w:val="24"/>
          <w:szCs w:val="24"/>
        </w:rPr>
        <w:t>.</w:t>
      </w:r>
      <w:r w:rsidRPr="006C4D83">
        <w:rPr>
          <w:rFonts w:asciiTheme="minorHAnsi" w:hAnsiTheme="minorHAnsi"/>
          <w:i/>
          <w:sz w:val="24"/>
          <w:szCs w:val="24"/>
        </w:rPr>
        <w:t xml:space="preserve"> </w:t>
      </w:r>
      <w:r w:rsidRPr="006C4D83">
        <w:rPr>
          <w:rFonts w:asciiTheme="minorHAnsi" w:hAnsiTheme="minorHAnsi"/>
          <w:iCs/>
          <w:sz w:val="24"/>
          <w:szCs w:val="24"/>
        </w:rPr>
        <w:t>AM PR îşi rezervă dreptul de a verifica aceste situaţii şi de a lua măsurile necesare, dacă este cazul.</w:t>
      </w:r>
      <w:r w:rsidRPr="006C4D83">
        <w:rPr>
          <w:rFonts w:asciiTheme="minorHAnsi" w:hAnsiTheme="minorHAnsi"/>
          <w:i/>
          <w:sz w:val="24"/>
          <w:szCs w:val="24"/>
        </w:rPr>
        <w:t> </w:t>
      </w:r>
    </w:p>
    <w:p w14:paraId="07A6FF67" w14:textId="381A289D" w:rsidR="000E681F" w:rsidRPr="006C4D83" w:rsidRDefault="00A6742D" w:rsidP="006C4D83">
      <w:pPr>
        <w:jc w:val="both"/>
        <w:rPr>
          <w:rFonts w:asciiTheme="minorHAnsi" w:hAnsiTheme="minorHAnsi"/>
          <w:bCs/>
          <w:sz w:val="24"/>
          <w:szCs w:val="24"/>
        </w:rPr>
      </w:pPr>
      <w:r>
        <w:rPr>
          <w:rFonts w:asciiTheme="minorHAnsi" w:hAnsiTheme="minorHAnsi"/>
          <w:sz w:val="24"/>
          <w:szCs w:val="24"/>
        </w:rPr>
        <w:t>Î</w:t>
      </w:r>
      <w:r w:rsidR="000E681F" w:rsidRPr="006C4D83">
        <w:rPr>
          <w:rFonts w:asciiTheme="minorHAnsi" w:hAnsiTheme="minorHAnsi"/>
          <w:sz w:val="24"/>
          <w:szCs w:val="24"/>
        </w:rPr>
        <w:t xml:space="preserve">n implementarea contractului de finantare, AM PR va verifica conflictul de interese la atribuirea contractelor de achizitii precum si in implementarea acestora. </w:t>
      </w:r>
    </w:p>
    <w:p w14:paraId="2CA0C466"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551C6BBD" w:rsidR="000E681F" w:rsidRPr="006C4D83" w:rsidRDefault="000E681F" w:rsidP="006C4D83">
      <w:pPr>
        <w:jc w:val="both"/>
        <w:rPr>
          <w:rFonts w:asciiTheme="minorHAnsi" w:hAnsiTheme="minorHAnsi"/>
          <w:bCs/>
          <w:sz w:val="24"/>
          <w:szCs w:val="24"/>
          <w:u w:val="single"/>
        </w:rPr>
      </w:pPr>
      <w:r w:rsidRPr="006C4D83">
        <w:rPr>
          <w:rFonts w:asciiTheme="minorHAnsi" w:hAnsiTheme="minorHAnsi"/>
          <w:b/>
          <w:sz w:val="24"/>
          <w:szCs w:val="24"/>
          <w:u w:val="single"/>
        </w:rPr>
        <w:t>Conflictul de interese la at</w:t>
      </w:r>
      <w:r w:rsidR="00A6742D">
        <w:rPr>
          <w:rFonts w:asciiTheme="minorHAnsi" w:hAnsiTheme="minorHAnsi"/>
          <w:b/>
          <w:sz w:val="24"/>
          <w:szCs w:val="24"/>
          <w:u w:val="single"/>
        </w:rPr>
        <w:t>ribuirea contractelor de achiziţ</w:t>
      </w:r>
      <w:r w:rsidRPr="006C4D83">
        <w:rPr>
          <w:rFonts w:asciiTheme="minorHAnsi" w:hAnsiTheme="minorHAnsi"/>
          <w:b/>
          <w:sz w:val="24"/>
          <w:szCs w:val="24"/>
          <w:u w:val="single"/>
        </w:rPr>
        <w:t>ie:</w:t>
      </w:r>
    </w:p>
    <w:p w14:paraId="3E301BE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6C4D83">
        <w:rPr>
          <w:rFonts w:asciiTheme="minorHAnsi" w:hAnsiTheme="minorHAnsi"/>
          <w:sz w:val="24"/>
          <w:szCs w:val="24"/>
        </w:rPr>
        <w:t>a</w:t>
      </w:r>
      <w:r w:rsidRPr="006C4D83">
        <w:rPr>
          <w:rFonts w:asciiTheme="minorHAnsi" w:hAnsiTheme="minorHAnsi"/>
          <w:sz w:val="24"/>
          <w:szCs w:val="24"/>
        </w:rPr>
        <w:t xml:space="preserve"> fi considerat</w:t>
      </w:r>
      <w:r w:rsidR="00133B78" w:rsidRPr="006C4D83">
        <w:rPr>
          <w:rFonts w:asciiTheme="minorHAnsi" w:hAnsiTheme="minorHAnsi"/>
          <w:sz w:val="24"/>
          <w:szCs w:val="24"/>
        </w:rPr>
        <w:t>a</w:t>
      </w:r>
      <w:r w:rsidRPr="006C4D83">
        <w:rPr>
          <w:rFonts w:asciiTheme="minorHAnsi" w:hAnsiTheme="minorHAnsi"/>
          <w:sz w:val="24"/>
          <w:szCs w:val="24"/>
        </w:rPr>
        <w:t xml:space="preserve"> neeligibil</w:t>
      </w:r>
      <w:r w:rsidR="00A6742D">
        <w:rPr>
          <w:rFonts w:asciiTheme="minorHAnsi" w:hAnsiTheme="minorHAnsi"/>
          <w:sz w:val="24"/>
          <w:szCs w:val="24"/>
        </w:rPr>
        <w:t>ă</w:t>
      </w:r>
      <w:r w:rsidRPr="006C4D83">
        <w:rPr>
          <w:rFonts w:asciiTheme="minorHAnsi" w:hAnsiTheme="minorHAnsi"/>
          <w:sz w:val="24"/>
          <w:szCs w:val="24"/>
        </w:rPr>
        <w:t xml:space="preserve"> şi nu v</w:t>
      </w:r>
      <w:r w:rsidR="00133B78" w:rsidRPr="006C4D83">
        <w:rPr>
          <w:rFonts w:asciiTheme="minorHAnsi" w:hAnsiTheme="minorHAnsi"/>
          <w:sz w:val="24"/>
          <w:szCs w:val="24"/>
        </w:rPr>
        <w:t>a</w:t>
      </w:r>
      <w:r w:rsidRPr="006C4D83">
        <w:rPr>
          <w:rFonts w:asciiTheme="minorHAnsi" w:hAnsiTheme="minorHAnsi"/>
          <w:sz w:val="24"/>
          <w:szCs w:val="24"/>
        </w:rPr>
        <w:t xml:space="preserve"> fi rambursat</w:t>
      </w:r>
      <w:r w:rsidR="00A6742D">
        <w:rPr>
          <w:rFonts w:asciiTheme="minorHAnsi" w:hAnsiTheme="minorHAnsi"/>
          <w:sz w:val="24"/>
          <w:szCs w:val="24"/>
        </w:rPr>
        <w:t>ă</w:t>
      </w:r>
      <w:r w:rsidRPr="006C4D83">
        <w:rPr>
          <w:rFonts w:asciiTheme="minorHAnsi" w:hAnsiTheme="minorHAnsi"/>
          <w:sz w:val="24"/>
          <w:szCs w:val="24"/>
        </w:rPr>
        <w:t>/plătit</w:t>
      </w:r>
      <w:r w:rsidR="00A6742D">
        <w:rPr>
          <w:rFonts w:asciiTheme="minorHAnsi" w:hAnsiTheme="minorHAnsi"/>
          <w:sz w:val="24"/>
          <w:szCs w:val="24"/>
        </w:rPr>
        <w:t>ă</w:t>
      </w:r>
      <w:r w:rsidRPr="006C4D83">
        <w:rPr>
          <w:rFonts w:asciiTheme="minorHAnsi" w:hAnsiTheme="minorHAnsi"/>
          <w:sz w:val="24"/>
          <w:szCs w:val="24"/>
        </w:rPr>
        <w:t>.</w:t>
      </w:r>
    </w:p>
    <w:p w14:paraId="0A89F3FD" w14:textId="77777777" w:rsidR="000E681F" w:rsidRPr="006C4D83" w:rsidRDefault="000E681F" w:rsidP="006C4D83">
      <w:pPr>
        <w:jc w:val="both"/>
        <w:rPr>
          <w:rFonts w:asciiTheme="minorHAnsi" w:hAnsiTheme="minorHAnsi"/>
          <w:b/>
          <w:bCs/>
          <w:sz w:val="24"/>
          <w:szCs w:val="24"/>
        </w:rPr>
      </w:pPr>
      <w:r w:rsidRPr="006C4D83">
        <w:rPr>
          <w:rFonts w:asciiTheme="minorHAnsi" w:hAnsiTheme="minorHAnsi"/>
          <w:b/>
          <w:sz w:val="24"/>
          <w:szCs w:val="24"/>
          <w:u w:val="single"/>
        </w:rPr>
        <w:t>Conflictul de interese in implementarea contractelor de achizitie</w:t>
      </w:r>
      <w:r w:rsidRPr="006C4D83">
        <w:rPr>
          <w:rFonts w:asciiTheme="minorHAnsi" w:hAnsiTheme="minorHAnsi"/>
          <w:b/>
          <w:sz w:val="24"/>
          <w:szCs w:val="24"/>
        </w:rPr>
        <w:t xml:space="preserve">: </w:t>
      </w:r>
    </w:p>
    <w:p w14:paraId="60075B5D" w14:textId="422ADBAB" w:rsidR="004521DB"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6C4D83">
        <w:rPr>
          <w:rFonts w:asciiTheme="minorHAnsi" w:hAnsiTheme="minorHAnsi"/>
          <w:sz w:val="24"/>
          <w:szCs w:val="24"/>
        </w:rPr>
        <w:t xml:space="preserve">in scris </w:t>
      </w:r>
      <w:r w:rsidRPr="006C4D83">
        <w:rPr>
          <w:rFonts w:asciiTheme="minorHAnsi" w:hAnsiTheme="minorHAnsi"/>
          <w:sz w:val="24"/>
          <w:szCs w:val="24"/>
        </w:rPr>
        <w:t xml:space="preserve">AM PR SE </w:t>
      </w:r>
      <w:r w:rsidR="00133B78" w:rsidRPr="006C4D83">
        <w:rPr>
          <w:rFonts w:asciiTheme="minorHAnsi" w:hAnsiTheme="minorHAnsi"/>
          <w:sz w:val="24"/>
          <w:szCs w:val="24"/>
        </w:rPr>
        <w:t>a</w:t>
      </w:r>
      <w:r w:rsidRPr="006C4D83">
        <w:rPr>
          <w:rFonts w:asciiTheme="minorHAnsi" w:hAnsiTheme="minorHAnsi"/>
          <w:sz w:val="24"/>
          <w:szCs w:val="24"/>
        </w:rPr>
        <w:t xml:space="preserve"> situaţiil</w:t>
      </w:r>
      <w:r w:rsidR="00133B78" w:rsidRPr="006C4D83">
        <w:rPr>
          <w:rFonts w:asciiTheme="minorHAnsi" w:hAnsiTheme="minorHAnsi"/>
          <w:sz w:val="24"/>
          <w:szCs w:val="24"/>
        </w:rPr>
        <w:t>or</w:t>
      </w:r>
      <w:r w:rsidRPr="006C4D83">
        <w:rPr>
          <w:rFonts w:asciiTheme="minorHAnsi" w:hAnsiTheme="minorHAnsi"/>
          <w:sz w:val="24"/>
          <w:szCs w:val="24"/>
        </w:rPr>
        <w:t xml:space="preserve"> în care apar modificări.</w:t>
      </w:r>
      <w:r w:rsidRPr="006C4D83">
        <w:rPr>
          <w:rFonts w:asciiTheme="minorHAnsi" w:hAnsiTheme="minorHAnsi"/>
          <w:iCs/>
          <w:sz w:val="24"/>
          <w:szCs w:val="24"/>
        </w:rPr>
        <w:t xml:space="preserve"> AM PR va verifica aceste situaţii </w:t>
      </w:r>
      <w:r w:rsidR="00A6742D">
        <w:rPr>
          <w:rFonts w:asciiTheme="minorHAnsi" w:hAnsiTheme="minorHAnsi"/>
          <w:iCs/>
          <w:sz w:val="24"/>
          <w:szCs w:val="24"/>
        </w:rPr>
        <w:t>ş</w:t>
      </w:r>
      <w:r w:rsidR="00994FA0" w:rsidRPr="006C4D83">
        <w:rPr>
          <w:rFonts w:asciiTheme="minorHAnsi" w:hAnsiTheme="minorHAnsi"/>
          <w:iCs/>
          <w:sz w:val="24"/>
          <w:szCs w:val="24"/>
        </w:rPr>
        <w:t xml:space="preserve">i </w:t>
      </w:r>
      <w:r w:rsidRPr="006C4D83">
        <w:rPr>
          <w:rFonts w:asciiTheme="minorHAnsi" w:hAnsiTheme="minorHAnsi"/>
          <w:iCs/>
          <w:sz w:val="24"/>
          <w:szCs w:val="24"/>
        </w:rPr>
        <w:t>va lua măsurile necesare, dacă este cazul.</w:t>
      </w:r>
      <w:r w:rsidRPr="006C4D83">
        <w:rPr>
          <w:rFonts w:asciiTheme="minorHAnsi" w:hAnsiTheme="minorHAnsi"/>
          <w:i/>
          <w:sz w:val="24"/>
          <w:szCs w:val="24"/>
        </w:rPr>
        <w:t> </w:t>
      </w:r>
    </w:p>
    <w:p w14:paraId="00E4E422" w14:textId="4C368ABC" w:rsidR="00FB633E" w:rsidRDefault="00FB633E" w:rsidP="004B7657">
      <w:pPr>
        <w:pStyle w:val="Heading1"/>
        <w:numPr>
          <w:ilvl w:val="0"/>
          <w:numId w:val="61"/>
        </w:numPr>
      </w:pPr>
      <w:bookmarkStart w:id="187" w:name="_Toc137037322"/>
      <w:r w:rsidRPr="00FB633E">
        <w:lastRenderedPageBreak/>
        <w:t>ASPECTE PRIVIND PRELUCRAREA DATELOR CU CARACTER PERSONAL</w:t>
      </w:r>
      <w:bookmarkEnd w:id="187"/>
    </w:p>
    <w:p w14:paraId="6EC5094A" w14:textId="5898786A" w:rsidR="003A4083" w:rsidRPr="0033084D" w:rsidRDefault="003A4083" w:rsidP="003A4083">
      <w:pPr>
        <w:jc w:val="both"/>
        <w:rPr>
          <w:rFonts w:asciiTheme="minorHAnsi" w:hAnsiTheme="minorHAnsi" w:cstheme="minorHAnsi"/>
          <w:sz w:val="24"/>
          <w:szCs w:val="24"/>
        </w:rPr>
      </w:pPr>
      <w:r w:rsidRPr="0033084D">
        <w:rPr>
          <w:rFonts w:asciiTheme="minorHAnsi" w:hAnsiTheme="minorHAnsi" w:cstheme="minorHAnsi"/>
          <w:sz w:val="24"/>
          <w:szCs w:val="24"/>
        </w:rPr>
        <w:t xml:space="preserve">Referitor la Regulamentul General privind Protecția Datelor cu Caracter Personal (GDPR), reprezentantul legal al instituției solicitante (inclusiv reprezentantul legal al partenerilor) vor completa </w:t>
      </w:r>
      <w:r w:rsidR="00AB0442">
        <w:rPr>
          <w:rFonts w:asciiTheme="minorHAnsi" w:hAnsiTheme="minorHAnsi" w:cstheme="minorHAnsi"/>
          <w:sz w:val="24"/>
          <w:szCs w:val="24"/>
        </w:rPr>
        <w:t>Declaratia unica</w:t>
      </w:r>
      <w:r w:rsidRPr="0033084D">
        <w:rPr>
          <w:rFonts w:asciiTheme="minorHAnsi" w:hAnsiTheme="minorHAnsi" w:cstheme="minorHAnsi"/>
          <w:sz w:val="24"/>
          <w:szCs w:val="24"/>
        </w:rPr>
        <w:t xml:space="preserve">.  </w:t>
      </w:r>
    </w:p>
    <w:p w14:paraId="4DFBC97B" w14:textId="520AC71A" w:rsidR="00FB633E" w:rsidRDefault="00FB633E" w:rsidP="004B7657">
      <w:pPr>
        <w:pStyle w:val="Heading1"/>
        <w:numPr>
          <w:ilvl w:val="0"/>
          <w:numId w:val="61"/>
        </w:numPr>
      </w:pPr>
      <w:bookmarkStart w:id="188" w:name="_Toc137037323"/>
      <w:r w:rsidRPr="00FB633E">
        <w:t>ASPECTE PRIVIND MONITORIZAREA TEHNICĂ ȘI RAPOARTELE DE PROGRES</w:t>
      </w:r>
      <w:bookmarkEnd w:id="188"/>
    </w:p>
    <w:p w14:paraId="02521A67" w14:textId="493243D5" w:rsidR="00FB633E" w:rsidRPr="004521DB" w:rsidRDefault="00FB633E" w:rsidP="00735675">
      <w:pPr>
        <w:pStyle w:val="Heading2"/>
        <w:numPr>
          <w:ilvl w:val="1"/>
          <w:numId w:val="63"/>
        </w:numPr>
      </w:pPr>
      <w:bookmarkStart w:id="189" w:name="_Toc137037324"/>
      <w:r w:rsidRPr="004521DB">
        <w:t>Rapoarte de progres</w:t>
      </w:r>
      <w:bookmarkEnd w:id="189"/>
    </w:p>
    <w:p w14:paraId="1D7A5092" w14:textId="71F18453" w:rsidR="00694905" w:rsidRPr="00694905" w:rsidRDefault="00694905" w:rsidP="00694905">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Procesul</w:t>
      </w:r>
      <w:r w:rsidR="004521DB" w:rsidRPr="00694905">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de monitorizare a proiectelor de către autoritatea de management se realizează prin:</w:t>
      </w:r>
    </w:p>
    <w:p w14:paraId="7871AD0E" w14:textId="3E8A0767"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a)</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b)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04AC2B9"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c)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7D8B209F"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d)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analizarea stadiului implementării proiectelor în vederea modificării, suspendării, rezilierii, rezoluțiunii contractului de finanțare, conform prevederilor contractuale.</w:t>
      </w:r>
    </w:p>
    <w:p w14:paraId="598A10CD" w14:textId="77777777" w:rsidR="00694905" w:rsidRDefault="00694905" w:rsidP="00694905">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4EA3F2AE" w:rsidR="004521DB" w:rsidRPr="00B07A0A" w:rsidRDefault="004521DB" w:rsidP="00694905">
      <w:pPr>
        <w:jc w:val="both"/>
        <w:rPr>
          <w:rFonts w:asciiTheme="minorHAnsi" w:hAnsiTheme="minorHAnsi" w:cstheme="minorHAnsi"/>
          <w:color w:val="000000" w:themeColor="text1"/>
          <w:sz w:val="24"/>
          <w:szCs w:val="24"/>
        </w:rPr>
      </w:pPr>
      <w:r w:rsidRPr="00B07A0A">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473DF8">
        <w:rPr>
          <w:rFonts w:asciiTheme="minorHAnsi" w:hAnsiTheme="minorHAnsi" w:cstheme="minorHAnsi"/>
          <w:sz w:val="24"/>
          <w:szCs w:val="24"/>
        </w:rPr>
        <w:t>1</w:t>
      </w:r>
      <w:r w:rsidR="00630A13">
        <w:rPr>
          <w:rFonts w:asciiTheme="minorHAnsi" w:hAnsiTheme="minorHAnsi" w:cstheme="minorHAnsi"/>
          <w:sz w:val="24"/>
          <w:szCs w:val="24"/>
        </w:rPr>
        <w:t>5</w:t>
      </w:r>
      <w:r w:rsidRPr="00B07A0A">
        <w:rPr>
          <w:rFonts w:asciiTheme="minorHAnsi" w:hAnsiTheme="minorHAnsi" w:cstheme="minorHAnsi"/>
          <w:sz w:val="24"/>
          <w:szCs w:val="24"/>
        </w:rPr>
        <w:t xml:space="preserve"> – Formular Raport de progres). </w:t>
      </w:r>
    </w:p>
    <w:p w14:paraId="06FA5786" w14:textId="77777777" w:rsidR="004521DB" w:rsidRPr="00A32811" w:rsidRDefault="004521DB" w:rsidP="001A7C79">
      <w:pPr>
        <w:jc w:val="both"/>
        <w:rPr>
          <w:rFonts w:asciiTheme="minorHAnsi" w:hAnsiTheme="minorHAnsi"/>
          <w:sz w:val="24"/>
          <w:szCs w:val="24"/>
        </w:rPr>
      </w:pPr>
      <w:r w:rsidRPr="00A32811">
        <w:rPr>
          <w:rFonts w:asciiTheme="minorHAnsi" w:hAnsiTheme="minorHAns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4CFC66C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w:t>
      </w:r>
      <w:r w:rsidRPr="00A32811">
        <w:rPr>
          <w:rFonts w:asciiTheme="minorHAnsi" w:hAnsiTheme="minorHAnsi"/>
          <w:sz w:val="24"/>
          <w:szCs w:val="24"/>
        </w:rPr>
        <w:lastRenderedPageBreak/>
        <w:t>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74D9E8D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Contractul de finanțare îşi păstrează valabilitatea 5 ani calculată de la data efectuării plăţii finale  în cadrul Proiectului</w:t>
      </w:r>
      <w:r w:rsidR="00892F35">
        <w:rPr>
          <w:rFonts w:asciiTheme="minorHAnsi" w:hAnsiTheme="minorHAnsi"/>
          <w:sz w:val="24"/>
          <w:szCs w:val="24"/>
        </w:rPr>
        <w:t>.</w:t>
      </w:r>
    </w:p>
    <w:p w14:paraId="3CD9751D"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Anual, în perioada post-implementare (ex-post) a proiectului, în termen de 30 de zile de la încheierea anului post-implementare, beneficiarul este obligat să transmită la AM PR SE, prin sistemul informatic MySMIS2021, Rapoarte de durabilitate.</w:t>
      </w:r>
    </w:p>
    <w:p w14:paraId="7D6EBC1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AM PR SE poate solicita beneficiarilor să transmită rapoarte de progres, ori de câte ori consideră necesar. </w:t>
      </w:r>
    </w:p>
    <w:p w14:paraId="38B53EB7"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1C33D3BD"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AM PR SE aplică măsuri consolidate de monitorizare și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0B4ECAA9"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(a) întreruperea termenului de plată pentru cererile de plată/cererile de prefinanțare/cererile de rambursare aflate în procesare dacă beneficiarul nu a depus niciun raport de progres în termen de 6 luni de la data semnării contractului de finanțare. Termenul de plată se întrerupe până la depunerea raportului de progres cu condiția ca depunerea raportului de progres </w:t>
      </w:r>
      <w:r w:rsidRPr="00A32811">
        <w:rPr>
          <w:rFonts w:asciiTheme="minorHAnsi" w:hAnsiTheme="minorHAnsi"/>
          <w:sz w:val="24"/>
          <w:szCs w:val="24"/>
          <w:lang w:val="fr-FR"/>
        </w:rPr>
        <w:t>să survină în perioada prevăzută la art. 74, alin (1) lit. b din Regulamentul (UE) 2021/1060, cu modificările și completările ulterioare</w:t>
      </w:r>
      <w:r w:rsidRPr="00A32811">
        <w:rPr>
          <w:rFonts w:asciiTheme="minorHAnsi" w:hAnsiTheme="minorHAnsi"/>
          <w:sz w:val="24"/>
          <w:szCs w:val="24"/>
        </w:rPr>
        <w:t xml:space="preserve">.  </w:t>
      </w:r>
    </w:p>
    <w:p w14:paraId="68C1766E"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lastRenderedPageBreak/>
        <w:t xml:space="preserve">(b) întreruperea termenului de plată pentru cererile de plată/cererile de prefinanțare/cererile de rambursare aflate în procesare dacă beneficiarul  a depășit cu 60 zile termenul de depunere a raportului de progres. Termenul de plată se întrerupe până la depunerea raportului de progres cu condiția ca depunerea raportului de progres </w:t>
      </w:r>
      <w:r w:rsidRPr="00A32811">
        <w:rPr>
          <w:rFonts w:asciiTheme="minorHAnsi" w:hAnsiTheme="minorHAnsi"/>
          <w:sz w:val="24"/>
          <w:szCs w:val="24"/>
          <w:lang w:val="fr-FR"/>
        </w:rPr>
        <w:t>să survină în perioada prevăzută la art. 74, alin (1) lit. b din Regulamentul (UE) 2021/1060, cu modificările și completările ulterioare</w:t>
      </w:r>
      <w:r w:rsidRPr="00A32811">
        <w:rPr>
          <w:rFonts w:asciiTheme="minorHAnsi" w:hAnsiTheme="minorHAnsi"/>
          <w:sz w:val="24"/>
          <w:szCs w:val="24"/>
        </w:rPr>
        <w:t>.</w:t>
      </w:r>
    </w:p>
    <w:p w14:paraId="60E94D46"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(c) respingerea, în tot sau în parte, a cererii de plată/cererii de prefinanțare/cererii de rambursare, în condițiile art. 25 alin. (5) din Ordonanța de urgenta a Guvernului nr. 133/2021, dacă nu au fost transmise dovezile privind depunerea rapoartelor de progres prevăzute la lit a) și lit. b);</w:t>
      </w:r>
    </w:p>
    <w:p w14:paraId="7146652C" w14:textId="77777777" w:rsidR="004521DB" w:rsidRPr="004521DB" w:rsidRDefault="004521DB" w:rsidP="00A32811">
      <w:pPr>
        <w:jc w:val="both"/>
      </w:pPr>
      <w:r w:rsidRPr="00A32811">
        <w:rPr>
          <w:rFonts w:asciiTheme="minorHAnsi" w:hAnsiTheme="minorHAnsi"/>
          <w:sz w:val="24"/>
          <w:szCs w:val="24"/>
        </w:rPr>
        <w:t>(d) rezilierea Contractului de Finanțare în situația nedepunerii niciunui raport de progres în termen de 12 luni de la data semnării contractului de finanțare</w:t>
      </w:r>
      <w:r w:rsidRPr="004521DB">
        <w:t>.</w:t>
      </w:r>
    </w:p>
    <w:p w14:paraId="47398DF2" w14:textId="77777777" w:rsidR="004521DB" w:rsidRPr="00FB633E" w:rsidRDefault="004521DB" w:rsidP="00A32811">
      <w:pPr>
        <w:jc w:val="both"/>
      </w:pPr>
    </w:p>
    <w:p w14:paraId="0E64CE45" w14:textId="352371B7" w:rsidR="00FB633E" w:rsidRDefault="00FB633E" w:rsidP="00735675">
      <w:pPr>
        <w:pStyle w:val="Heading2"/>
        <w:numPr>
          <w:ilvl w:val="1"/>
          <w:numId w:val="63"/>
        </w:numPr>
      </w:pPr>
      <w:bookmarkStart w:id="190" w:name="_Toc137037325"/>
      <w:r>
        <w:t>Vizitele de monitorizare</w:t>
      </w:r>
      <w:bookmarkEnd w:id="190"/>
    </w:p>
    <w:p w14:paraId="2778D811" w14:textId="77777777" w:rsidR="00723EE4" w:rsidRPr="00723EE4" w:rsidRDefault="00723EE4" w:rsidP="00A32811">
      <w:pPr>
        <w:spacing w:line="259" w:lineRule="auto"/>
        <w:jc w:val="both"/>
        <w:rPr>
          <w:rFonts w:asciiTheme="minorHAnsi" w:eastAsiaTheme="minorHAnsi" w:hAnsiTheme="minorHAnsi" w:cstheme="minorHAnsi"/>
          <w:sz w:val="24"/>
          <w:szCs w:val="24"/>
        </w:rPr>
      </w:pPr>
      <w:r w:rsidRPr="00723EE4">
        <w:rPr>
          <w:rFonts w:asciiTheme="minorHAnsi" w:eastAsia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Tipuri de vizite la fața locului: </w:t>
      </w:r>
    </w:p>
    <w:p w14:paraId="12D8D70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a) Vizite la fața locului pe parcursul implementării;</w:t>
      </w:r>
    </w:p>
    <w:p w14:paraId="23BDA00D"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b) Vizită finală la fața locului; </w:t>
      </w:r>
    </w:p>
    <w:p w14:paraId="3CB1E64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c) Vizite la fața locului ex-post;</w:t>
      </w:r>
    </w:p>
    <w:p w14:paraId="0FDBACDA"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 Vizite la fața locului speciale (ad-hoc).</w:t>
      </w:r>
    </w:p>
    <w:p w14:paraId="7982DB1E"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
          <w:sz w:val="24"/>
          <w:szCs w:val="24"/>
        </w:rPr>
        <w:t>Vizite la fața locului pe parcursul implementării</w:t>
      </w:r>
      <w:r w:rsidRPr="00723EE4">
        <w:rPr>
          <w:rFonts w:asciiTheme="minorHAnsi" w:eastAsiaTheme="minorHAnsi" w:hAnsiTheme="minorHAnsi" w:cstheme="minorHAnsi"/>
          <w:iCs/>
          <w:sz w:val="24"/>
          <w:szCs w:val="24"/>
        </w:rPr>
        <w:t>;</w:t>
      </w:r>
    </w:p>
    <w:p w14:paraId="2C1D0962"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Pentru fiecare proiect finanțat din PR SE 2021 - 2027, AM PR SE efectuează vizite la fața locului, de două ori pe an, în vederea verificării veridicității informațiilor consemnate în raportul de progres. </w:t>
      </w:r>
    </w:p>
    <w:p w14:paraId="70FDB543"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În cazul beneficiarilor încadrați în categoria IMM se efectuează o singură vizită pe an pe parcursul implementării proiectului. </w:t>
      </w:r>
    </w:p>
    <w:p w14:paraId="501FC22D"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Vizită finală la fața locului;</w:t>
      </w:r>
    </w:p>
    <w:p w14:paraId="6D69157B"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lastRenderedPageBreak/>
        <w:t xml:space="preserve">Vizita finală la fața locului este realizată în scopul monitorizării și al verificării cererii de rambursare finale prin echipe mixte (monitorizare și verificare plăți).  </w:t>
      </w:r>
    </w:p>
    <w:p w14:paraId="736A076B" w14:textId="77777777" w:rsidR="00723EE4" w:rsidRPr="00723EE4" w:rsidRDefault="00723EE4" w:rsidP="00FA32EE">
      <w:pPr>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Vizita de monitorizare finală are ca scop:</w:t>
      </w:r>
    </w:p>
    <w:p w14:paraId="45AB77E6" w14:textId="77777777" w:rsidR="00723EE4" w:rsidRPr="00723EE4" w:rsidRDefault="00723EE4" w:rsidP="00792285">
      <w:pPr>
        <w:numPr>
          <w:ilvl w:val="0"/>
          <w:numId w:val="24"/>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eligibilității cheltuielilor, în conformitate cu prevederile legale privind eligibilitatea;</w:t>
      </w:r>
    </w:p>
    <w:p w14:paraId="5E239F46" w14:textId="77777777" w:rsidR="00723EE4" w:rsidRPr="00723EE4" w:rsidRDefault="00723EE4" w:rsidP="00792285">
      <w:pPr>
        <w:numPr>
          <w:ilvl w:val="0"/>
          <w:numId w:val="24"/>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723EE4" w:rsidRDefault="00723EE4" w:rsidP="00792285">
      <w:pPr>
        <w:numPr>
          <w:ilvl w:val="0"/>
          <w:numId w:val="24"/>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723EE4" w:rsidRDefault="00723EE4" w:rsidP="00792285">
      <w:pPr>
        <w:numPr>
          <w:ilvl w:val="0"/>
          <w:numId w:val="24"/>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păstrării tuturor documentelor originale legate de proiect;</w:t>
      </w:r>
    </w:p>
    <w:p w14:paraId="24EBD4AC" w14:textId="77777777" w:rsidR="00723EE4" w:rsidRPr="00723EE4" w:rsidRDefault="00723EE4" w:rsidP="00792285">
      <w:pPr>
        <w:numPr>
          <w:ilvl w:val="0"/>
          <w:numId w:val="24"/>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dosarelor de achiziție realizate în cadrul proiectului;</w:t>
      </w:r>
    </w:p>
    <w:p w14:paraId="064A9125" w14:textId="77777777" w:rsidR="00723EE4" w:rsidRPr="00723EE4" w:rsidRDefault="00723EE4" w:rsidP="00792285">
      <w:pPr>
        <w:numPr>
          <w:ilvl w:val="0"/>
          <w:numId w:val="24"/>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75AEF6EE" w14:textId="77777777" w:rsidR="00723EE4" w:rsidRPr="00723EE4" w:rsidRDefault="00723EE4" w:rsidP="00792285">
      <w:pPr>
        <w:numPr>
          <w:ilvl w:val="0"/>
          <w:numId w:val="24"/>
        </w:numPr>
        <w:spacing w:before="0" w:after="0"/>
        <w:ind w:left="714" w:hanging="709"/>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cerințelor schemei de ajutor de stat/minimis aplicabile cheltuielilor rambursate și modalitatea de înregistrare în contabilitate, în cazul proiectelor implementate de către beneficiari IMM;</w:t>
      </w:r>
    </w:p>
    <w:p w14:paraId="5443F508" w14:textId="77777777" w:rsidR="00723EE4" w:rsidRPr="00723EE4" w:rsidRDefault="00723EE4" w:rsidP="00792285">
      <w:pPr>
        <w:numPr>
          <w:ilvl w:val="0"/>
          <w:numId w:val="24"/>
        </w:numPr>
        <w:spacing w:before="0" w:after="0"/>
        <w:ind w:hanging="709"/>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723EE4" w:rsidRDefault="00723EE4" w:rsidP="00792285">
      <w:pPr>
        <w:numPr>
          <w:ilvl w:val="0"/>
          <w:numId w:val="25"/>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723EE4" w:rsidRDefault="00723EE4" w:rsidP="00792285">
      <w:pPr>
        <w:numPr>
          <w:ilvl w:val="0"/>
          <w:numId w:val="25"/>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723EE4" w:rsidRDefault="00723EE4" w:rsidP="00792285">
      <w:pPr>
        <w:numPr>
          <w:ilvl w:val="0"/>
          <w:numId w:val="25"/>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rezultatelor și obiectivelor asumate prin proiect;</w:t>
      </w:r>
    </w:p>
    <w:p w14:paraId="604BAD03" w14:textId="77777777" w:rsidR="00723EE4" w:rsidRPr="00723EE4" w:rsidRDefault="00723EE4" w:rsidP="00792285">
      <w:pPr>
        <w:numPr>
          <w:ilvl w:val="0"/>
          <w:numId w:val="25"/>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operaționalizării investiției. </w:t>
      </w:r>
    </w:p>
    <w:p w14:paraId="0E86DFFC" w14:textId="77777777" w:rsidR="00FA32EE" w:rsidRDefault="00FA32EE" w:rsidP="00723EE4">
      <w:pPr>
        <w:spacing w:line="259" w:lineRule="auto"/>
        <w:jc w:val="both"/>
        <w:rPr>
          <w:rFonts w:asciiTheme="minorHAnsi" w:eastAsiaTheme="minorHAnsi" w:hAnsiTheme="minorHAnsi" w:cstheme="minorHAnsi"/>
          <w:i/>
          <w:sz w:val="24"/>
          <w:szCs w:val="24"/>
        </w:rPr>
      </w:pPr>
    </w:p>
    <w:p w14:paraId="52393045" w14:textId="15202DB9"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ex-post</w:t>
      </w:r>
    </w:p>
    <w:p w14:paraId="76FD9B48"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AM PR SE efectuează vizite la fata locului după finalizarea implementării proiectului, respectiv în perioada de durabilitate, 3/5 ani, după caz, definită, conform prevederilor contractuale, referitoare la durata contractului (calculată de la data informării de către AM în ceea ce privește autorizarea cererii de rambursare finală), pentru a se verifica sustenabilitatea proiectelor. </w:t>
      </w:r>
    </w:p>
    <w:p w14:paraId="7A3B1FA6"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AM PR SE va efectua pentru toate proiectele aflate in durabilitate o vizita pe an ex-post la fața locului până la finalizarea perioadei de durabilitate. </w:t>
      </w:r>
    </w:p>
    <w:p w14:paraId="493A254E"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speciale (ad-hoc)</w:t>
      </w:r>
    </w:p>
    <w:p w14:paraId="1F4C3531"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lastRenderedPageBreak/>
        <w:t>Fără a acoperi toate situațiile posibile, AM PR Sud-Est efectuează vizite la fața locului, pe parcursul implementării și/sau în perioada ex-post, dacă:</w:t>
      </w:r>
    </w:p>
    <w:p w14:paraId="49A16BE5" w14:textId="77777777" w:rsidR="00723EE4" w:rsidRPr="00723EE4" w:rsidRDefault="00723EE4" w:rsidP="00792285">
      <w:pPr>
        <w:numPr>
          <w:ilvl w:val="0"/>
          <w:numId w:val="23"/>
        </w:numPr>
        <w:spacing w:before="0" w:after="160" w:line="259" w:lineRule="auto"/>
        <w:contextualSpacing/>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77777777" w:rsidR="00723EE4" w:rsidRPr="00723EE4" w:rsidRDefault="00723EE4" w:rsidP="00792285">
      <w:pPr>
        <w:numPr>
          <w:ilvl w:val="0"/>
          <w:numId w:val="23"/>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există o solicitare în acest sens din partea șefului AM PR Sud-Est;</w:t>
      </w:r>
    </w:p>
    <w:p w14:paraId="4ED5697B" w14:textId="77777777" w:rsidR="00723EE4" w:rsidRPr="00723EE4" w:rsidRDefault="00723EE4" w:rsidP="00792285">
      <w:pPr>
        <w:numPr>
          <w:ilvl w:val="0"/>
          <w:numId w:val="23"/>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dacă beneficiarul nu a depus raport de progres trimestrial/de durabilitate, în termenul stabilit prin contract sau în cel solicitat de AM PR Sud-Est;</w:t>
      </w:r>
    </w:p>
    <w:p w14:paraId="6C3C668D" w14:textId="77777777" w:rsidR="00723EE4" w:rsidRPr="00723EE4" w:rsidRDefault="00723EE4" w:rsidP="00792285">
      <w:pPr>
        <w:numPr>
          <w:ilvl w:val="0"/>
          <w:numId w:val="23"/>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723EE4" w:rsidRDefault="00723EE4" w:rsidP="00792285">
      <w:pPr>
        <w:numPr>
          <w:ilvl w:val="0"/>
          <w:numId w:val="23"/>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se solicită/notifică de către Beneficiar modificarea locației de implementare a proiectului;</w:t>
      </w:r>
    </w:p>
    <w:p w14:paraId="33880154" w14:textId="77777777" w:rsidR="00723EE4" w:rsidRPr="00723EE4" w:rsidRDefault="00723EE4" w:rsidP="00792285">
      <w:pPr>
        <w:numPr>
          <w:ilvl w:val="0"/>
          <w:numId w:val="23"/>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36395C99" w:rsidR="00723EE4" w:rsidRPr="00723EE4" w:rsidRDefault="006567AC"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Raportul de vizită </w:t>
      </w:r>
      <w:r>
        <w:rPr>
          <w:rFonts w:asciiTheme="minorHAnsi" w:eastAsiaTheme="minorHAnsi" w:hAnsiTheme="minorHAnsi" w:cstheme="minorHAnsi"/>
          <w:iCs/>
          <w:sz w:val="24"/>
          <w:szCs w:val="24"/>
        </w:rPr>
        <w:t>se</w:t>
      </w:r>
      <w:r w:rsidR="00723EE4" w:rsidRPr="00723EE4">
        <w:rPr>
          <w:rFonts w:asciiTheme="minorHAnsi" w:eastAsiaTheme="minorHAnsi" w:hAnsiTheme="minorHAnsi" w:cstheme="minorHAnsi"/>
          <w:iCs/>
          <w:sz w:val="24"/>
          <w:szCs w:val="24"/>
        </w:rPr>
        <w:t xml:space="preserve"> elaborează </w:t>
      </w:r>
      <w:r>
        <w:rPr>
          <w:rFonts w:asciiTheme="minorHAnsi" w:eastAsiaTheme="minorHAnsi" w:hAnsiTheme="minorHAnsi" w:cstheme="minorHAnsi"/>
          <w:iCs/>
          <w:sz w:val="24"/>
          <w:szCs w:val="24"/>
        </w:rPr>
        <w:t xml:space="preserve">de autoritatea de management, prin </w:t>
      </w:r>
      <w:r w:rsidRPr="00723EE4">
        <w:rPr>
          <w:rFonts w:asciiTheme="minorHAnsi" w:eastAsiaTheme="minorHAnsi" w:hAnsiTheme="minorHAnsi" w:cstheme="minorHAnsi"/>
          <w:iCs/>
          <w:sz w:val="24"/>
          <w:szCs w:val="24"/>
        </w:rPr>
        <w:t>sistemul informatic MySMIS2021</w:t>
      </w:r>
      <w:r>
        <w:rPr>
          <w:rFonts w:asciiTheme="minorHAnsi" w:eastAsiaTheme="minorHAnsi" w:hAnsiTheme="minorHAnsi" w:cstheme="minorHAnsi"/>
          <w:iCs/>
          <w:sz w:val="24"/>
          <w:szCs w:val="24"/>
        </w:rPr>
        <w:t>/SMIS2021, in conformitate cu prevederile procedurilor operationale si se genereaza in termen de 10 zile lucratoare de la data vizitei efectuata la fata locului</w:t>
      </w:r>
      <w:r w:rsidR="00723EE4" w:rsidRPr="00723EE4">
        <w:rPr>
          <w:rFonts w:asciiTheme="minorHAnsi" w:eastAsiaTheme="minorHAnsi" w:hAnsiTheme="minorHAnsi" w:cstheme="minorHAns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723EE4" w:rsidRDefault="00723EE4" w:rsidP="00723EE4">
      <w:pPr>
        <w:spacing w:before="0" w:after="160" w:line="259" w:lineRule="auto"/>
        <w:rPr>
          <w:rFonts w:asciiTheme="minorHAnsi" w:eastAsiaTheme="minorHAnsi" w:hAnsiTheme="minorHAnsi" w:cstheme="minorBidi"/>
          <w:sz w:val="22"/>
          <w:szCs w:val="22"/>
        </w:rPr>
      </w:pPr>
      <w:r w:rsidRPr="00723EE4">
        <w:rPr>
          <w:rFonts w:asciiTheme="minorHAnsi" w:eastAsiaTheme="minorHAnsi" w:hAnsiTheme="minorHAnsi" w:cstheme="minorHAns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2E63E2CF" w:rsidR="00FB633E" w:rsidRPr="00A32811" w:rsidRDefault="00FB633E" w:rsidP="00735675">
      <w:pPr>
        <w:pStyle w:val="Heading2"/>
        <w:numPr>
          <w:ilvl w:val="1"/>
          <w:numId w:val="63"/>
        </w:numPr>
      </w:pPr>
      <w:bookmarkStart w:id="191" w:name="_Toc137037326"/>
      <w:r w:rsidRPr="00A32811">
        <w:t>Mecanismul specific indicatorilor de etapă. Planul de monitorizare</w:t>
      </w:r>
      <w:bookmarkEnd w:id="191"/>
    </w:p>
    <w:p w14:paraId="49A8B823" w14:textId="59DDBC6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procesul de monitorizare a proiectelor, AM PR SE va verifica și confirma îndeplinirea indicatorilor de etapă, în conformitate cu prevederile Planului de moni</w:t>
      </w:r>
      <w:r w:rsidR="002F2B96">
        <w:rPr>
          <w:rFonts w:asciiTheme="minorHAnsi" w:hAnsiTheme="minorHAnsi"/>
          <w:sz w:val="24"/>
          <w:szCs w:val="24"/>
        </w:rPr>
        <w:t>torizare a proiectului, A</w:t>
      </w:r>
      <w:r w:rsidRPr="00A32811">
        <w:rPr>
          <w:rFonts w:asciiTheme="minorHAnsi" w:hAnsiTheme="minorHAnsi"/>
          <w:sz w:val="24"/>
          <w:szCs w:val="24"/>
        </w:rPr>
        <w:t xml:space="preserve">nexa 2 la contractul de finanțare. </w:t>
      </w:r>
    </w:p>
    <w:p w14:paraId="68ACE34A" w14:textId="5D6F60B5"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B988026"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lastRenderedPageBreak/>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Pe baza informațiilor incluse în cererea de finanțare și, dacă este cazul, a informațiilor suplimentare solicitate beneficiarului, AM PR SE verifică și validează indicatorii de etapă care vor prevăzuți în Planul de monitorizare a proiectului.</w:t>
      </w:r>
    </w:p>
    <w:p w14:paraId="22C36A7C"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Autoritatea de management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45EEAE0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Prin sistemul informatic MySMIS2021 se emit atenționări automate către beneficiar și autoritatea de management, cu cel puțin 10 zile calendaristice înaintea termenului pentru raportarea îndeplinirii unui indicator de etapă. </w:t>
      </w:r>
    </w:p>
    <w:p w14:paraId="70970AC5"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Prin sistemul informatic MySMIS2021 se notifică beneficiarul și autoritatea de management cu privire la respectarea termenului stabilit pentru încărcarea documentelor justificative aferente unui indicator de etapă.</w:t>
      </w:r>
    </w:p>
    <w:p w14:paraId="6D852BAA"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cazul nerespectării termenului prevăzut, prin sistemul informatic MySMIS 2021 se blochează posibilitatea de încărcare a documentelor. Ulterior, beneficiarul poate solicita, motivat, autorității de management, deblocarea aplicației pentru încărcarea documentelor justificative care probează realizarea indicatorului de etapă.</w:t>
      </w:r>
    </w:p>
    <w:p w14:paraId="28E8FB9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0D0899D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cazul neîndeplinirii unui indicator de etapă, autoritatea de management, sprijină beneficiarul pentru identificarea și stabilirea de posibile măsuri de remediere și urmărește atingerea </w:t>
      </w:r>
      <w:r w:rsidRPr="00A32811">
        <w:rPr>
          <w:rFonts w:asciiTheme="minorHAnsi" w:hAnsiTheme="minorHAnsi"/>
          <w:sz w:val="24"/>
          <w:szCs w:val="24"/>
        </w:rPr>
        <w:lastRenderedPageBreak/>
        <w:t>indicatorilor de etapă prin activitățile curente de monitorizare, respectiv prin acțiuni și măsuri consolidate de monitorizare, în funcție de riscurile identificate.</w:t>
      </w:r>
    </w:p>
    <w:p w14:paraId="1E017EC1"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A6882D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Neîndeplinirea unui indicator de etapă și măsurile prevăzute pe care le poate aplica autoritatea de management,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566F311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de finanțare, următoarele măsuri:</w:t>
      </w:r>
    </w:p>
    <w:p w14:paraId="02BB1CCC"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d) suspendarea implementării proiectului, până la încetarea cauzelor obiective care afectează derularea activităților și atingerea indicatorilor de etapă;</w:t>
      </w:r>
    </w:p>
    <w:p w14:paraId="6EAC883C"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e) rezilierea contractului de către autoritatea de management în situația neîndeplinirii indicatorilor de etapă prevăzuți;</w:t>
      </w:r>
    </w:p>
    <w:p w14:paraId="6BF353CA"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lastRenderedPageBreak/>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70E25F18"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Măsurile pentru neîndeplinirea indicatorilor de etapă se vor aplica gradual.</w:t>
      </w:r>
    </w:p>
    <w:p w14:paraId="52DDB40F" w14:textId="77777777" w:rsidR="00FB633E" w:rsidRPr="00FB633E" w:rsidRDefault="00FB633E" w:rsidP="00FB633E"/>
    <w:p w14:paraId="670BDDA5" w14:textId="482566DC" w:rsidR="00FB633E" w:rsidRDefault="00FB633E" w:rsidP="004B7657">
      <w:pPr>
        <w:pStyle w:val="Heading1"/>
        <w:numPr>
          <w:ilvl w:val="0"/>
          <w:numId w:val="63"/>
        </w:numPr>
      </w:pPr>
      <w:bookmarkStart w:id="192" w:name="_Toc137037327"/>
      <w:r w:rsidRPr="00FB633E">
        <w:t>ASPECTE PRIVIND MANAGEMENTUL FINANCIAR</w:t>
      </w:r>
      <w:bookmarkEnd w:id="192"/>
    </w:p>
    <w:p w14:paraId="1A89A21F" w14:textId="54F05DE1" w:rsidR="00FB633E" w:rsidRDefault="00FB633E" w:rsidP="00735675">
      <w:pPr>
        <w:pStyle w:val="Heading2"/>
        <w:numPr>
          <w:ilvl w:val="1"/>
          <w:numId w:val="63"/>
        </w:numPr>
      </w:pPr>
      <w:bookmarkStart w:id="193" w:name="_Hlk131881881"/>
      <w:bookmarkStart w:id="194" w:name="_Toc137037328"/>
      <w:r w:rsidRPr="00FB633E">
        <w:t>Mecanismul cererilor de prefinanțare</w:t>
      </w:r>
      <w:bookmarkEnd w:id="193"/>
      <w:bookmarkEnd w:id="194"/>
    </w:p>
    <w:p w14:paraId="1109912B" w14:textId="4C05F40D"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Se poate acorda prefinanţare în tranşe de maximum 10% din valoarea eligibilă a contractului de finanţare, fără depăşirea valorii totale eligibile a acestuia</w:t>
      </w:r>
      <w:r w:rsidR="00F136CA">
        <w:rPr>
          <w:rFonts w:asciiTheme="minorHAnsi" w:hAnsiTheme="minorHAnsi"/>
          <w:iCs/>
          <w:sz w:val="24"/>
          <w:szCs w:val="24"/>
        </w:rPr>
        <w:t>.</w:t>
      </w:r>
    </w:p>
    <w:p w14:paraId="517BE4D3" w14:textId="1A04B64F"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Pentru proiectele implementate în parteneriat, prefinanţarea care poate fi solicitată de unul dintre parteneri este proporţională cu sumele aferente activităţilor acelui partener din valoarea totală eligibilă a contractului de finanţare</w:t>
      </w:r>
      <w:r w:rsidR="00E17CB5">
        <w:rPr>
          <w:rFonts w:asciiTheme="minorHAnsi" w:hAnsiTheme="minorHAnsi"/>
          <w:iCs/>
          <w:sz w:val="24"/>
          <w:szCs w:val="24"/>
        </w:rPr>
        <w:t>.</w:t>
      </w:r>
    </w:p>
    <w:p w14:paraId="222A0A0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3D6E529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4C847BA"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16A1B48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Pentru prefinantarea nerecuperata, Autorităţile de management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7BC6207" w14:textId="77777777" w:rsidR="00C472F0" w:rsidRPr="00C472F0" w:rsidRDefault="00C472F0" w:rsidP="00C472F0"/>
    <w:p w14:paraId="07F8A42D" w14:textId="386B0243" w:rsidR="00C472F0" w:rsidRDefault="00FB633E" w:rsidP="00735675">
      <w:pPr>
        <w:pStyle w:val="Heading2"/>
        <w:numPr>
          <w:ilvl w:val="1"/>
          <w:numId w:val="63"/>
        </w:numPr>
      </w:pPr>
      <w:bookmarkStart w:id="195" w:name="_Toc137037329"/>
      <w:r w:rsidRPr="00FB633E">
        <w:t>Mecanismul cererilor de plată</w:t>
      </w:r>
      <w:bookmarkEnd w:id="195"/>
    </w:p>
    <w:p w14:paraId="40CCF4E3"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Mecanismul decontării cererilor de plată se aplică tuturor categoriilor de beneficiari. </w:t>
      </w:r>
    </w:p>
    <w:p w14:paraId="51BB4A87" w14:textId="1DF1544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Cererile de plată conțin doar facturi neplătite de beneficiar. </w:t>
      </w:r>
    </w:p>
    <w:p w14:paraId="72A0934C" w14:textId="77777777" w:rsidR="00C472F0" w:rsidRPr="00C441F5" w:rsidRDefault="00C472F0" w:rsidP="00C472F0">
      <w:pPr>
        <w:spacing w:after="0"/>
        <w:jc w:val="both"/>
        <w:rPr>
          <w:rFonts w:asciiTheme="minorHAnsi" w:hAnsiTheme="minorHAnsi"/>
          <w:i/>
          <w:sz w:val="24"/>
          <w:szCs w:val="24"/>
        </w:rPr>
      </w:pPr>
      <w:r w:rsidRPr="00C441F5">
        <w:rPr>
          <w:rFonts w:asciiTheme="minorHAnsi" w:hAnsiTheme="minorHAnsi"/>
          <w: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77777777" w:rsidR="00C472F0" w:rsidRPr="00C472F0" w:rsidRDefault="00C472F0" w:rsidP="00C472F0">
      <w:pPr>
        <w:spacing w:after="0"/>
        <w:jc w:val="both"/>
        <w:rPr>
          <w:rFonts w:asciiTheme="minorHAnsi" w:hAnsiTheme="minorHAnsi"/>
          <w:iCs/>
          <w:sz w:val="24"/>
          <w:szCs w:val="24"/>
        </w:rPr>
      </w:pPr>
      <w:r w:rsidRPr="00C441F5">
        <w:rPr>
          <w:rFonts w:asciiTheme="minorHAnsi" w:hAnsiTheme="minorHAnsi"/>
          <w:iCs/>
          <w:sz w:val="24"/>
          <w:szCs w:val="24"/>
        </w:rPr>
        <w:t xml:space="preserve">După efectuarea verificărilor conform procedurilor de lucru, Autoritatea </w:t>
      </w:r>
      <w:r w:rsidRPr="00C472F0">
        <w:rPr>
          <w:rFonts w:asciiTheme="minorHAnsi" w:hAnsiTheme="minorHAnsi"/>
          <w:iCs/>
          <w:sz w:val="24"/>
          <w:szCs w:val="24"/>
        </w:rPr>
        <w:t>de management comunică beneficiarului prin aplicația informatică MySMIS2021/SMIS2021 autorizarea de cheltuieli printr-o notificare care cuprinde:</w:t>
      </w:r>
    </w:p>
    <w:p w14:paraId="34A18DEC"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 suma autorizată la plată;</w:t>
      </w:r>
    </w:p>
    <w:p w14:paraId="6B3AF1AE" w14:textId="2F76D882"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 sume care au făcut obiectul reducerilor procentuale/corecțiilor financiare/deducerilor financiare/reținerilor după caz</w:t>
      </w:r>
      <w:r>
        <w:rPr>
          <w:rFonts w:asciiTheme="minorHAnsi" w:hAnsiTheme="minorHAnsi"/>
          <w:iCs/>
          <w:sz w:val="24"/>
          <w:szCs w:val="24"/>
        </w:rPr>
        <w:t>.</w:t>
      </w:r>
    </w:p>
    <w:p w14:paraId="4F56959F" w14:textId="7D5CC11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În termen de maximum 10 zile lucrătoare de la data încasării sumelor virate de către autoritatea de management beneficiarii au obligaţia de a depune cererea de rambursare aferentă cererii de plată la autoritatea de management,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C472F0" w:rsidRDefault="00C472F0" w:rsidP="00C472F0">
      <w:pPr>
        <w:spacing w:after="0"/>
        <w:jc w:val="both"/>
        <w:rPr>
          <w:rFonts w:asciiTheme="minorHAnsi" w:eastAsia="Times New Roman" w:hAnsiTheme="minorHAnsi"/>
          <w:iCs/>
          <w:color w:val="000000"/>
          <w:sz w:val="24"/>
          <w:szCs w:val="24"/>
          <w:shd w:val="clear" w:color="auto" w:fill="FFFFFF"/>
        </w:rPr>
      </w:pPr>
      <w:r w:rsidRPr="00C472F0">
        <w:rPr>
          <w:rStyle w:val="salnbdy"/>
          <w:rFonts w:asciiTheme="minorHAnsi" w:eastAsia="Times New Roman" w:hAnsiTheme="minorHAnsi"/>
          <w:iCs/>
          <w:sz w:val="24"/>
          <w:szCs w:val="24"/>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C472F0" w:rsidRDefault="00C472F0" w:rsidP="00C472F0"/>
    <w:p w14:paraId="34E6267A" w14:textId="66761AAC" w:rsidR="00FB633E" w:rsidRPr="00A32811" w:rsidRDefault="00FB633E" w:rsidP="00735675">
      <w:pPr>
        <w:pStyle w:val="Heading2"/>
        <w:numPr>
          <w:ilvl w:val="1"/>
          <w:numId w:val="63"/>
        </w:numPr>
      </w:pPr>
      <w:bookmarkStart w:id="196" w:name="_Toc137037330"/>
      <w:r w:rsidRPr="00A32811">
        <w:lastRenderedPageBreak/>
        <w:t>Mecanismul cererilor de rambursare</w:t>
      </w:r>
      <w:bookmarkEnd w:id="196"/>
    </w:p>
    <w:p w14:paraId="0C1B191F" w14:textId="77777777"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Beneficiarii/Liderii de parteneriat au obligaţia de a depune cereri de rambursare pentru cheltuielile efectuate.</w:t>
      </w:r>
    </w:p>
    <w:p w14:paraId="069F74EF" w14:textId="77777777" w:rsidR="00C472F0" w:rsidRPr="00C472F0" w:rsidRDefault="00C472F0" w:rsidP="00C472F0">
      <w:pPr>
        <w:jc w:val="both"/>
        <w:rPr>
          <w:rFonts w:asciiTheme="minorHAnsi" w:eastAsia="Times New Roman" w:hAnsiTheme="minorHAnsi"/>
          <w:color w:val="000000"/>
          <w:sz w:val="24"/>
          <w:szCs w:val="24"/>
          <w:shd w:val="clear" w:color="auto" w:fill="FFFFFF"/>
        </w:rPr>
      </w:pPr>
      <w:r w:rsidRPr="00C472F0">
        <w:rPr>
          <w:rStyle w:val="salnbdy"/>
          <w:rFonts w:asciiTheme="minorHAnsi" w:eastAsia="Times New Roman" w:hAnsiTheme="minorHAnsi"/>
          <w:sz w:val="24"/>
          <w:szCs w:val="24"/>
        </w:rPr>
        <w:t>În termen de maximum 20 de zile lucrătoare de la data depunerii de către beneficiar/liderul de parteneriat la autoritatea de management sau la organismul intermediar, după caz, a cererii de rambursare întocmite conform contractului/deciziei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6A67EB8A" w14:textId="2E55B0EB" w:rsidR="00C472F0" w:rsidRPr="00C472F0" w:rsidRDefault="00C472F0" w:rsidP="00C472F0">
      <w:pPr>
        <w:jc w:val="both"/>
        <w:rPr>
          <w:rFonts w:asciiTheme="minorHAnsi" w:hAnsiTheme="minorHAnsi"/>
          <w:sz w:val="24"/>
          <w:szCs w:val="24"/>
        </w:rPr>
      </w:pPr>
      <w:r w:rsidRPr="00C472F0">
        <w:rPr>
          <w:rFonts w:asciiTheme="minorHAnsi" w:hAnsiTheme="minorHAnsi"/>
          <w:iC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3BFBD111" w14:textId="08DC0AD2" w:rsidR="00FB633E" w:rsidRDefault="00FB633E" w:rsidP="00735675">
      <w:pPr>
        <w:pStyle w:val="Heading2"/>
        <w:numPr>
          <w:ilvl w:val="1"/>
          <w:numId w:val="63"/>
        </w:numPr>
        <w:rPr>
          <w:lang w:val="en-US"/>
        </w:rPr>
      </w:pPr>
      <w:bookmarkStart w:id="197" w:name="_Toc137037331"/>
      <w:r>
        <w:t>Graficul cererilor de prefinanţare</w:t>
      </w:r>
      <w:r>
        <w:rPr>
          <w:lang w:val="en-US"/>
        </w:rPr>
        <w:t>/plat</w:t>
      </w:r>
      <w:r>
        <w:t>ă</w:t>
      </w:r>
      <w:r>
        <w:rPr>
          <w:lang w:val="en-US"/>
        </w:rPr>
        <w:t>/rambursare</w:t>
      </w:r>
      <w:bookmarkEnd w:id="197"/>
    </w:p>
    <w:p w14:paraId="2F106B7A" w14:textId="77777777"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7D0F0B07" w:rsidR="00C472F0" w:rsidRDefault="00C472F0" w:rsidP="00C472F0">
      <w:pPr>
        <w:jc w:val="both"/>
        <w:rPr>
          <w:rFonts w:asciiTheme="minorHAnsi" w:hAnsiTheme="minorHAnsi"/>
          <w:iCs/>
          <w:sz w:val="24"/>
          <w:szCs w:val="24"/>
        </w:rPr>
      </w:pPr>
      <w:r w:rsidRPr="00C472F0">
        <w:rPr>
          <w:rFonts w:asciiTheme="minorHAnsi" w:hAnsiTheme="minorHAnsi"/>
          <w:iCs/>
          <w:sz w:val="24"/>
          <w:szCs w:val="24"/>
        </w:rPr>
        <w:t>Modificările intervenite în graficul de depunere a cererilor de prefinanţare/plată/rambursare a cheltuielilor se pot face printr-o notificare, care nu face obiectul aprobării de către autoritatea de management.</w:t>
      </w:r>
    </w:p>
    <w:p w14:paraId="75EA07AC" w14:textId="46475F1C" w:rsidR="002D02BB" w:rsidRDefault="002D02BB" w:rsidP="00735675">
      <w:pPr>
        <w:pStyle w:val="Heading2"/>
        <w:numPr>
          <w:ilvl w:val="1"/>
          <w:numId w:val="63"/>
        </w:numPr>
      </w:pPr>
      <w:bookmarkStart w:id="198" w:name="_Toc137037332"/>
      <w:r>
        <w:rPr>
          <w:lang w:val="en-US"/>
        </w:rPr>
        <w:t>Vizitele la fa</w:t>
      </w:r>
      <w:r>
        <w:t>ţa locului</w:t>
      </w:r>
      <w:bookmarkEnd w:id="198"/>
      <w:r>
        <w:t xml:space="preserve"> </w:t>
      </w:r>
    </w:p>
    <w:p w14:paraId="61A98196" w14:textId="6E73AC38" w:rsidR="00C472F0" w:rsidRPr="00C472F0" w:rsidRDefault="00CF5C69" w:rsidP="00C472F0">
      <w:pPr>
        <w:jc w:val="both"/>
        <w:rPr>
          <w:rFonts w:asciiTheme="minorHAnsi" w:hAnsiTheme="minorHAnsi"/>
          <w:iCs/>
          <w:sz w:val="24"/>
          <w:szCs w:val="24"/>
        </w:rPr>
      </w:pPr>
      <w:r>
        <w:rPr>
          <w:rFonts w:asciiTheme="minorHAnsi" w:hAnsiTheme="minorHAnsi"/>
          <w:iCs/>
          <w:sz w:val="24"/>
          <w:szCs w:val="24"/>
        </w:rPr>
        <w:t>AM PR SE</w:t>
      </w:r>
      <w:r w:rsidR="00C472F0" w:rsidRPr="00C472F0">
        <w:rPr>
          <w:rFonts w:asciiTheme="minorHAnsi" w:hAnsiTheme="minorHAnsi"/>
          <w:iCs/>
          <w:sz w:val="24"/>
          <w:szCs w:val="24"/>
        </w:rPr>
        <w:t xml:space="preserve"> efectueaza vizite </w:t>
      </w:r>
      <w:r w:rsidR="00F136CA" w:rsidRPr="00C472F0">
        <w:rPr>
          <w:rFonts w:asciiTheme="minorHAnsi" w:hAnsiTheme="minorHAnsi"/>
          <w:iCs/>
          <w:sz w:val="24"/>
          <w:szCs w:val="24"/>
        </w:rPr>
        <w:t>în</w:t>
      </w:r>
      <w:r w:rsidR="00C472F0" w:rsidRPr="00C472F0">
        <w:rPr>
          <w:rFonts w:asciiTheme="minorHAnsi" w:hAnsiTheme="minorHAnsi"/>
          <w:iCs/>
          <w:sz w:val="24"/>
          <w:szCs w:val="24"/>
        </w:rPr>
        <w:t xml:space="preserve"> teren pentru verificarea </w:t>
      </w:r>
      <w:r w:rsidR="00F136CA">
        <w:rPr>
          <w:rFonts w:asciiTheme="minorHAnsi" w:hAnsiTheme="minorHAnsi"/>
          <w:iCs/>
          <w:sz w:val="24"/>
          <w:szCs w:val="24"/>
        </w:rPr>
        <w:t>realitatii</w:t>
      </w:r>
      <w:r w:rsidR="00C472F0" w:rsidRPr="00C472F0">
        <w:rPr>
          <w:rFonts w:asciiTheme="minorHAnsi" w:hAnsiTheme="minorHAnsi"/>
          <w:iCs/>
          <w:sz w:val="24"/>
          <w:szCs w:val="24"/>
        </w:rPr>
        <w:t xml:space="preserve"> cheltuielilor solicitate/autorizate. In acest scop se vor identifica pe teren: </w:t>
      </w:r>
    </w:p>
    <w:p w14:paraId="3EDD53B9" w14:textId="0806B791" w:rsidR="00C472F0" w:rsidRPr="00C472F0" w:rsidRDefault="00C472F0" w:rsidP="00792285">
      <w:pPr>
        <w:pStyle w:val="ListParagraph"/>
        <w:numPr>
          <w:ilvl w:val="0"/>
          <w:numId w:val="21"/>
        </w:numPr>
        <w:jc w:val="both"/>
        <w:rPr>
          <w:rFonts w:asciiTheme="minorHAnsi" w:hAnsiTheme="minorHAnsi"/>
          <w:iCs/>
          <w:sz w:val="24"/>
          <w:szCs w:val="24"/>
        </w:rPr>
      </w:pPr>
      <w:r w:rsidRPr="00C472F0">
        <w:rPr>
          <w:rFonts w:asciiTheme="minorHAnsi" w:hAnsiTheme="minorHAnsi"/>
          <w:iCs/>
          <w:sz w:val="24"/>
          <w:szCs w:val="24"/>
        </w:rPr>
        <w:t xml:space="preserve">documentele justificative originale aferente cheltuielilor eligibile ce au fost incluse spre decontare în cererile de rambursare; </w:t>
      </w:r>
    </w:p>
    <w:p w14:paraId="4BE1C031" w14:textId="04BCEB1B" w:rsidR="00C472F0" w:rsidRPr="00C472F0" w:rsidRDefault="00C472F0" w:rsidP="00792285">
      <w:pPr>
        <w:pStyle w:val="ListParagraph"/>
        <w:numPr>
          <w:ilvl w:val="0"/>
          <w:numId w:val="21"/>
        </w:numPr>
        <w:jc w:val="both"/>
        <w:rPr>
          <w:rFonts w:asciiTheme="minorHAnsi" w:hAnsiTheme="minorHAnsi"/>
          <w:iCs/>
          <w:sz w:val="24"/>
          <w:szCs w:val="24"/>
        </w:rPr>
      </w:pPr>
      <w:r w:rsidRPr="00C472F0">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5E940B7A" w:rsidR="00C472F0" w:rsidRPr="00C472F0" w:rsidRDefault="00C472F0" w:rsidP="00792285">
      <w:pPr>
        <w:pStyle w:val="ListParagraph"/>
        <w:numPr>
          <w:ilvl w:val="0"/>
          <w:numId w:val="21"/>
        </w:numPr>
        <w:jc w:val="both"/>
        <w:rPr>
          <w:rFonts w:asciiTheme="minorHAnsi" w:hAnsiTheme="minorHAnsi"/>
          <w:iCs/>
          <w:sz w:val="24"/>
          <w:szCs w:val="24"/>
        </w:rPr>
      </w:pPr>
      <w:r w:rsidRPr="00C472F0">
        <w:rPr>
          <w:rFonts w:asciiTheme="minorHAnsi" w:hAnsiTheme="minorHAnsi"/>
          <w:iCs/>
          <w:sz w:val="24"/>
          <w:szCs w:val="24"/>
        </w:rPr>
        <w:t>păstrărea tuturor documentelor originale legate de proiect, inclusiv existenţa pe facturile de plată originale a codului proiectului şi a sumelor decontate parţial;</w:t>
      </w:r>
    </w:p>
    <w:p w14:paraId="6DEC6754" w14:textId="708928A6" w:rsidR="00C472F0" w:rsidRPr="00C472F0" w:rsidRDefault="00C472F0" w:rsidP="00792285">
      <w:pPr>
        <w:pStyle w:val="ListParagraph"/>
        <w:numPr>
          <w:ilvl w:val="0"/>
          <w:numId w:val="21"/>
        </w:numPr>
        <w:jc w:val="both"/>
        <w:rPr>
          <w:rFonts w:asciiTheme="minorHAnsi" w:hAnsiTheme="minorHAnsi"/>
          <w:iCs/>
          <w:sz w:val="24"/>
          <w:szCs w:val="24"/>
        </w:rPr>
      </w:pPr>
      <w:r w:rsidRPr="00C472F0">
        <w:rPr>
          <w:rFonts w:asciiTheme="minorHAnsi" w:hAnsiTheme="minorHAnsi"/>
          <w:iCs/>
          <w:sz w:val="24"/>
          <w:szCs w:val="24"/>
        </w:rPr>
        <w:t>bunurile/serviciile/lucrările dacă au fost livrate/prestate/executate în conformitate cu contractul de achiziții;</w:t>
      </w:r>
    </w:p>
    <w:p w14:paraId="2144EE77" w14:textId="58E966A2" w:rsidR="00C472F0" w:rsidRPr="00C472F0" w:rsidRDefault="00C472F0" w:rsidP="00792285">
      <w:pPr>
        <w:pStyle w:val="ListParagraph"/>
        <w:numPr>
          <w:ilvl w:val="0"/>
          <w:numId w:val="21"/>
        </w:numPr>
        <w:jc w:val="both"/>
        <w:rPr>
          <w:rFonts w:asciiTheme="minorHAnsi" w:hAnsiTheme="minorHAnsi"/>
          <w:iCs/>
          <w:sz w:val="24"/>
          <w:szCs w:val="24"/>
        </w:rPr>
      </w:pPr>
      <w:r w:rsidRPr="00C472F0">
        <w:rPr>
          <w:rFonts w:asciiTheme="minorHAnsi" w:hAnsiTheme="minorHAnsi"/>
          <w:iCs/>
          <w:sz w:val="24"/>
          <w:szCs w:val="24"/>
        </w:rPr>
        <w:lastRenderedPageBreak/>
        <w:t>proiectul nu a mai primit finanţare din alte fonduri nerambursabile – facturile originale au înscrise codul SMIS al proiectului şi „Proiect cofinanţat de Uniunea Europeană prin PR SE 2021 - 2027”;</w:t>
      </w:r>
    </w:p>
    <w:p w14:paraId="6C7D02E6" w14:textId="0D133849" w:rsidR="00C472F0" w:rsidRPr="00F136CA" w:rsidRDefault="00C472F0" w:rsidP="00792285">
      <w:pPr>
        <w:pStyle w:val="ListParagraph"/>
        <w:numPr>
          <w:ilvl w:val="0"/>
          <w:numId w:val="21"/>
        </w:numPr>
        <w:jc w:val="both"/>
        <w:rPr>
          <w:rFonts w:asciiTheme="minorHAnsi" w:hAnsiTheme="minorHAnsi"/>
          <w:iCs/>
          <w:sz w:val="24"/>
          <w:szCs w:val="24"/>
        </w:rPr>
      </w:pPr>
      <w:r w:rsidRPr="00F136CA">
        <w:rPr>
          <w:rFonts w:asciiTheme="minorHAnsi" w:hAnsiTheme="minorHAnsi"/>
          <w:iCs/>
          <w:sz w:val="24"/>
          <w:szCs w:val="24"/>
        </w:rPr>
        <w:t>publicitatea proiectului;</w:t>
      </w:r>
    </w:p>
    <w:p w14:paraId="12E53030" w14:textId="451A704F" w:rsidR="00C472F0" w:rsidRPr="00F136CA" w:rsidRDefault="00F136CA" w:rsidP="00792285">
      <w:pPr>
        <w:pStyle w:val="ListParagraph"/>
        <w:numPr>
          <w:ilvl w:val="0"/>
          <w:numId w:val="21"/>
        </w:numPr>
        <w:jc w:val="both"/>
        <w:rPr>
          <w:rFonts w:asciiTheme="minorHAnsi" w:hAnsiTheme="minorHAnsi"/>
          <w:iCs/>
          <w:sz w:val="24"/>
          <w:szCs w:val="24"/>
        </w:rPr>
      </w:pPr>
      <w:r>
        <w:rPr>
          <w:rFonts w:asciiTheme="minorHAnsi" w:hAnsiTheme="minorHAnsi"/>
          <w:iCs/>
          <w:sz w:val="24"/>
          <w:szCs w:val="24"/>
        </w:rPr>
        <w:t xml:space="preserve">indeplinirea </w:t>
      </w:r>
      <w:r w:rsidR="00C472F0" w:rsidRPr="00F136CA">
        <w:rPr>
          <w:rFonts w:asciiTheme="minorHAnsi" w:hAnsiTheme="minorHAnsi"/>
          <w:iCs/>
          <w:sz w:val="24"/>
          <w:szCs w:val="24"/>
        </w:rPr>
        <w:t xml:space="preserve">indicatorilor de rezultat </w:t>
      </w:r>
      <w:r>
        <w:rPr>
          <w:rFonts w:asciiTheme="minorHAnsi" w:hAnsiTheme="minorHAnsi"/>
          <w:iCs/>
          <w:sz w:val="24"/>
          <w:szCs w:val="24"/>
        </w:rPr>
        <w:t>si</w:t>
      </w:r>
      <w:ins w:id="199" w:author="Ginghina Anca Maria" w:date="2023-05-16T10:35:00Z">
        <w:r w:rsidR="00A90478" w:rsidRPr="00F136CA">
          <w:rPr>
            <w:rFonts w:asciiTheme="minorHAnsi" w:hAnsiTheme="minorHAnsi"/>
            <w:iCs/>
            <w:sz w:val="24"/>
            <w:szCs w:val="24"/>
          </w:rPr>
          <w:t xml:space="preserve"> </w:t>
        </w:r>
      </w:ins>
      <w:r w:rsidR="006D278E" w:rsidRPr="00F136CA">
        <w:rPr>
          <w:rFonts w:asciiTheme="minorHAnsi" w:hAnsiTheme="minorHAnsi"/>
          <w:iCs/>
          <w:sz w:val="24"/>
          <w:szCs w:val="24"/>
        </w:rPr>
        <w:t>realizare</w:t>
      </w:r>
      <w:r>
        <w:rPr>
          <w:rFonts w:asciiTheme="minorHAnsi" w:hAnsiTheme="minorHAnsi"/>
          <w:iCs/>
          <w:sz w:val="24"/>
          <w:szCs w:val="24"/>
        </w:rPr>
        <w:t xml:space="preserve"> </w:t>
      </w:r>
      <w:r w:rsidR="00C472F0" w:rsidRPr="00F136CA">
        <w:rPr>
          <w:rFonts w:asciiTheme="minorHAnsi" w:hAnsiTheme="minorHAnsi"/>
          <w:iCs/>
          <w:sz w:val="24"/>
          <w:szCs w:val="24"/>
        </w:rPr>
        <w:t xml:space="preserve">(se vor verifica datele din ultimul raport de progres depus de beneficiar </w:t>
      </w:r>
      <w:r>
        <w:rPr>
          <w:rFonts w:asciiTheme="minorHAnsi" w:hAnsiTheme="minorHAnsi"/>
          <w:iCs/>
          <w:sz w:val="24"/>
          <w:szCs w:val="24"/>
        </w:rPr>
        <w:t>in</w:t>
      </w:r>
      <w:r w:rsidR="00C472F0" w:rsidRPr="00F136CA">
        <w:rPr>
          <w:rFonts w:asciiTheme="minorHAnsi" w:hAnsiTheme="minorHAnsi"/>
          <w:iCs/>
          <w:sz w:val="24"/>
          <w:szCs w:val="24"/>
        </w:rPr>
        <w:t xml:space="preserve"> SMIS); </w:t>
      </w:r>
    </w:p>
    <w:p w14:paraId="5A142BCC" w14:textId="4C76FD0D" w:rsidR="00C472F0" w:rsidRPr="00F136CA" w:rsidRDefault="00F136CA" w:rsidP="00792285">
      <w:pPr>
        <w:pStyle w:val="ListParagraph"/>
        <w:numPr>
          <w:ilvl w:val="0"/>
          <w:numId w:val="21"/>
        </w:numPr>
        <w:jc w:val="both"/>
        <w:rPr>
          <w:rFonts w:asciiTheme="minorHAnsi" w:hAnsiTheme="minorHAnsi"/>
          <w:sz w:val="24"/>
          <w:szCs w:val="24"/>
        </w:rPr>
      </w:pPr>
      <w:r>
        <w:rPr>
          <w:rFonts w:asciiTheme="minorHAnsi" w:hAnsiTheme="minorHAnsi"/>
          <w:iCs/>
          <w:sz w:val="24"/>
          <w:szCs w:val="24"/>
        </w:rPr>
        <w:t>indeplinirea conditiilor</w:t>
      </w:r>
      <w:r w:rsidR="00C472F0" w:rsidRPr="00F136CA">
        <w:rPr>
          <w:rFonts w:asciiTheme="minorHAnsi" w:hAnsiTheme="minorHAnsi"/>
          <w:iCs/>
          <w:sz w:val="24"/>
          <w:szCs w:val="24"/>
        </w:rPr>
        <w:t xml:space="preserve"> favorizante</w:t>
      </w:r>
      <w:r w:rsidRPr="00F136CA">
        <w:rPr>
          <w:rFonts w:asciiTheme="minorHAnsi" w:hAnsiTheme="minorHAnsi"/>
          <w:iCs/>
          <w:sz w:val="24"/>
          <w:szCs w:val="24"/>
        </w:rPr>
        <w:t>.</w:t>
      </w:r>
    </w:p>
    <w:p w14:paraId="17EC4968" w14:textId="77777777" w:rsidR="002D02BB" w:rsidRPr="003147D5" w:rsidRDefault="002D02BB" w:rsidP="004B7657">
      <w:pPr>
        <w:pStyle w:val="Heading1"/>
        <w:numPr>
          <w:ilvl w:val="0"/>
          <w:numId w:val="63"/>
        </w:numPr>
      </w:pPr>
      <w:bookmarkStart w:id="200" w:name="_Toc137037333"/>
      <w:r w:rsidRPr="003147D5">
        <w:t>MODIFICAREA GHIDULUI SOLICITANTULUI</w:t>
      </w:r>
      <w:bookmarkEnd w:id="200"/>
      <w:r w:rsidRPr="003147D5">
        <w:t xml:space="preserve"> </w:t>
      </w:r>
    </w:p>
    <w:p w14:paraId="5EC8C93C" w14:textId="7A02DF58" w:rsidR="002D02BB" w:rsidRPr="003147D5" w:rsidRDefault="002D02BB" w:rsidP="00735675">
      <w:pPr>
        <w:pStyle w:val="Heading2"/>
        <w:numPr>
          <w:ilvl w:val="1"/>
          <w:numId w:val="63"/>
        </w:numPr>
      </w:pPr>
      <w:bookmarkStart w:id="201" w:name="_Toc137037334"/>
      <w:r w:rsidRPr="003147D5">
        <w:t>Aspectele care pot face obiectul modificărilor prevederilor ghidului solicitantului</w:t>
      </w:r>
      <w:bookmarkEnd w:id="201"/>
    </w:p>
    <w:p w14:paraId="57DCF450"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50F7F11" w14:textId="77777777" w:rsidR="00F136CA" w:rsidRPr="003147D5" w:rsidRDefault="00F136CA" w:rsidP="00F136CA">
      <w:pPr>
        <w:tabs>
          <w:tab w:val="left" w:pos="0"/>
        </w:tabs>
        <w:spacing w:before="0" w:after="0"/>
        <w:jc w:val="both"/>
        <w:rPr>
          <w:rFonts w:asciiTheme="minorHAnsi" w:hAnsiTheme="minorHAnsi" w:cstheme="minorHAnsi"/>
          <w:iCs/>
          <w:sz w:val="24"/>
          <w:szCs w:val="24"/>
        </w:rPr>
      </w:pPr>
      <w:bookmarkStart w:id="202" w:name="_Hlk136179121"/>
      <w:r w:rsidRPr="003147D5">
        <w:rPr>
          <w:rFonts w:asciiTheme="minorHAnsi" w:hAnsiTheme="minorHAnsi" w:cstheme="minorHAnsi"/>
          <w:iCs/>
          <w:sz w:val="24"/>
          <w:szCs w:val="24"/>
        </w:rPr>
        <w:t xml:space="preserve">Orice modificare a prevederilor legale în </w:t>
      </w:r>
      <w:r w:rsidRPr="00005EF3">
        <w:rPr>
          <w:rFonts w:asciiTheme="minorHAnsi" w:hAnsiTheme="minorHAnsi" w:cstheme="minorHAnsi"/>
          <w:iCs/>
          <w:sz w:val="24"/>
          <w:szCs w:val="24"/>
        </w:rPr>
        <w:t>vigoare/aparitia unor noi prevederi legale poate determina AM să solicite documente suplimentare și/sau respectarea unor condiții suplimentare față de prevederile prezentului document/sa conduca la modificarea/completarea anexelor din ghidul solicitantului.</w:t>
      </w:r>
      <w:r w:rsidRPr="003147D5">
        <w:rPr>
          <w:rFonts w:asciiTheme="minorHAnsi" w:hAnsiTheme="minorHAnsi" w:cstheme="minorHAnsi"/>
          <w:iCs/>
          <w:sz w:val="24"/>
          <w:szCs w:val="24"/>
        </w:rPr>
        <w:t xml:space="preserve"> </w:t>
      </w:r>
    </w:p>
    <w:bookmarkEnd w:id="202"/>
    <w:p w14:paraId="4CA9D54E"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2A68E2DC"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Orice modificare a ghidului solicitantului se poate realiza în baza corrigendum-urilor/ instrucțiunilor de modificare/ completare emise de AM.</w:t>
      </w:r>
    </w:p>
    <w:p w14:paraId="14D3DD61"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25F534F9" w14:textId="3C87F2A2" w:rsidR="002D02BB" w:rsidRPr="003147D5" w:rsidRDefault="002D02BB" w:rsidP="00735675">
      <w:pPr>
        <w:pStyle w:val="Heading2"/>
        <w:numPr>
          <w:ilvl w:val="1"/>
          <w:numId w:val="63"/>
        </w:numPr>
      </w:pPr>
      <w:bookmarkStart w:id="203" w:name="_Toc137037335"/>
      <w:r w:rsidRPr="003147D5">
        <w:t>Condiții privind aplicarea modificărilor pentru cererile de finanțare aflate în procesul de selecție (condiții tranzitorii)</w:t>
      </w:r>
      <w:bookmarkEnd w:id="203"/>
    </w:p>
    <w:p w14:paraId="4AFE077A" w14:textId="225E73A3" w:rsidR="002D02BB" w:rsidRPr="003147D5" w:rsidRDefault="002D02BB" w:rsidP="002D02BB">
      <w:pPr>
        <w:pStyle w:val="Default"/>
        <w:jc w:val="both"/>
        <w:rPr>
          <w:rFonts w:asciiTheme="minorHAnsi" w:hAnsiTheme="minorHAnsi" w:cstheme="minorHAnsi"/>
          <w:lang w:eastAsia="en-GB"/>
        </w:rPr>
      </w:pPr>
      <w:r w:rsidRPr="003147D5">
        <w:rPr>
          <w:rFonts w:asciiTheme="minorHAnsi" w:hAnsiTheme="minorHAnsi" w:cstheme="minorHAnsi"/>
        </w:rPr>
        <w:t>Pentru aplicare</w:t>
      </w:r>
      <w:r w:rsidR="005953BC">
        <w:rPr>
          <w:rFonts w:asciiTheme="minorHAnsi" w:hAnsiTheme="minorHAnsi" w:cstheme="minorHAnsi"/>
        </w:rPr>
        <w:t>a</w:t>
      </w:r>
      <w:r w:rsidRPr="003147D5">
        <w:rPr>
          <w:rFonts w:asciiTheme="minorHAnsi" w:hAnsiTheme="minorHAnsi" w:cstheme="minorHAnsi"/>
        </w:rPr>
        <w:t xml:space="preserve"> celor menționate la </w:t>
      </w:r>
      <w:r w:rsidRPr="003147D5">
        <w:rPr>
          <w:rFonts w:asciiTheme="minorHAnsi" w:hAnsiTheme="minorHAnsi" w:cstheme="minorHAnsi"/>
          <w:b/>
          <w:bCs/>
        </w:rPr>
        <w:t xml:space="preserve">secțiunea </w:t>
      </w:r>
      <w:r w:rsidR="001F6D1A">
        <w:rPr>
          <w:rFonts w:asciiTheme="minorHAnsi" w:hAnsiTheme="minorHAnsi" w:cstheme="minorHAnsi"/>
          <w:b/>
          <w:bCs/>
        </w:rPr>
        <w:t>13</w:t>
      </w:r>
      <w:r w:rsidRPr="003147D5">
        <w:rPr>
          <w:rFonts w:asciiTheme="minorHAnsi" w:hAnsiTheme="minorHAnsi" w:cstheme="minorHAnsi"/>
          <w:b/>
          <w:bCs/>
        </w:rPr>
        <w:t>.1</w:t>
      </w:r>
      <w:r w:rsidRPr="003147D5">
        <w:rPr>
          <w:rFonts w:asciiTheme="minorHAnsi" w:hAnsiTheme="minorHAnsi" w:cstheme="minorHAnsi"/>
        </w:rPr>
        <w:t xml:space="preserve">, AM poate emite unul sau mai multe corrigenda sau instrucțiuni de modificare/completare a prevederilor prezentului ghid, cu obligația </w:t>
      </w:r>
      <w:r w:rsidRPr="003147D5">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0E71B70E" w14:textId="77777777" w:rsidR="002D02BB" w:rsidRPr="003147D5" w:rsidRDefault="002D02BB" w:rsidP="002D02BB">
      <w:pPr>
        <w:pStyle w:val="Default"/>
        <w:jc w:val="both"/>
        <w:rPr>
          <w:rFonts w:asciiTheme="minorHAnsi" w:hAnsiTheme="minorHAnsi" w:cstheme="minorHAnsi"/>
          <w:lang w:eastAsia="en-GB"/>
        </w:rPr>
      </w:pPr>
    </w:p>
    <w:p w14:paraId="02D6A67E" w14:textId="5BC25307" w:rsidR="006C4D83" w:rsidRDefault="002D02BB" w:rsidP="002D02BB">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245D38E1" w14:textId="4E60163F" w:rsidR="002D02BB" w:rsidRPr="003147D5" w:rsidRDefault="00C05BDB" w:rsidP="004B7657">
      <w:pPr>
        <w:pStyle w:val="Heading1"/>
        <w:numPr>
          <w:ilvl w:val="0"/>
          <w:numId w:val="63"/>
        </w:numPr>
      </w:pPr>
      <w:bookmarkStart w:id="204" w:name="_Toc137037336"/>
      <w:r>
        <w:t>A</w:t>
      </w:r>
      <w:r w:rsidR="002D02BB" w:rsidRPr="003147D5">
        <w:t>NEXE</w:t>
      </w:r>
      <w:bookmarkEnd w:id="204"/>
      <w:r w:rsidR="002D02BB" w:rsidRPr="003147D5">
        <w:tab/>
      </w:r>
    </w:p>
    <w:p w14:paraId="275BDF9D" w14:textId="3DCE70B5" w:rsidR="002D02BB" w:rsidRPr="003147D5" w:rsidRDefault="00005EF3"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w:t>
      </w:r>
      <w:r w:rsidR="002D02BB" w:rsidRPr="003147D5">
        <w:rPr>
          <w:rFonts w:asciiTheme="minorHAnsi" w:eastAsia="Times New Roman" w:hAnsiTheme="minorHAnsi" w:cstheme="minorHAnsi"/>
          <w:bCs/>
          <w:sz w:val="24"/>
          <w:szCs w:val="24"/>
        </w:rPr>
        <w:t xml:space="preserve"> 1</w:t>
      </w:r>
      <w:r w:rsidR="002D02BB" w:rsidRPr="003147D5">
        <w:rPr>
          <w:rFonts w:asciiTheme="minorHAnsi" w:eastAsia="Times New Roman" w:hAnsiTheme="minorHAnsi" w:cstheme="minorHAnsi"/>
          <w:bCs/>
          <w:sz w:val="24"/>
          <w:szCs w:val="24"/>
        </w:rPr>
        <w:tab/>
        <w:t>Formularul Cererii de finanţare (model)</w:t>
      </w:r>
    </w:p>
    <w:p w14:paraId="0A9E55A4"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lastRenderedPageBreak/>
        <w:t>Anexa 2</w:t>
      </w:r>
      <w:r w:rsidRPr="003147D5">
        <w:rPr>
          <w:rFonts w:asciiTheme="minorHAnsi" w:eastAsia="Times New Roman" w:hAnsiTheme="minorHAnsi" w:cstheme="minorHAnsi"/>
          <w:bCs/>
          <w:sz w:val="24"/>
          <w:szCs w:val="24"/>
        </w:rPr>
        <w:tab/>
        <w:t>Plan de monitorizare</w:t>
      </w:r>
    </w:p>
    <w:p w14:paraId="7748329E" w14:textId="2BBC8AC1"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3</w:t>
      </w:r>
      <w:r>
        <w:rPr>
          <w:rFonts w:asciiTheme="minorHAnsi" w:eastAsia="Times New Roman" w:hAnsiTheme="minorHAnsi" w:cstheme="minorHAnsi"/>
          <w:bCs/>
          <w:sz w:val="24"/>
          <w:szCs w:val="24"/>
        </w:rPr>
        <w:tab/>
      </w:r>
      <w:r w:rsidR="00351039">
        <w:rPr>
          <w:rFonts w:asciiTheme="minorHAnsi" w:eastAsia="Times New Roman" w:hAnsiTheme="minorHAnsi" w:cstheme="minorHAnsi"/>
          <w:bCs/>
          <w:sz w:val="24"/>
          <w:szCs w:val="24"/>
        </w:rPr>
        <w:t>Acordul de parteneriat</w:t>
      </w:r>
    </w:p>
    <w:p w14:paraId="27CAC086"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4</w:t>
      </w:r>
      <w:r w:rsidRPr="003147D5">
        <w:rPr>
          <w:rFonts w:asciiTheme="minorHAnsi" w:eastAsia="Times New Roman" w:hAnsiTheme="minorHAnsi" w:cstheme="minorHAnsi"/>
          <w:bCs/>
          <w:sz w:val="24"/>
          <w:szCs w:val="24"/>
        </w:rPr>
        <w:tab/>
        <w:t xml:space="preserve">Declaraţia unică </w:t>
      </w:r>
    </w:p>
    <w:p w14:paraId="2848A887" w14:textId="59FC1F82"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5</w:t>
      </w:r>
      <w:r w:rsidRPr="003147D5">
        <w:rPr>
          <w:rFonts w:asciiTheme="minorHAnsi" w:eastAsia="Times New Roman" w:hAnsiTheme="minorHAnsi" w:cstheme="minorHAnsi"/>
          <w:bCs/>
          <w:sz w:val="24"/>
          <w:szCs w:val="24"/>
        </w:rPr>
        <w:tab/>
        <w:t>Lista de cheltuieli eligibile</w:t>
      </w:r>
      <w:r w:rsidR="00351039">
        <w:rPr>
          <w:rFonts w:asciiTheme="minorHAnsi" w:eastAsia="Times New Roman" w:hAnsiTheme="minorHAnsi" w:cstheme="minorHAnsi"/>
          <w:bCs/>
          <w:sz w:val="24"/>
          <w:szCs w:val="24"/>
        </w:rPr>
        <w:t>/neeligibile</w:t>
      </w:r>
    </w:p>
    <w:p w14:paraId="06760057"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6            Grila de evaluare tehnică şi financiară clădire/ Grila de evaluare tehnică și</w:t>
      </w:r>
    </w:p>
    <w:p w14:paraId="77F7AD0B" w14:textId="77777777" w:rsidR="002D02BB" w:rsidRPr="003147D5" w:rsidRDefault="002D02BB" w:rsidP="002D02BB">
      <w:pPr>
        <w:pStyle w:val="ListParagraph"/>
        <w:spacing w:before="0" w:after="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             financiară cerere de finanţare (centralizată)</w:t>
      </w:r>
    </w:p>
    <w:p w14:paraId="3C7290D1" w14:textId="00657A89" w:rsidR="00DE62BD"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7</w:t>
      </w:r>
      <w:r w:rsidRPr="003147D5">
        <w:rPr>
          <w:rFonts w:asciiTheme="minorHAnsi" w:eastAsia="Times New Roman" w:hAnsiTheme="minorHAnsi" w:cstheme="minorHAnsi"/>
          <w:bCs/>
          <w:sz w:val="24"/>
          <w:szCs w:val="24"/>
        </w:rPr>
        <w:tab/>
      </w:r>
      <w:r w:rsidR="00DE62BD">
        <w:rPr>
          <w:rFonts w:asciiTheme="minorHAnsi" w:eastAsia="Times New Roman" w:hAnsiTheme="minorHAnsi" w:cstheme="minorHAnsi"/>
          <w:bCs/>
          <w:sz w:val="24"/>
          <w:szCs w:val="24"/>
        </w:rPr>
        <w:t>Grila de analiza a conformitatii si calitatii Studiului de Fezabilitate</w:t>
      </w:r>
    </w:p>
    <w:p w14:paraId="73B67BF9" w14:textId="41EF081D" w:rsidR="002D02BB" w:rsidRPr="003147D5" w:rsidRDefault="00DE62BD"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Anexa 8           </w:t>
      </w:r>
      <w:r w:rsidR="002D02BB" w:rsidRPr="003147D5">
        <w:rPr>
          <w:rFonts w:asciiTheme="minorHAnsi" w:eastAsia="Times New Roman" w:hAnsiTheme="minorHAnsi" w:cstheme="minorHAnsi"/>
          <w:bCs/>
          <w:sz w:val="24"/>
          <w:szCs w:val="24"/>
        </w:rPr>
        <w:t xml:space="preserve">Grila de analiză a conformității și calității Documentaţiei de Avizare a lucrărilor de intervenţie </w:t>
      </w:r>
    </w:p>
    <w:p w14:paraId="3ABEFEC3" w14:textId="5E65B08D"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F15871">
        <w:rPr>
          <w:rFonts w:asciiTheme="minorHAnsi" w:eastAsia="Times New Roman" w:hAnsiTheme="minorHAnsi" w:cstheme="minorHAnsi"/>
          <w:bCs/>
          <w:sz w:val="24"/>
          <w:szCs w:val="24"/>
        </w:rPr>
        <w:t>9</w:t>
      </w:r>
      <w:r w:rsidRPr="003147D5">
        <w:rPr>
          <w:rFonts w:asciiTheme="minorHAnsi" w:eastAsia="Times New Roman" w:hAnsiTheme="minorHAnsi" w:cstheme="minorHAnsi"/>
          <w:bCs/>
          <w:sz w:val="24"/>
          <w:szCs w:val="24"/>
        </w:rPr>
        <w:tab/>
        <w:t>Grila de verificare a conformităţii Proiectului Tehnic</w:t>
      </w:r>
    </w:p>
    <w:p w14:paraId="5957F6BF"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10</w:t>
      </w:r>
      <w:r w:rsidRPr="003147D5">
        <w:rPr>
          <w:rFonts w:asciiTheme="minorHAnsi" w:eastAsia="Times New Roman" w:hAnsiTheme="minorHAnsi" w:cstheme="minorHAnsi"/>
          <w:bCs/>
          <w:sz w:val="24"/>
          <w:szCs w:val="24"/>
        </w:rPr>
        <w:tab/>
        <w:t>Contract de finanţare (model orientativ)</w:t>
      </w:r>
    </w:p>
    <w:p w14:paraId="1EA1E95C" w14:textId="77777777" w:rsidR="002D02BB" w:rsidRPr="003147D5"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11</w:t>
      </w:r>
      <w:r w:rsidRPr="003147D5">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4823E72" w14:textId="7E32FA7E" w:rsidR="002D02BB"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12</w:t>
      </w:r>
      <w:r w:rsidRPr="003147D5">
        <w:rPr>
          <w:rFonts w:asciiTheme="minorHAnsi" w:eastAsia="Times New Roman" w:hAnsiTheme="minorHAnsi" w:cstheme="minorHAnsi"/>
          <w:bCs/>
          <w:sz w:val="24"/>
          <w:szCs w:val="24"/>
        </w:rPr>
        <w:tab/>
        <w:t>Metodologia privind abordarea DNSH (principiul</w:t>
      </w:r>
      <w:r>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 nu aduce prejudicii semnificative</w:t>
      </w:r>
      <w:r>
        <w:rPr>
          <w:rFonts w:asciiTheme="minorHAnsi" w:eastAsia="Times New Roman" w:hAnsiTheme="minorHAnsi" w:cstheme="minorHAnsi"/>
          <w:bCs/>
          <w:sz w:val="24"/>
          <w:szCs w:val="24"/>
        </w:rPr>
        <w:t>”</w:t>
      </w:r>
      <w:r w:rsidRPr="003147D5">
        <w:rPr>
          <w:rFonts w:asciiTheme="minorHAnsi" w:eastAsia="Times New Roman" w:hAnsiTheme="minorHAnsi" w:cstheme="minorHAnsi"/>
          <w:bCs/>
          <w:sz w:val="24"/>
          <w:szCs w:val="24"/>
        </w:rPr>
        <w:t>) si imunizarea la schimbarile climatice in cadrul PR SE 2021-2027</w:t>
      </w:r>
    </w:p>
    <w:p w14:paraId="04C0BBD9" w14:textId="0EE92514" w:rsidR="00F15871" w:rsidRDefault="00F15871"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13         Macheta privind analiza si previziunea financiara</w:t>
      </w:r>
    </w:p>
    <w:p w14:paraId="2140210C" w14:textId="69C2FE72" w:rsidR="00F15871" w:rsidRDefault="00F15871"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14         Bugetul proiectului</w:t>
      </w:r>
    </w:p>
    <w:p w14:paraId="3FF52769" w14:textId="6DD54DCF"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F15871">
        <w:rPr>
          <w:rFonts w:asciiTheme="minorHAnsi" w:eastAsia="Times New Roman" w:hAnsiTheme="minorHAnsi" w:cstheme="minorHAnsi"/>
          <w:bCs/>
          <w:sz w:val="24"/>
          <w:szCs w:val="24"/>
        </w:rPr>
        <w:t>5</w:t>
      </w:r>
      <w:r>
        <w:rPr>
          <w:rFonts w:asciiTheme="minorHAnsi" w:eastAsia="Times New Roman" w:hAnsiTheme="minorHAnsi" w:cstheme="minorHAnsi"/>
          <w:bCs/>
          <w:sz w:val="24"/>
          <w:szCs w:val="24"/>
        </w:rPr>
        <w:t xml:space="preserve">         Raportul de progres</w:t>
      </w:r>
    </w:p>
    <w:p w14:paraId="53A274F4" w14:textId="44A2CBE2" w:rsidR="002D02BB" w:rsidRPr="003147D5" w:rsidRDefault="00CD2E39" w:rsidP="00B944FD">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F15871">
        <w:rPr>
          <w:rFonts w:asciiTheme="minorHAnsi" w:eastAsia="Times New Roman" w:hAnsiTheme="minorHAnsi" w:cstheme="minorHAnsi"/>
          <w:bCs/>
          <w:sz w:val="24"/>
          <w:szCs w:val="24"/>
        </w:rPr>
        <w:t>6</w:t>
      </w:r>
      <w:r>
        <w:rPr>
          <w:rFonts w:asciiTheme="minorHAnsi" w:eastAsia="Times New Roman" w:hAnsiTheme="minorHAnsi" w:cstheme="minorHAnsi"/>
          <w:bCs/>
          <w:sz w:val="24"/>
          <w:szCs w:val="24"/>
        </w:rPr>
        <w:t xml:space="preserve">         Raportul de vizita</w:t>
      </w:r>
    </w:p>
    <w:p w14:paraId="1A6D90CE" w14:textId="77777777" w:rsidR="002D02BB" w:rsidRPr="006C4D83" w:rsidRDefault="002D02BB" w:rsidP="002D02BB">
      <w:pPr>
        <w:pStyle w:val="ListParagraph"/>
        <w:spacing w:before="0" w:after="0"/>
        <w:ind w:left="0"/>
        <w:jc w:val="both"/>
        <w:rPr>
          <w:rFonts w:asciiTheme="minorHAnsi" w:eastAsia="Times New Roman" w:hAnsiTheme="minorHAnsi" w:cstheme="minorHAnsi"/>
          <w:b/>
          <w:bCs/>
          <w:sz w:val="24"/>
          <w:szCs w:val="24"/>
        </w:rPr>
      </w:pPr>
      <w:r w:rsidRPr="006C4D83">
        <w:rPr>
          <w:rFonts w:asciiTheme="minorHAnsi" w:eastAsia="Times New Roman" w:hAnsiTheme="minorHAnsi" w:cstheme="minorHAnsi"/>
          <w:b/>
          <w:bCs/>
          <w:sz w:val="24"/>
          <w:szCs w:val="24"/>
        </w:rPr>
        <w:t>Prezentul Ghid prevede următoarele modele standard sau orientative</w:t>
      </w:r>
      <w:r w:rsidRPr="006C4D83">
        <w:rPr>
          <w:rFonts w:asciiTheme="minorHAnsi" w:eastAsia="Times New Roman" w:hAnsiTheme="minorHAnsi" w:cstheme="minorHAnsi"/>
          <w:b/>
          <w:bCs/>
          <w:sz w:val="24"/>
          <w:szCs w:val="24"/>
        </w:rPr>
        <w:tab/>
      </w:r>
    </w:p>
    <w:p w14:paraId="3C2A6AA4" w14:textId="77777777" w:rsidR="006C4D83" w:rsidRPr="003147D5" w:rsidRDefault="006C4D83" w:rsidP="002D02BB">
      <w:pPr>
        <w:pStyle w:val="ListParagraph"/>
        <w:spacing w:before="0" w:after="0"/>
        <w:ind w:left="0"/>
        <w:jc w:val="both"/>
        <w:rPr>
          <w:rFonts w:asciiTheme="minorHAnsi" w:eastAsia="Times New Roman" w:hAnsiTheme="minorHAnsi" w:cstheme="minorHAnsi"/>
          <w:bCs/>
          <w:sz w:val="24"/>
          <w:szCs w:val="24"/>
        </w:rPr>
      </w:pPr>
    </w:p>
    <w:p w14:paraId="29071224" w14:textId="77777777" w:rsidR="007E3A5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 A</w:t>
      </w:r>
      <w:r w:rsidRPr="003147D5">
        <w:rPr>
          <w:rFonts w:asciiTheme="minorHAnsi" w:eastAsia="Times New Roman" w:hAnsiTheme="minorHAnsi" w:cstheme="minorHAnsi"/>
          <w:bCs/>
          <w:sz w:val="24"/>
          <w:szCs w:val="24"/>
        </w:rPr>
        <w:tab/>
      </w:r>
      <w:r w:rsidR="007E3A55">
        <w:rPr>
          <w:rFonts w:asciiTheme="minorHAnsi" w:eastAsia="Times New Roman" w:hAnsiTheme="minorHAnsi" w:cstheme="minorHAnsi"/>
          <w:bCs/>
          <w:sz w:val="24"/>
          <w:szCs w:val="24"/>
        </w:rPr>
        <w:t>Matrice de corelare intre buget si deviz</w:t>
      </w:r>
    </w:p>
    <w:p w14:paraId="7858F258" w14:textId="58D1082C" w:rsidR="002D02BB" w:rsidRPr="003147D5" w:rsidRDefault="007E3A55"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Model B           Tabelul centralizator asupra numerelor cadastrale/obiective de investitii</w:t>
      </w:r>
      <w:r w:rsidR="002D02BB" w:rsidRPr="003147D5">
        <w:rPr>
          <w:rFonts w:asciiTheme="minorHAnsi" w:eastAsia="Times New Roman" w:hAnsiTheme="minorHAnsi" w:cstheme="minorHAnsi"/>
          <w:bCs/>
          <w:sz w:val="24"/>
          <w:szCs w:val="24"/>
        </w:rPr>
        <w:t xml:space="preserve"> </w:t>
      </w:r>
    </w:p>
    <w:p w14:paraId="07560D10" w14:textId="5EFD97CD"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7E3A55">
        <w:rPr>
          <w:rFonts w:asciiTheme="minorHAnsi" w:eastAsia="Times New Roman" w:hAnsiTheme="minorHAnsi" w:cstheme="minorHAnsi"/>
          <w:bCs/>
          <w:sz w:val="24"/>
          <w:szCs w:val="24"/>
        </w:rPr>
        <w:t>C</w:t>
      </w:r>
      <w:r w:rsidRPr="003147D5">
        <w:rPr>
          <w:rFonts w:asciiTheme="minorHAnsi" w:eastAsia="Times New Roman" w:hAnsiTheme="minorHAnsi" w:cstheme="minorHAnsi"/>
          <w:bCs/>
          <w:sz w:val="24"/>
          <w:szCs w:val="24"/>
        </w:rPr>
        <w:tab/>
        <w:t>Hotărârea/Decizia de aprobare a proiectului și a cheltuielilor legate de proiect</w:t>
      </w:r>
    </w:p>
    <w:p w14:paraId="0B3FD24B" w14:textId="426CAAD9" w:rsidR="002D02BB"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7E3A55">
        <w:rPr>
          <w:rFonts w:asciiTheme="minorHAnsi" w:eastAsia="Times New Roman" w:hAnsiTheme="minorHAnsi" w:cstheme="minorHAnsi"/>
          <w:bCs/>
          <w:sz w:val="24"/>
          <w:szCs w:val="24"/>
        </w:rPr>
        <w:t>D</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t xml:space="preserve">Hotărârea/Decizia(Hotărârile/Deciziile partenerilor) de aprobare a documentaţiei tehnico-economice (faza DALI sau PT) şi a indicatorilor </w:t>
      </w:r>
      <w:r>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tehnico-economici</w:t>
      </w:r>
    </w:p>
    <w:p w14:paraId="5DE31069" w14:textId="383DE663" w:rsidR="007E3A55" w:rsidRDefault="007E3A55"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E           Raport </w:t>
      </w:r>
      <w:r w:rsidRPr="00F16B08">
        <w:rPr>
          <w:rFonts w:asciiTheme="minorHAnsi" w:eastAsia="Times New Roman" w:hAnsiTheme="minorHAnsi" w:cstheme="minorHAnsi"/>
          <w:bCs/>
          <w:sz w:val="24"/>
          <w:szCs w:val="24"/>
        </w:rPr>
        <w:t>privind stadiul fizic al investitiei</w:t>
      </w:r>
    </w:p>
    <w:p w14:paraId="39BC3244" w14:textId="5A42FA65" w:rsidR="007E3A55" w:rsidRPr="003147D5" w:rsidRDefault="007E3A55"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Model F           Studiu de oportunitate</w:t>
      </w:r>
    </w:p>
    <w:p w14:paraId="2A73328E" w14:textId="70573578" w:rsidR="002D02BB" w:rsidRPr="003147D5"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7E3A55">
        <w:rPr>
          <w:rFonts w:asciiTheme="minorHAnsi" w:eastAsia="Times New Roman" w:hAnsiTheme="minorHAnsi" w:cstheme="minorHAnsi"/>
          <w:bCs/>
          <w:sz w:val="24"/>
          <w:szCs w:val="24"/>
        </w:rPr>
        <w:t xml:space="preserve">G      </w:t>
      </w:r>
      <w:r w:rsidR="007E3A55" w:rsidRPr="003147D5">
        <w:rPr>
          <w:rFonts w:asciiTheme="minorHAnsi" w:eastAsia="Times New Roman" w:hAnsiTheme="minorHAnsi" w:cstheme="minorHAnsi"/>
          <w:bCs/>
          <w:sz w:val="24"/>
          <w:szCs w:val="24"/>
        </w:rPr>
        <w:t>Lista de echipamente/lucrări/servicii achiziționate prin intermediul proiectului propus</w:t>
      </w:r>
    </w:p>
    <w:p w14:paraId="20674AFA" w14:textId="3C0E61C0"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 xml:space="preserve"> </w:t>
      </w:r>
      <w:r w:rsidR="007E3A55">
        <w:rPr>
          <w:rFonts w:asciiTheme="minorHAnsi" w:eastAsia="Times New Roman" w:hAnsiTheme="minorHAnsi" w:cstheme="minorHAnsi"/>
          <w:bCs/>
          <w:sz w:val="24"/>
          <w:szCs w:val="24"/>
        </w:rPr>
        <w:t>H</w:t>
      </w:r>
      <w:r w:rsidRPr="003147D5">
        <w:rPr>
          <w:rFonts w:asciiTheme="minorHAnsi" w:eastAsia="Times New Roman" w:hAnsiTheme="minorHAnsi" w:cstheme="minorHAnsi"/>
          <w:bCs/>
          <w:sz w:val="24"/>
          <w:szCs w:val="24"/>
        </w:rPr>
        <w:tab/>
        <w:t>Centralizator privind justificarea costurilor</w:t>
      </w:r>
    </w:p>
    <w:p w14:paraId="1A7C2290" w14:textId="73C78CBE" w:rsidR="00267267" w:rsidRPr="00E177F6" w:rsidRDefault="002D02BB" w:rsidP="00E177F6">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I            </w:t>
      </w:r>
      <w:r w:rsidRPr="003147D5">
        <w:rPr>
          <w:rFonts w:asciiTheme="minorHAnsi" w:eastAsia="Times New Roman" w:hAnsiTheme="minorHAnsi" w:cstheme="minorHAnsi"/>
          <w:bCs/>
          <w:sz w:val="24"/>
          <w:szCs w:val="24"/>
        </w:rPr>
        <w:t xml:space="preserve">Certificarea aplicaţiei </w:t>
      </w:r>
      <w:bookmarkStart w:id="205" w:name="_Hlk100061648"/>
      <w:bookmarkStart w:id="206" w:name="_Hlk100061683"/>
      <w:bookmarkEnd w:id="99"/>
      <w:bookmarkEnd w:id="205"/>
      <w:bookmarkEnd w:id="206"/>
    </w:p>
    <w:sectPr w:rsidR="00267267" w:rsidRPr="00E177F6" w:rsidSect="00794BFF">
      <w:headerReference w:type="even" r:id="rId13"/>
      <w:headerReference w:type="default" r:id="rId14"/>
      <w:footerReference w:type="default" r:id="rId15"/>
      <w:headerReference w:type="first" r:id="rId16"/>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A9C5AB" w14:textId="77777777" w:rsidR="002917D8" w:rsidRDefault="002917D8" w:rsidP="002C0695">
      <w:pPr>
        <w:spacing w:after="0"/>
      </w:pPr>
      <w:r>
        <w:separator/>
      </w:r>
    </w:p>
  </w:endnote>
  <w:endnote w:type="continuationSeparator" w:id="0">
    <w:p w14:paraId="57F349AF" w14:textId="77777777" w:rsidR="002917D8" w:rsidRDefault="002917D8"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B6A24" w14:textId="216E55A5" w:rsidR="00E41E14" w:rsidRDefault="00E41E14"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E41E14" w:rsidRPr="00D6313F" w:rsidRDefault="00E41E14">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2ABBA" w14:textId="77777777" w:rsidR="002917D8" w:rsidRDefault="002917D8" w:rsidP="002C0695">
      <w:pPr>
        <w:spacing w:after="0"/>
      </w:pPr>
      <w:r>
        <w:separator/>
      </w:r>
    </w:p>
  </w:footnote>
  <w:footnote w:type="continuationSeparator" w:id="0">
    <w:p w14:paraId="0350F574" w14:textId="77777777" w:rsidR="002917D8" w:rsidRDefault="002917D8" w:rsidP="002C0695">
      <w:pPr>
        <w:spacing w:after="0"/>
      </w:pPr>
      <w:r>
        <w:continuationSeparator/>
      </w:r>
    </w:p>
  </w:footnote>
  <w:footnote w:id="1">
    <w:p w14:paraId="0AB8BA2C" w14:textId="77777777" w:rsidR="00E41E14" w:rsidRPr="00CA6B83" w:rsidRDefault="00E41E14" w:rsidP="00C33D71">
      <w:pPr>
        <w:pStyle w:val="FootnoteText"/>
        <w:jc w:val="both"/>
      </w:pPr>
      <w:r w:rsidRPr="00CA6B83">
        <w:rPr>
          <w:rStyle w:val="FootnoteReference"/>
        </w:rPr>
        <w:footnoteRef/>
      </w:r>
      <w:r w:rsidRPr="00CA6B83">
        <w:t xml:space="preserve"> </w:t>
      </w:r>
      <w:r w:rsidRPr="00CA6B83">
        <w:rPr>
          <w:rFonts w:eastAsia="Times New Roman"/>
          <w:i/>
        </w:rPr>
        <w:t>în conformitate cu prevederile Legii nr. 50/1991, republicată,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4853C" w14:textId="1D20B23F" w:rsidR="00E41E14" w:rsidRDefault="002917D8">
    <w:pPr>
      <w:pStyle w:val="Header"/>
    </w:pPr>
    <w:r>
      <w:rPr>
        <w:noProof/>
      </w:rPr>
      <w:pict w14:anchorId="6BAB13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6" o:spid="_x0000_s2050" type="#_x0000_t136" style="position:absolute;margin-left:0;margin-top:0;width:562.95pt;height:86.6pt;rotation:315;z-index:-251655168;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91BC7" w14:textId="33D68F44" w:rsidR="00E41E14" w:rsidRDefault="002917D8" w:rsidP="00295455">
    <w:pPr>
      <w:pStyle w:val="Header"/>
    </w:pPr>
    <w:r>
      <w:rPr>
        <w:noProof/>
      </w:rPr>
      <w:pict w14:anchorId="184540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7" o:spid="_x0000_s2051" type="#_x0000_t136" style="position:absolute;margin-left:0;margin-top:0;width:562.95pt;height:86.6pt;rotation:315;z-index:-251653120;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r w:rsidR="00E41E14"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E41E14" w:rsidRDefault="00E41E14" w:rsidP="00295455">
    <w:pPr>
      <w:pStyle w:val="Header"/>
    </w:pPr>
  </w:p>
  <w:p w14:paraId="0D664F4F" w14:textId="4779C1EA" w:rsidR="00E41E14" w:rsidRDefault="00E41E14" w:rsidP="003467A8">
    <w:pPr>
      <w:pStyle w:val="Footer"/>
      <w:shd w:val="clear" w:color="auto" w:fill="B4C6E7"/>
      <w:ind w:firstLine="720"/>
      <w:jc w:val="right"/>
    </w:pPr>
    <w:r w:rsidRPr="00614D71">
      <w:rPr>
        <w:b/>
        <w:i/>
        <w:noProof/>
        <w:sz w:val="18"/>
        <w:szCs w:val="18"/>
      </w:rPr>
      <w:t>Ghidul solicitantului Apel PRSE/5.1/1/2023</w:t>
    </w:r>
  </w:p>
  <w:p w14:paraId="2405CBC0" w14:textId="77777777" w:rsidR="00E41E14" w:rsidRPr="00295455" w:rsidRDefault="00E41E14"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4C941" w14:textId="7844B941" w:rsidR="00E41E14" w:rsidRDefault="002917D8">
    <w:pPr>
      <w:pStyle w:val="Header"/>
    </w:pPr>
    <w:r>
      <w:rPr>
        <w:noProof/>
      </w:rPr>
      <w:pict w14:anchorId="34749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5" o:spid="_x0000_s2049" type="#_x0000_t136" style="position:absolute;margin-left:0;margin-top:0;width:562.95pt;height:86.6pt;rotation:315;z-index:-251657216;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8171BC3"/>
    <w:multiLevelType w:val="multilevel"/>
    <w:tmpl w:val="7D20C662"/>
    <w:lvl w:ilvl="0">
      <w:start w:val="3"/>
      <w:numFmt w:val="decimal"/>
      <w:lvlText w:val="%1."/>
      <w:lvlJc w:val="left"/>
      <w:pPr>
        <w:ind w:left="540" w:hanging="540"/>
      </w:pPr>
      <w:rPr>
        <w:rFonts w:hint="default"/>
      </w:rPr>
    </w:lvl>
    <w:lvl w:ilvl="1">
      <w:start w:val="8"/>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5F2142"/>
    <w:multiLevelType w:val="hybridMultilevel"/>
    <w:tmpl w:val="22847BFA"/>
    <w:lvl w:ilvl="0" w:tplc="AD145EE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835E4E"/>
    <w:multiLevelType w:val="hybridMultilevel"/>
    <w:tmpl w:val="320450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2479DD"/>
    <w:multiLevelType w:val="hybridMultilevel"/>
    <w:tmpl w:val="E8242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4D0D8B"/>
    <w:multiLevelType w:val="multilevel"/>
    <w:tmpl w:val="0270C0B4"/>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F22EE7"/>
    <w:multiLevelType w:val="multilevel"/>
    <w:tmpl w:val="0FF8115A"/>
    <w:lvl w:ilvl="0">
      <w:start w:val="7"/>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6CD7901"/>
    <w:multiLevelType w:val="multilevel"/>
    <w:tmpl w:val="4734E78A"/>
    <w:lvl w:ilvl="0">
      <w:start w:val="1"/>
      <w:numFmt w:val="decimal"/>
      <w:lvlText w:val="%1."/>
      <w:lvlJc w:val="left"/>
      <w:pPr>
        <w:ind w:left="720" w:hanging="360"/>
      </w:pPr>
      <w:rPr>
        <w:rFonts w:hint="default"/>
        <w:b/>
      </w:rPr>
    </w:lvl>
    <w:lvl w:ilvl="1">
      <w:start w:val="3"/>
      <w:numFmt w:val="decimal"/>
      <w:isLgl/>
      <w:lvlText w:val="%1.%2"/>
      <w:lvlJc w:val="left"/>
      <w:pPr>
        <w:ind w:left="912" w:hanging="552"/>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48F3AE4"/>
    <w:multiLevelType w:val="hybridMultilevel"/>
    <w:tmpl w:val="05F03686"/>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6845D8A"/>
    <w:multiLevelType w:val="hybridMultilevel"/>
    <w:tmpl w:val="930230E4"/>
    <w:lvl w:ilvl="0" w:tplc="AFACE4E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860329D"/>
    <w:multiLevelType w:val="multilevel"/>
    <w:tmpl w:val="DE3E9208"/>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CD5684"/>
    <w:multiLevelType w:val="multilevel"/>
    <w:tmpl w:val="23CA6228"/>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9D80A5E"/>
    <w:multiLevelType w:val="multilevel"/>
    <w:tmpl w:val="E50462E2"/>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A217E95"/>
    <w:multiLevelType w:val="hybridMultilevel"/>
    <w:tmpl w:val="84E47EE0"/>
    <w:lvl w:ilvl="0" w:tplc="FB18595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2B24366D"/>
    <w:multiLevelType w:val="hybridMultilevel"/>
    <w:tmpl w:val="0ABC37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B8B3C3F"/>
    <w:multiLevelType w:val="hybridMultilevel"/>
    <w:tmpl w:val="1368CC2A"/>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2CC70FEF"/>
    <w:multiLevelType w:val="hybridMultilevel"/>
    <w:tmpl w:val="D7A6B1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DED1AD4"/>
    <w:multiLevelType w:val="multilevel"/>
    <w:tmpl w:val="E686375C"/>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69F249C"/>
    <w:multiLevelType w:val="hybridMultilevel"/>
    <w:tmpl w:val="2E969ED8"/>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83059DA"/>
    <w:multiLevelType w:val="multilevel"/>
    <w:tmpl w:val="816EE3D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8B94F6B"/>
    <w:multiLevelType w:val="hybridMultilevel"/>
    <w:tmpl w:val="10A61300"/>
    <w:lvl w:ilvl="0" w:tplc="CAD02FE6">
      <w:start w:val="1"/>
      <w:numFmt w:val="bullet"/>
      <w:lvlText w:val="-"/>
      <w:lvlJc w:val="left"/>
      <w:pPr>
        <w:ind w:left="732" w:hanging="372"/>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E126E8E"/>
    <w:multiLevelType w:val="multilevel"/>
    <w:tmpl w:val="53D80D00"/>
    <w:lvl w:ilvl="0">
      <w:start w:val="3"/>
      <w:numFmt w:val="decimal"/>
      <w:lvlText w:val="%1."/>
      <w:lvlJc w:val="left"/>
      <w:pPr>
        <w:ind w:left="540" w:hanging="540"/>
      </w:pPr>
      <w:rPr>
        <w:rFonts w:hint="default"/>
      </w:rPr>
    </w:lvl>
    <w:lvl w:ilvl="1">
      <w:start w:val="8"/>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50639E6"/>
    <w:multiLevelType w:val="multilevel"/>
    <w:tmpl w:val="EFDC5D8E"/>
    <w:lvl w:ilvl="0">
      <w:start w:val="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63D46A0"/>
    <w:multiLevelType w:val="hybridMultilevel"/>
    <w:tmpl w:val="4B38FEE2"/>
    <w:lvl w:ilvl="0" w:tplc="CAD02FE6">
      <w:start w:val="1"/>
      <w:numFmt w:val="bullet"/>
      <w:lvlText w:val="-"/>
      <w:lvlJc w:val="left"/>
      <w:pPr>
        <w:ind w:left="720" w:hanging="360"/>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3DF6825"/>
    <w:multiLevelType w:val="hybridMultilevel"/>
    <w:tmpl w:val="67BABF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55154C7C"/>
    <w:multiLevelType w:val="hybridMultilevel"/>
    <w:tmpl w:val="FD60FF0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55363CE2"/>
    <w:multiLevelType w:val="multilevel"/>
    <w:tmpl w:val="B67C4722"/>
    <w:lvl w:ilvl="0">
      <w:start w:val="1"/>
      <w:numFmt w:val="decimal"/>
      <w:lvlText w:val="%1."/>
      <w:lvlJc w:val="left"/>
      <w:rPr>
        <w:rFonts w:hint="default"/>
        <w:b/>
        <w:bCs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55A90825"/>
    <w:multiLevelType w:val="multilevel"/>
    <w:tmpl w:val="0270C0B4"/>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568611C1"/>
    <w:multiLevelType w:val="hybridMultilevel"/>
    <w:tmpl w:val="AA82B616"/>
    <w:lvl w:ilvl="0" w:tplc="CAD02FE6">
      <w:start w:val="1"/>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5D8E67C8"/>
    <w:multiLevelType w:val="hybridMultilevel"/>
    <w:tmpl w:val="0B426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E268BA"/>
    <w:multiLevelType w:val="multilevel"/>
    <w:tmpl w:val="C504A74E"/>
    <w:lvl w:ilvl="0">
      <w:start w:val="1"/>
      <w:numFmt w:val="decimal"/>
      <w:lvlText w:val="%1."/>
      <w:lvlJc w:val="left"/>
      <w:pPr>
        <w:ind w:left="720" w:hanging="360"/>
      </w:pPr>
      <w:rPr>
        <w:rFonts w:hint="default"/>
        <w:b/>
        <w:bCs/>
        <w:color w:val="auto"/>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33357E2"/>
    <w:multiLevelType w:val="multilevel"/>
    <w:tmpl w:val="A1969AC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51" w15:restartNumberingAfterBreak="0">
    <w:nsid w:val="64F149FA"/>
    <w:multiLevelType w:val="hybridMultilevel"/>
    <w:tmpl w:val="355A2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61167CF"/>
    <w:multiLevelType w:val="hybridMultilevel"/>
    <w:tmpl w:val="89B0CC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3"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4"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55"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7E25ABB"/>
    <w:multiLevelType w:val="multilevel"/>
    <w:tmpl w:val="0809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7" w15:restartNumberingAfterBreak="0">
    <w:nsid w:val="7AD938DE"/>
    <w:multiLevelType w:val="multilevel"/>
    <w:tmpl w:val="AD82EE56"/>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4"/>
  </w:num>
  <w:num w:numId="2">
    <w:abstractNumId w:val="13"/>
  </w:num>
  <w:num w:numId="3">
    <w:abstractNumId w:val="45"/>
  </w:num>
  <w:num w:numId="4">
    <w:abstractNumId w:val="23"/>
  </w:num>
  <w:num w:numId="5">
    <w:abstractNumId w:val="10"/>
  </w:num>
  <w:num w:numId="6">
    <w:abstractNumId w:val="43"/>
  </w:num>
  <w:num w:numId="7">
    <w:abstractNumId w:val="33"/>
  </w:num>
  <w:num w:numId="8">
    <w:abstractNumId w:val="51"/>
  </w:num>
  <w:num w:numId="9">
    <w:abstractNumId w:val="55"/>
  </w:num>
  <w:num w:numId="10">
    <w:abstractNumId w:val="50"/>
  </w:num>
  <w:num w:numId="11">
    <w:abstractNumId w:val="36"/>
  </w:num>
  <w:num w:numId="12">
    <w:abstractNumId w:val="2"/>
  </w:num>
  <w:num w:numId="13">
    <w:abstractNumId w:val="40"/>
  </w:num>
  <w:num w:numId="14">
    <w:abstractNumId w:val="53"/>
  </w:num>
  <w:num w:numId="15">
    <w:abstractNumId w:val="44"/>
  </w:num>
  <w:num w:numId="16">
    <w:abstractNumId w:val="7"/>
  </w:num>
  <w:num w:numId="17">
    <w:abstractNumId w:val="28"/>
  </w:num>
  <w:num w:numId="18">
    <w:abstractNumId w:val="41"/>
  </w:num>
  <w:num w:numId="19">
    <w:abstractNumId w:val="14"/>
  </w:num>
  <w:num w:numId="20">
    <w:abstractNumId w:val="6"/>
  </w:num>
  <w:num w:numId="21">
    <w:abstractNumId w:val="3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7"/>
  </w:num>
  <w:num w:numId="25">
    <w:abstractNumId w:val="1"/>
  </w:num>
  <w:num w:numId="26">
    <w:abstractNumId w:val="29"/>
  </w:num>
  <w:num w:numId="27">
    <w:abstractNumId w:val="22"/>
  </w:num>
  <w:num w:numId="28">
    <w:abstractNumId w:val="39"/>
  </w:num>
  <w:num w:numId="29">
    <w:abstractNumId w:val="42"/>
  </w:num>
  <w:num w:numId="30">
    <w:abstractNumId w:val="12"/>
  </w:num>
  <w:num w:numId="31">
    <w:abstractNumId w:val="0"/>
  </w:num>
  <w:num w:numId="32">
    <w:abstractNumId w:val="58"/>
  </w:num>
  <w:num w:numId="33">
    <w:abstractNumId w:val="24"/>
  </w:num>
  <w:num w:numId="34">
    <w:abstractNumId w:val="47"/>
  </w:num>
  <w:num w:numId="35">
    <w:abstractNumId w:val="25"/>
  </w:num>
  <w:num w:numId="36">
    <w:abstractNumId w:val="18"/>
  </w:num>
  <w:num w:numId="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31"/>
  </w:num>
  <w:num w:numId="40">
    <w:abstractNumId w:val="37"/>
  </w:num>
  <w:num w:numId="41">
    <w:abstractNumId w:val="46"/>
  </w:num>
  <w:num w:numId="42">
    <w:abstractNumId w:val="26"/>
  </w:num>
  <w:num w:numId="43">
    <w:abstractNumId w:val="5"/>
  </w:num>
  <w:num w:numId="44">
    <w:abstractNumId w:val="52"/>
  </w:num>
  <w:num w:numId="45">
    <w:abstractNumId w:val="54"/>
    <w:lvlOverride w:ilvl="0">
      <w:startOverride w:val="1"/>
    </w:lvlOverride>
    <w:lvlOverride w:ilvl="1"/>
    <w:lvlOverride w:ilvl="2"/>
    <w:lvlOverride w:ilvl="3"/>
    <w:lvlOverride w:ilvl="4"/>
    <w:lvlOverride w:ilvl="5"/>
    <w:lvlOverride w:ilvl="6"/>
    <w:lvlOverride w:ilvl="7"/>
    <w:lvlOverride w:ilvl="8"/>
  </w:num>
  <w:num w:numId="46">
    <w:abstractNumId w:val="49"/>
  </w:num>
  <w:num w:numId="47">
    <w:abstractNumId w:val="11"/>
  </w:num>
  <w:num w:numId="48">
    <w:abstractNumId w:val="8"/>
  </w:num>
  <w:num w:numId="49">
    <w:abstractNumId w:val="56"/>
  </w:num>
  <w:num w:numId="50">
    <w:abstractNumId w:val="32"/>
  </w:num>
  <w:num w:numId="51">
    <w:abstractNumId w:val="32"/>
    <w:lvlOverride w:ilvl="0">
      <w:startOverride w:val="5"/>
    </w:lvlOverride>
    <w:lvlOverride w:ilvl="1">
      <w:startOverride w:val="3"/>
    </w:lvlOverride>
    <w:lvlOverride w:ilvl="2">
      <w:startOverride w:val="1"/>
    </w:lvlOverride>
  </w:num>
  <w:num w:numId="52">
    <w:abstractNumId w:val="4"/>
  </w:num>
  <w:num w:numId="53">
    <w:abstractNumId w:val="27"/>
  </w:num>
  <w:num w:numId="54">
    <w:abstractNumId w:val="20"/>
  </w:num>
  <w:num w:numId="55">
    <w:abstractNumId w:val="21"/>
  </w:num>
  <w:num w:numId="56">
    <w:abstractNumId w:val="32"/>
    <w:lvlOverride w:ilvl="0">
      <w:startOverride w:val="5"/>
    </w:lvlOverride>
    <w:lvlOverride w:ilvl="1">
      <w:startOverride w:val="3"/>
    </w:lvlOverride>
    <w:lvlOverride w:ilvl="2">
      <w:startOverride w:val="4"/>
    </w:lvlOverride>
  </w:num>
  <w:num w:numId="57">
    <w:abstractNumId w:val="32"/>
    <w:lvlOverride w:ilvl="0">
      <w:startOverride w:val="5"/>
    </w:lvlOverride>
    <w:lvlOverride w:ilvl="1">
      <w:startOverride w:val="3"/>
    </w:lvlOverride>
    <w:lvlOverride w:ilvl="2">
      <w:startOverride w:val="5"/>
    </w:lvlOverride>
  </w:num>
  <w:num w:numId="58">
    <w:abstractNumId w:val="32"/>
    <w:lvlOverride w:ilvl="0">
      <w:startOverride w:val="5"/>
    </w:lvlOverride>
    <w:lvlOverride w:ilvl="1">
      <w:startOverride w:val="3"/>
    </w:lvlOverride>
    <w:lvlOverride w:ilvl="2">
      <w:startOverride w:val="6"/>
    </w:lvlOverride>
  </w:num>
  <w:num w:numId="59">
    <w:abstractNumId w:val="35"/>
  </w:num>
  <w:num w:numId="60">
    <w:abstractNumId w:val="9"/>
  </w:num>
  <w:num w:numId="61">
    <w:abstractNumId w:val="57"/>
  </w:num>
  <w:num w:numId="62">
    <w:abstractNumId w:val="30"/>
  </w:num>
  <w:num w:numId="63">
    <w:abstractNumId w:val="19"/>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inghina Anca Maria">
    <w15:presenceInfo w15:providerId="Windows Live" w15:userId="ca7de0a0b55ba2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hideSpellingError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BE6"/>
    <w:rsid w:val="00002D66"/>
    <w:rsid w:val="00003FA1"/>
    <w:rsid w:val="00004A81"/>
    <w:rsid w:val="00004DF0"/>
    <w:rsid w:val="00005137"/>
    <w:rsid w:val="00005EF3"/>
    <w:rsid w:val="000064E0"/>
    <w:rsid w:val="00010174"/>
    <w:rsid w:val="0001160B"/>
    <w:rsid w:val="00012AAD"/>
    <w:rsid w:val="00013950"/>
    <w:rsid w:val="0001399E"/>
    <w:rsid w:val="000143D4"/>
    <w:rsid w:val="000151FA"/>
    <w:rsid w:val="00015496"/>
    <w:rsid w:val="00015E9B"/>
    <w:rsid w:val="00022BD0"/>
    <w:rsid w:val="00022E68"/>
    <w:rsid w:val="000236A3"/>
    <w:rsid w:val="000242F6"/>
    <w:rsid w:val="000247C0"/>
    <w:rsid w:val="00024E5B"/>
    <w:rsid w:val="0002559D"/>
    <w:rsid w:val="00026532"/>
    <w:rsid w:val="00027A2D"/>
    <w:rsid w:val="00030626"/>
    <w:rsid w:val="000309D1"/>
    <w:rsid w:val="00031832"/>
    <w:rsid w:val="00032162"/>
    <w:rsid w:val="00033B3F"/>
    <w:rsid w:val="00034CCD"/>
    <w:rsid w:val="000355E7"/>
    <w:rsid w:val="00040B08"/>
    <w:rsid w:val="000413EC"/>
    <w:rsid w:val="000431BE"/>
    <w:rsid w:val="000453CA"/>
    <w:rsid w:val="00046065"/>
    <w:rsid w:val="0005044B"/>
    <w:rsid w:val="00052A50"/>
    <w:rsid w:val="000540C4"/>
    <w:rsid w:val="00054E9E"/>
    <w:rsid w:val="000553D6"/>
    <w:rsid w:val="00055A03"/>
    <w:rsid w:val="00055ACD"/>
    <w:rsid w:val="000609DE"/>
    <w:rsid w:val="000618F6"/>
    <w:rsid w:val="00062A18"/>
    <w:rsid w:val="00064769"/>
    <w:rsid w:val="00064AE3"/>
    <w:rsid w:val="00067308"/>
    <w:rsid w:val="00070010"/>
    <w:rsid w:val="00070AA5"/>
    <w:rsid w:val="00071936"/>
    <w:rsid w:val="000729CA"/>
    <w:rsid w:val="00072D4D"/>
    <w:rsid w:val="00073E9D"/>
    <w:rsid w:val="00075C2A"/>
    <w:rsid w:val="0007627B"/>
    <w:rsid w:val="000769EF"/>
    <w:rsid w:val="000813E1"/>
    <w:rsid w:val="000827F7"/>
    <w:rsid w:val="00083437"/>
    <w:rsid w:val="0008359F"/>
    <w:rsid w:val="00085490"/>
    <w:rsid w:val="00087906"/>
    <w:rsid w:val="000914AD"/>
    <w:rsid w:val="000918E0"/>
    <w:rsid w:val="0009272D"/>
    <w:rsid w:val="00092B82"/>
    <w:rsid w:val="0009510D"/>
    <w:rsid w:val="00096558"/>
    <w:rsid w:val="00096579"/>
    <w:rsid w:val="00096779"/>
    <w:rsid w:val="00096DE7"/>
    <w:rsid w:val="00096EDA"/>
    <w:rsid w:val="000972F7"/>
    <w:rsid w:val="00097D32"/>
    <w:rsid w:val="000A0016"/>
    <w:rsid w:val="000A0431"/>
    <w:rsid w:val="000A30F1"/>
    <w:rsid w:val="000A424B"/>
    <w:rsid w:val="000A4516"/>
    <w:rsid w:val="000A45E2"/>
    <w:rsid w:val="000A4B04"/>
    <w:rsid w:val="000A5295"/>
    <w:rsid w:val="000B03F9"/>
    <w:rsid w:val="000B0E5D"/>
    <w:rsid w:val="000B1673"/>
    <w:rsid w:val="000B184B"/>
    <w:rsid w:val="000B1EA7"/>
    <w:rsid w:val="000B2B04"/>
    <w:rsid w:val="000B3356"/>
    <w:rsid w:val="000B3615"/>
    <w:rsid w:val="000B4BEB"/>
    <w:rsid w:val="000B5812"/>
    <w:rsid w:val="000B631C"/>
    <w:rsid w:val="000B7821"/>
    <w:rsid w:val="000B7A98"/>
    <w:rsid w:val="000B7B61"/>
    <w:rsid w:val="000C0430"/>
    <w:rsid w:val="000C06A4"/>
    <w:rsid w:val="000C0B5E"/>
    <w:rsid w:val="000C2FE3"/>
    <w:rsid w:val="000C3898"/>
    <w:rsid w:val="000C6895"/>
    <w:rsid w:val="000D03F3"/>
    <w:rsid w:val="000D095E"/>
    <w:rsid w:val="000D281E"/>
    <w:rsid w:val="000D2924"/>
    <w:rsid w:val="000D3F2A"/>
    <w:rsid w:val="000D60A8"/>
    <w:rsid w:val="000D71CA"/>
    <w:rsid w:val="000D7B0E"/>
    <w:rsid w:val="000E0955"/>
    <w:rsid w:val="000E176B"/>
    <w:rsid w:val="000E2154"/>
    <w:rsid w:val="000E2D57"/>
    <w:rsid w:val="000E3380"/>
    <w:rsid w:val="000E34C0"/>
    <w:rsid w:val="000E412A"/>
    <w:rsid w:val="000E4301"/>
    <w:rsid w:val="000E4B19"/>
    <w:rsid w:val="000E4E9D"/>
    <w:rsid w:val="000E5035"/>
    <w:rsid w:val="000E5838"/>
    <w:rsid w:val="000E681F"/>
    <w:rsid w:val="000E6F1A"/>
    <w:rsid w:val="000F1485"/>
    <w:rsid w:val="000F1AF0"/>
    <w:rsid w:val="000F2167"/>
    <w:rsid w:val="000F274F"/>
    <w:rsid w:val="000F321F"/>
    <w:rsid w:val="000F3451"/>
    <w:rsid w:val="000F373A"/>
    <w:rsid w:val="000F4953"/>
    <w:rsid w:val="000F5E39"/>
    <w:rsid w:val="000F5EAC"/>
    <w:rsid w:val="000F64DB"/>
    <w:rsid w:val="000F6912"/>
    <w:rsid w:val="00101CFC"/>
    <w:rsid w:val="001024DE"/>
    <w:rsid w:val="001026AB"/>
    <w:rsid w:val="00103645"/>
    <w:rsid w:val="00105D90"/>
    <w:rsid w:val="00105E4D"/>
    <w:rsid w:val="00106872"/>
    <w:rsid w:val="00107574"/>
    <w:rsid w:val="00110216"/>
    <w:rsid w:val="00110E17"/>
    <w:rsid w:val="00111BD5"/>
    <w:rsid w:val="00112956"/>
    <w:rsid w:val="00112A55"/>
    <w:rsid w:val="0011365B"/>
    <w:rsid w:val="00114323"/>
    <w:rsid w:val="00114F2B"/>
    <w:rsid w:val="001156E7"/>
    <w:rsid w:val="00115EC9"/>
    <w:rsid w:val="00116071"/>
    <w:rsid w:val="00116281"/>
    <w:rsid w:val="00116346"/>
    <w:rsid w:val="00116752"/>
    <w:rsid w:val="00117D51"/>
    <w:rsid w:val="0012249C"/>
    <w:rsid w:val="00123BC1"/>
    <w:rsid w:val="00123E7E"/>
    <w:rsid w:val="00124820"/>
    <w:rsid w:val="00124D5F"/>
    <w:rsid w:val="001254B8"/>
    <w:rsid w:val="00127A4C"/>
    <w:rsid w:val="0013049C"/>
    <w:rsid w:val="001310D7"/>
    <w:rsid w:val="001335A0"/>
    <w:rsid w:val="00133B78"/>
    <w:rsid w:val="00134894"/>
    <w:rsid w:val="00134DF3"/>
    <w:rsid w:val="00134EFE"/>
    <w:rsid w:val="0013646D"/>
    <w:rsid w:val="001401FE"/>
    <w:rsid w:val="00143840"/>
    <w:rsid w:val="00145286"/>
    <w:rsid w:val="00147530"/>
    <w:rsid w:val="0014757E"/>
    <w:rsid w:val="001505D0"/>
    <w:rsid w:val="00150FA4"/>
    <w:rsid w:val="00151860"/>
    <w:rsid w:val="00151C1B"/>
    <w:rsid w:val="00151ECD"/>
    <w:rsid w:val="00152DD7"/>
    <w:rsid w:val="00153CE7"/>
    <w:rsid w:val="001544A4"/>
    <w:rsid w:val="00160136"/>
    <w:rsid w:val="00160F86"/>
    <w:rsid w:val="0016480F"/>
    <w:rsid w:val="0016647A"/>
    <w:rsid w:val="00167968"/>
    <w:rsid w:val="00171CB2"/>
    <w:rsid w:val="00174D77"/>
    <w:rsid w:val="001768B1"/>
    <w:rsid w:val="00176DAA"/>
    <w:rsid w:val="00177AC1"/>
    <w:rsid w:val="00180CD6"/>
    <w:rsid w:val="00181E8F"/>
    <w:rsid w:val="00184E52"/>
    <w:rsid w:val="001868B7"/>
    <w:rsid w:val="00187188"/>
    <w:rsid w:val="001874DA"/>
    <w:rsid w:val="0018756A"/>
    <w:rsid w:val="00192C5C"/>
    <w:rsid w:val="00194148"/>
    <w:rsid w:val="0019414C"/>
    <w:rsid w:val="00194D4A"/>
    <w:rsid w:val="0019761D"/>
    <w:rsid w:val="00197E39"/>
    <w:rsid w:val="001A2030"/>
    <w:rsid w:val="001A4657"/>
    <w:rsid w:val="001A58F8"/>
    <w:rsid w:val="001A614D"/>
    <w:rsid w:val="001A68C5"/>
    <w:rsid w:val="001A6944"/>
    <w:rsid w:val="001A7833"/>
    <w:rsid w:val="001A7C79"/>
    <w:rsid w:val="001B0A2D"/>
    <w:rsid w:val="001B0CD5"/>
    <w:rsid w:val="001B12C6"/>
    <w:rsid w:val="001B27E1"/>
    <w:rsid w:val="001B3856"/>
    <w:rsid w:val="001B3A91"/>
    <w:rsid w:val="001B3AF2"/>
    <w:rsid w:val="001B3CF2"/>
    <w:rsid w:val="001B6EE4"/>
    <w:rsid w:val="001B7917"/>
    <w:rsid w:val="001B79E4"/>
    <w:rsid w:val="001C02C9"/>
    <w:rsid w:val="001C0F36"/>
    <w:rsid w:val="001C2729"/>
    <w:rsid w:val="001C3437"/>
    <w:rsid w:val="001C4E6D"/>
    <w:rsid w:val="001C6AEE"/>
    <w:rsid w:val="001D08D6"/>
    <w:rsid w:val="001D1CF7"/>
    <w:rsid w:val="001D29C4"/>
    <w:rsid w:val="001D2A5B"/>
    <w:rsid w:val="001D33DB"/>
    <w:rsid w:val="001D3EA9"/>
    <w:rsid w:val="001D5753"/>
    <w:rsid w:val="001E02AA"/>
    <w:rsid w:val="001E0BFB"/>
    <w:rsid w:val="001E11E2"/>
    <w:rsid w:val="001E2110"/>
    <w:rsid w:val="001E3196"/>
    <w:rsid w:val="001E3932"/>
    <w:rsid w:val="001E50DB"/>
    <w:rsid w:val="001E5B06"/>
    <w:rsid w:val="001F17E5"/>
    <w:rsid w:val="001F27E0"/>
    <w:rsid w:val="001F5AAA"/>
    <w:rsid w:val="001F6D1A"/>
    <w:rsid w:val="001F705A"/>
    <w:rsid w:val="00200419"/>
    <w:rsid w:val="0020041E"/>
    <w:rsid w:val="0020173D"/>
    <w:rsid w:val="0020231B"/>
    <w:rsid w:val="002030CC"/>
    <w:rsid w:val="002031BF"/>
    <w:rsid w:val="0020453D"/>
    <w:rsid w:val="002055E5"/>
    <w:rsid w:val="002059E9"/>
    <w:rsid w:val="0020637A"/>
    <w:rsid w:val="00206B51"/>
    <w:rsid w:val="002100FE"/>
    <w:rsid w:val="00211DEA"/>
    <w:rsid w:val="002124E2"/>
    <w:rsid w:val="00214959"/>
    <w:rsid w:val="00214E7F"/>
    <w:rsid w:val="002161B6"/>
    <w:rsid w:val="00221BFC"/>
    <w:rsid w:val="00221CA8"/>
    <w:rsid w:val="00222664"/>
    <w:rsid w:val="00223EAA"/>
    <w:rsid w:val="00225641"/>
    <w:rsid w:val="0022700E"/>
    <w:rsid w:val="00227E47"/>
    <w:rsid w:val="00227FEB"/>
    <w:rsid w:val="00231EF3"/>
    <w:rsid w:val="00233A8F"/>
    <w:rsid w:val="00233F7C"/>
    <w:rsid w:val="0023510C"/>
    <w:rsid w:val="00235245"/>
    <w:rsid w:val="0023588D"/>
    <w:rsid w:val="00235FD7"/>
    <w:rsid w:val="002368FE"/>
    <w:rsid w:val="00240BDB"/>
    <w:rsid w:val="00244AE4"/>
    <w:rsid w:val="00245FC5"/>
    <w:rsid w:val="002465BD"/>
    <w:rsid w:val="00247172"/>
    <w:rsid w:val="00252B55"/>
    <w:rsid w:val="002531F4"/>
    <w:rsid w:val="00253819"/>
    <w:rsid w:val="00254390"/>
    <w:rsid w:val="00254ADA"/>
    <w:rsid w:val="00256143"/>
    <w:rsid w:val="00256E93"/>
    <w:rsid w:val="002616B6"/>
    <w:rsid w:val="002630FA"/>
    <w:rsid w:val="002638BB"/>
    <w:rsid w:val="00264262"/>
    <w:rsid w:val="00265A08"/>
    <w:rsid w:val="00265D1D"/>
    <w:rsid w:val="00265D34"/>
    <w:rsid w:val="00266023"/>
    <w:rsid w:val="00266422"/>
    <w:rsid w:val="00266EF2"/>
    <w:rsid w:val="00266FAE"/>
    <w:rsid w:val="00267267"/>
    <w:rsid w:val="002719E2"/>
    <w:rsid w:val="00272372"/>
    <w:rsid w:val="00272E52"/>
    <w:rsid w:val="002733A8"/>
    <w:rsid w:val="0027393B"/>
    <w:rsid w:val="00275413"/>
    <w:rsid w:val="00276731"/>
    <w:rsid w:val="00277EC6"/>
    <w:rsid w:val="00281BC5"/>
    <w:rsid w:val="0028275B"/>
    <w:rsid w:val="00282BF2"/>
    <w:rsid w:val="00284F3D"/>
    <w:rsid w:val="00285D9A"/>
    <w:rsid w:val="002917D8"/>
    <w:rsid w:val="00295455"/>
    <w:rsid w:val="00297225"/>
    <w:rsid w:val="002A0668"/>
    <w:rsid w:val="002A0A9A"/>
    <w:rsid w:val="002A0FB5"/>
    <w:rsid w:val="002A2E29"/>
    <w:rsid w:val="002A3CB6"/>
    <w:rsid w:val="002A4626"/>
    <w:rsid w:val="002A4B9B"/>
    <w:rsid w:val="002A52B9"/>
    <w:rsid w:val="002A598C"/>
    <w:rsid w:val="002A5B6B"/>
    <w:rsid w:val="002A796C"/>
    <w:rsid w:val="002B1145"/>
    <w:rsid w:val="002B1712"/>
    <w:rsid w:val="002B17D5"/>
    <w:rsid w:val="002B1B03"/>
    <w:rsid w:val="002B3035"/>
    <w:rsid w:val="002B3C87"/>
    <w:rsid w:val="002B4114"/>
    <w:rsid w:val="002B41BD"/>
    <w:rsid w:val="002B4E29"/>
    <w:rsid w:val="002B535E"/>
    <w:rsid w:val="002B5382"/>
    <w:rsid w:val="002B6B06"/>
    <w:rsid w:val="002B7348"/>
    <w:rsid w:val="002B768E"/>
    <w:rsid w:val="002C0695"/>
    <w:rsid w:val="002C0EE1"/>
    <w:rsid w:val="002C1063"/>
    <w:rsid w:val="002C1705"/>
    <w:rsid w:val="002C183B"/>
    <w:rsid w:val="002C1A3D"/>
    <w:rsid w:val="002C2888"/>
    <w:rsid w:val="002C3004"/>
    <w:rsid w:val="002C5D4B"/>
    <w:rsid w:val="002C788F"/>
    <w:rsid w:val="002D02BB"/>
    <w:rsid w:val="002D0B99"/>
    <w:rsid w:val="002D160A"/>
    <w:rsid w:val="002D3901"/>
    <w:rsid w:val="002D57BF"/>
    <w:rsid w:val="002D5955"/>
    <w:rsid w:val="002D5995"/>
    <w:rsid w:val="002D6340"/>
    <w:rsid w:val="002D6EC8"/>
    <w:rsid w:val="002D752A"/>
    <w:rsid w:val="002D7572"/>
    <w:rsid w:val="002E1114"/>
    <w:rsid w:val="002E1386"/>
    <w:rsid w:val="002E13B1"/>
    <w:rsid w:val="002E2A10"/>
    <w:rsid w:val="002E39D0"/>
    <w:rsid w:val="002E4717"/>
    <w:rsid w:val="002E4D88"/>
    <w:rsid w:val="002E4D9C"/>
    <w:rsid w:val="002E6F96"/>
    <w:rsid w:val="002E75E2"/>
    <w:rsid w:val="002F077B"/>
    <w:rsid w:val="002F12F7"/>
    <w:rsid w:val="002F2309"/>
    <w:rsid w:val="002F2B96"/>
    <w:rsid w:val="002F3C3F"/>
    <w:rsid w:val="002F4780"/>
    <w:rsid w:val="002F4E90"/>
    <w:rsid w:val="002F4FDE"/>
    <w:rsid w:val="002F582B"/>
    <w:rsid w:val="002F7051"/>
    <w:rsid w:val="002F7A99"/>
    <w:rsid w:val="002F7BA6"/>
    <w:rsid w:val="002F7DC5"/>
    <w:rsid w:val="003025E0"/>
    <w:rsid w:val="00303779"/>
    <w:rsid w:val="003044BA"/>
    <w:rsid w:val="00304FB0"/>
    <w:rsid w:val="00305B07"/>
    <w:rsid w:val="00305D89"/>
    <w:rsid w:val="003060B4"/>
    <w:rsid w:val="00306E0C"/>
    <w:rsid w:val="003102C5"/>
    <w:rsid w:val="00312889"/>
    <w:rsid w:val="003147D5"/>
    <w:rsid w:val="00315C5B"/>
    <w:rsid w:val="00317EE2"/>
    <w:rsid w:val="00320ECD"/>
    <w:rsid w:val="00321448"/>
    <w:rsid w:val="003216E9"/>
    <w:rsid w:val="00323FB5"/>
    <w:rsid w:val="00323FB8"/>
    <w:rsid w:val="00323FC0"/>
    <w:rsid w:val="0032402A"/>
    <w:rsid w:val="00324C9E"/>
    <w:rsid w:val="003264DB"/>
    <w:rsid w:val="00326B98"/>
    <w:rsid w:val="00326CBE"/>
    <w:rsid w:val="00326DB4"/>
    <w:rsid w:val="00332081"/>
    <w:rsid w:val="003321D9"/>
    <w:rsid w:val="00332D92"/>
    <w:rsid w:val="00332F6F"/>
    <w:rsid w:val="00333016"/>
    <w:rsid w:val="00333725"/>
    <w:rsid w:val="00334760"/>
    <w:rsid w:val="00336EB7"/>
    <w:rsid w:val="00336EDE"/>
    <w:rsid w:val="00337976"/>
    <w:rsid w:val="00341396"/>
    <w:rsid w:val="00341BB4"/>
    <w:rsid w:val="00341E46"/>
    <w:rsid w:val="00342652"/>
    <w:rsid w:val="00342C64"/>
    <w:rsid w:val="003435B9"/>
    <w:rsid w:val="003467A8"/>
    <w:rsid w:val="00350585"/>
    <w:rsid w:val="00351039"/>
    <w:rsid w:val="00351276"/>
    <w:rsid w:val="0035174F"/>
    <w:rsid w:val="00351DB8"/>
    <w:rsid w:val="00352328"/>
    <w:rsid w:val="003534C4"/>
    <w:rsid w:val="003536B9"/>
    <w:rsid w:val="00354525"/>
    <w:rsid w:val="00354B96"/>
    <w:rsid w:val="00354D0E"/>
    <w:rsid w:val="0035602D"/>
    <w:rsid w:val="003575ED"/>
    <w:rsid w:val="00360626"/>
    <w:rsid w:val="00360D2E"/>
    <w:rsid w:val="003616A6"/>
    <w:rsid w:val="00361867"/>
    <w:rsid w:val="0036314A"/>
    <w:rsid w:val="00364130"/>
    <w:rsid w:val="00371FAF"/>
    <w:rsid w:val="00372995"/>
    <w:rsid w:val="00372BB7"/>
    <w:rsid w:val="00372BED"/>
    <w:rsid w:val="00373A4B"/>
    <w:rsid w:val="00374F28"/>
    <w:rsid w:val="0037658B"/>
    <w:rsid w:val="003774A9"/>
    <w:rsid w:val="00377879"/>
    <w:rsid w:val="00377EE8"/>
    <w:rsid w:val="0038033A"/>
    <w:rsid w:val="00382449"/>
    <w:rsid w:val="00382A35"/>
    <w:rsid w:val="00382CA7"/>
    <w:rsid w:val="00382D8D"/>
    <w:rsid w:val="00382F53"/>
    <w:rsid w:val="00383DEF"/>
    <w:rsid w:val="0038446E"/>
    <w:rsid w:val="00390D29"/>
    <w:rsid w:val="003910CC"/>
    <w:rsid w:val="00391176"/>
    <w:rsid w:val="00391DFA"/>
    <w:rsid w:val="0039246F"/>
    <w:rsid w:val="00394AEE"/>
    <w:rsid w:val="00396E2D"/>
    <w:rsid w:val="00397283"/>
    <w:rsid w:val="003A217B"/>
    <w:rsid w:val="003A2ED4"/>
    <w:rsid w:val="003A4083"/>
    <w:rsid w:val="003A47E0"/>
    <w:rsid w:val="003A4ADD"/>
    <w:rsid w:val="003A5C39"/>
    <w:rsid w:val="003A62A8"/>
    <w:rsid w:val="003A6784"/>
    <w:rsid w:val="003B114F"/>
    <w:rsid w:val="003B2002"/>
    <w:rsid w:val="003B34BA"/>
    <w:rsid w:val="003B3EEF"/>
    <w:rsid w:val="003B418A"/>
    <w:rsid w:val="003B4E2D"/>
    <w:rsid w:val="003B4E61"/>
    <w:rsid w:val="003B5294"/>
    <w:rsid w:val="003B673A"/>
    <w:rsid w:val="003B7097"/>
    <w:rsid w:val="003B7210"/>
    <w:rsid w:val="003B7752"/>
    <w:rsid w:val="003B7D1E"/>
    <w:rsid w:val="003C09AF"/>
    <w:rsid w:val="003C1392"/>
    <w:rsid w:val="003C1655"/>
    <w:rsid w:val="003C2030"/>
    <w:rsid w:val="003C39E6"/>
    <w:rsid w:val="003C4370"/>
    <w:rsid w:val="003C521B"/>
    <w:rsid w:val="003C5651"/>
    <w:rsid w:val="003C5BA7"/>
    <w:rsid w:val="003C5C69"/>
    <w:rsid w:val="003D39A3"/>
    <w:rsid w:val="003D3EC2"/>
    <w:rsid w:val="003D6142"/>
    <w:rsid w:val="003D6B1D"/>
    <w:rsid w:val="003D6C7B"/>
    <w:rsid w:val="003D6ED1"/>
    <w:rsid w:val="003D6F05"/>
    <w:rsid w:val="003E0BFA"/>
    <w:rsid w:val="003E15AB"/>
    <w:rsid w:val="003E23E9"/>
    <w:rsid w:val="003E37FE"/>
    <w:rsid w:val="003E3ACA"/>
    <w:rsid w:val="003E3D61"/>
    <w:rsid w:val="003E4625"/>
    <w:rsid w:val="003E5B20"/>
    <w:rsid w:val="003E6131"/>
    <w:rsid w:val="003E62B5"/>
    <w:rsid w:val="003E7265"/>
    <w:rsid w:val="003F50E4"/>
    <w:rsid w:val="003F681A"/>
    <w:rsid w:val="004018DB"/>
    <w:rsid w:val="004048FF"/>
    <w:rsid w:val="00404F68"/>
    <w:rsid w:val="0040559B"/>
    <w:rsid w:val="00405B3C"/>
    <w:rsid w:val="00406445"/>
    <w:rsid w:val="00406670"/>
    <w:rsid w:val="00406F08"/>
    <w:rsid w:val="00410AEE"/>
    <w:rsid w:val="004127F6"/>
    <w:rsid w:val="00413BD3"/>
    <w:rsid w:val="00416AC4"/>
    <w:rsid w:val="00417B58"/>
    <w:rsid w:val="00417F3B"/>
    <w:rsid w:val="004227E1"/>
    <w:rsid w:val="004229DA"/>
    <w:rsid w:val="00424D7B"/>
    <w:rsid w:val="00426524"/>
    <w:rsid w:val="0042682F"/>
    <w:rsid w:val="00426F3B"/>
    <w:rsid w:val="00427BE5"/>
    <w:rsid w:val="00427BEC"/>
    <w:rsid w:val="004326B6"/>
    <w:rsid w:val="0043295E"/>
    <w:rsid w:val="004334AB"/>
    <w:rsid w:val="00433FF6"/>
    <w:rsid w:val="004345E8"/>
    <w:rsid w:val="00435670"/>
    <w:rsid w:val="00435D20"/>
    <w:rsid w:val="0043756A"/>
    <w:rsid w:val="004406DE"/>
    <w:rsid w:val="00440E3A"/>
    <w:rsid w:val="00441D3F"/>
    <w:rsid w:val="00443742"/>
    <w:rsid w:val="00445BC1"/>
    <w:rsid w:val="00446F11"/>
    <w:rsid w:val="00450276"/>
    <w:rsid w:val="0045168E"/>
    <w:rsid w:val="00451D80"/>
    <w:rsid w:val="004521DB"/>
    <w:rsid w:val="004538C5"/>
    <w:rsid w:val="00453AD9"/>
    <w:rsid w:val="00453F29"/>
    <w:rsid w:val="004544DD"/>
    <w:rsid w:val="004549FC"/>
    <w:rsid w:val="00455908"/>
    <w:rsid w:val="00455D55"/>
    <w:rsid w:val="00457448"/>
    <w:rsid w:val="00457A36"/>
    <w:rsid w:val="004605A2"/>
    <w:rsid w:val="00462428"/>
    <w:rsid w:val="004636D7"/>
    <w:rsid w:val="00466FBF"/>
    <w:rsid w:val="00467F96"/>
    <w:rsid w:val="004717D0"/>
    <w:rsid w:val="004720C5"/>
    <w:rsid w:val="00472D7B"/>
    <w:rsid w:val="00472DE6"/>
    <w:rsid w:val="00473DF8"/>
    <w:rsid w:val="00475358"/>
    <w:rsid w:val="0047554A"/>
    <w:rsid w:val="00476EEC"/>
    <w:rsid w:val="00480F81"/>
    <w:rsid w:val="0048182A"/>
    <w:rsid w:val="00482920"/>
    <w:rsid w:val="0048374B"/>
    <w:rsid w:val="00483E78"/>
    <w:rsid w:val="004849BC"/>
    <w:rsid w:val="00486C98"/>
    <w:rsid w:val="0049009B"/>
    <w:rsid w:val="0049044F"/>
    <w:rsid w:val="00490A09"/>
    <w:rsid w:val="00490CE1"/>
    <w:rsid w:val="00493413"/>
    <w:rsid w:val="00493B49"/>
    <w:rsid w:val="00493BDC"/>
    <w:rsid w:val="00494EAC"/>
    <w:rsid w:val="00495AD3"/>
    <w:rsid w:val="00495E9D"/>
    <w:rsid w:val="00496ABD"/>
    <w:rsid w:val="004A2C75"/>
    <w:rsid w:val="004A2CC5"/>
    <w:rsid w:val="004A4B7C"/>
    <w:rsid w:val="004A4FC8"/>
    <w:rsid w:val="004A727F"/>
    <w:rsid w:val="004B07CF"/>
    <w:rsid w:val="004B0877"/>
    <w:rsid w:val="004B25C2"/>
    <w:rsid w:val="004B2E82"/>
    <w:rsid w:val="004B3776"/>
    <w:rsid w:val="004B42F0"/>
    <w:rsid w:val="004B4839"/>
    <w:rsid w:val="004B6CD8"/>
    <w:rsid w:val="004B7657"/>
    <w:rsid w:val="004C12EB"/>
    <w:rsid w:val="004C3681"/>
    <w:rsid w:val="004C4083"/>
    <w:rsid w:val="004C4EF1"/>
    <w:rsid w:val="004C5789"/>
    <w:rsid w:val="004D0DCE"/>
    <w:rsid w:val="004D1B48"/>
    <w:rsid w:val="004D495D"/>
    <w:rsid w:val="004D67D7"/>
    <w:rsid w:val="004D7BF7"/>
    <w:rsid w:val="004E1526"/>
    <w:rsid w:val="004E3DFA"/>
    <w:rsid w:val="004E43AC"/>
    <w:rsid w:val="004E462B"/>
    <w:rsid w:val="004E4B4F"/>
    <w:rsid w:val="004E50D1"/>
    <w:rsid w:val="004E6B6E"/>
    <w:rsid w:val="004E77C1"/>
    <w:rsid w:val="004E7BA1"/>
    <w:rsid w:val="004E7C1E"/>
    <w:rsid w:val="004F1339"/>
    <w:rsid w:val="004F1815"/>
    <w:rsid w:val="004F2648"/>
    <w:rsid w:val="004F2708"/>
    <w:rsid w:val="004F2A57"/>
    <w:rsid w:val="004F3D82"/>
    <w:rsid w:val="004F5D16"/>
    <w:rsid w:val="004F5E29"/>
    <w:rsid w:val="004F72FA"/>
    <w:rsid w:val="004F7338"/>
    <w:rsid w:val="0050073A"/>
    <w:rsid w:val="00500752"/>
    <w:rsid w:val="00500B4D"/>
    <w:rsid w:val="005012AB"/>
    <w:rsid w:val="005018E9"/>
    <w:rsid w:val="00502704"/>
    <w:rsid w:val="00502E7B"/>
    <w:rsid w:val="005042AF"/>
    <w:rsid w:val="00504586"/>
    <w:rsid w:val="005057CA"/>
    <w:rsid w:val="005058C6"/>
    <w:rsid w:val="00507565"/>
    <w:rsid w:val="00510615"/>
    <w:rsid w:val="00510D85"/>
    <w:rsid w:val="00510DF5"/>
    <w:rsid w:val="00510E8D"/>
    <w:rsid w:val="00510FF3"/>
    <w:rsid w:val="00512597"/>
    <w:rsid w:val="00512CF5"/>
    <w:rsid w:val="00513051"/>
    <w:rsid w:val="00513B89"/>
    <w:rsid w:val="00513DBF"/>
    <w:rsid w:val="00514B07"/>
    <w:rsid w:val="00515028"/>
    <w:rsid w:val="0051583D"/>
    <w:rsid w:val="0051590B"/>
    <w:rsid w:val="00515E21"/>
    <w:rsid w:val="005167CE"/>
    <w:rsid w:val="0051688B"/>
    <w:rsid w:val="00522191"/>
    <w:rsid w:val="005241ED"/>
    <w:rsid w:val="00530F4B"/>
    <w:rsid w:val="005311EF"/>
    <w:rsid w:val="00533097"/>
    <w:rsid w:val="005334A1"/>
    <w:rsid w:val="005336CB"/>
    <w:rsid w:val="0053420A"/>
    <w:rsid w:val="00534339"/>
    <w:rsid w:val="005345A2"/>
    <w:rsid w:val="00534616"/>
    <w:rsid w:val="00534E1E"/>
    <w:rsid w:val="00536D5D"/>
    <w:rsid w:val="00536E9E"/>
    <w:rsid w:val="00537E16"/>
    <w:rsid w:val="005424FD"/>
    <w:rsid w:val="0054341C"/>
    <w:rsid w:val="00547C13"/>
    <w:rsid w:val="005510A1"/>
    <w:rsid w:val="00551F69"/>
    <w:rsid w:val="00555292"/>
    <w:rsid w:val="0055592C"/>
    <w:rsid w:val="00555FBF"/>
    <w:rsid w:val="00556830"/>
    <w:rsid w:val="00557D26"/>
    <w:rsid w:val="005601E6"/>
    <w:rsid w:val="00561E32"/>
    <w:rsid w:val="00562373"/>
    <w:rsid w:val="005635EF"/>
    <w:rsid w:val="005638BB"/>
    <w:rsid w:val="00564433"/>
    <w:rsid w:val="00564536"/>
    <w:rsid w:val="005655B5"/>
    <w:rsid w:val="00565A84"/>
    <w:rsid w:val="005673CA"/>
    <w:rsid w:val="00571886"/>
    <w:rsid w:val="005727E4"/>
    <w:rsid w:val="00573740"/>
    <w:rsid w:val="005752D7"/>
    <w:rsid w:val="00575EA7"/>
    <w:rsid w:val="0057613F"/>
    <w:rsid w:val="005765A1"/>
    <w:rsid w:val="00576BAE"/>
    <w:rsid w:val="00580946"/>
    <w:rsid w:val="00582833"/>
    <w:rsid w:val="00582DA3"/>
    <w:rsid w:val="00584DEB"/>
    <w:rsid w:val="00585445"/>
    <w:rsid w:val="00585B71"/>
    <w:rsid w:val="0059010B"/>
    <w:rsid w:val="00590D66"/>
    <w:rsid w:val="005921B1"/>
    <w:rsid w:val="00592FC0"/>
    <w:rsid w:val="00593FB4"/>
    <w:rsid w:val="0059529E"/>
    <w:rsid w:val="005953BC"/>
    <w:rsid w:val="0059594C"/>
    <w:rsid w:val="00596668"/>
    <w:rsid w:val="00597B9F"/>
    <w:rsid w:val="005A156B"/>
    <w:rsid w:val="005A3B18"/>
    <w:rsid w:val="005A4709"/>
    <w:rsid w:val="005A50E3"/>
    <w:rsid w:val="005A5826"/>
    <w:rsid w:val="005A659E"/>
    <w:rsid w:val="005B0360"/>
    <w:rsid w:val="005B0DB7"/>
    <w:rsid w:val="005B0EF5"/>
    <w:rsid w:val="005B10A3"/>
    <w:rsid w:val="005B364E"/>
    <w:rsid w:val="005B5264"/>
    <w:rsid w:val="005B52AE"/>
    <w:rsid w:val="005B5751"/>
    <w:rsid w:val="005B7F57"/>
    <w:rsid w:val="005C08FD"/>
    <w:rsid w:val="005C191A"/>
    <w:rsid w:val="005C29D1"/>
    <w:rsid w:val="005C2DBF"/>
    <w:rsid w:val="005C66E0"/>
    <w:rsid w:val="005C713F"/>
    <w:rsid w:val="005D1BA4"/>
    <w:rsid w:val="005D4264"/>
    <w:rsid w:val="005D4A29"/>
    <w:rsid w:val="005D5B11"/>
    <w:rsid w:val="005D6DF2"/>
    <w:rsid w:val="005D70BA"/>
    <w:rsid w:val="005E0A6E"/>
    <w:rsid w:val="005E1A70"/>
    <w:rsid w:val="005E265E"/>
    <w:rsid w:val="005E6E64"/>
    <w:rsid w:val="005F40DF"/>
    <w:rsid w:val="005F4801"/>
    <w:rsid w:val="005F4AD7"/>
    <w:rsid w:val="005F5361"/>
    <w:rsid w:val="005F5549"/>
    <w:rsid w:val="005F5D98"/>
    <w:rsid w:val="005F6313"/>
    <w:rsid w:val="005F7209"/>
    <w:rsid w:val="00601160"/>
    <w:rsid w:val="0060343A"/>
    <w:rsid w:val="00605E65"/>
    <w:rsid w:val="00606565"/>
    <w:rsid w:val="00606D15"/>
    <w:rsid w:val="00607880"/>
    <w:rsid w:val="00610422"/>
    <w:rsid w:val="00611866"/>
    <w:rsid w:val="00611A87"/>
    <w:rsid w:val="0061212B"/>
    <w:rsid w:val="006132D6"/>
    <w:rsid w:val="006133ED"/>
    <w:rsid w:val="00614B9C"/>
    <w:rsid w:val="00614C11"/>
    <w:rsid w:val="00614D71"/>
    <w:rsid w:val="006154B2"/>
    <w:rsid w:val="0061632A"/>
    <w:rsid w:val="00616BD8"/>
    <w:rsid w:val="00620E58"/>
    <w:rsid w:val="00622D8D"/>
    <w:rsid w:val="00623150"/>
    <w:rsid w:val="00623677"/>
    <w:rsid w:val="00623704"/>
    <w:rsid w:val="0062418A"/>
    <w:rsid w:val="0062773C"/>
    <w:rsid w:val="00627821"/>
    <w:rsid w:val="00627EE1"/>
    <w:rsid w:val="0063030E"/>
    <w:rsid w:val="00630599"/>
    <w:rsid w:val="00630A13"/>
    <w:rsid w:val="0063123F"/>
    <w:rsid w:val="00631466"/>
    <w:rsid w:val="006314BE"/>
    <w:rsid w:val="006335A0"/>
    <w:rsid w:val="00633CD3"/>
    <w:rsid w:val="00633EB1"/>
    <w:rsid w:val="0063475C"/>
    <w:rsid w:val="00635D9B"/>
    <w:rsid w:val="00637291"/>
    <w:rsid w:val="00637B2E"/>
    <w:rsid w:val="00641E90"/>
    <w:rsid w:val="00642132"/>
    <w:rsid w:val="00642CC2"/>
    <w:rsid w:val="00643608"/>
    <w:rsid w:val="00647772"/>
    <w:rsid w:val="00647BCA"/>
    <w:rsid w:val="00650CAE"/>
    <w:rsid w:val="00651827"/>
    <w:rsid w:val="00654E2A"/>
    <w:rsid w:val="006567AC"/>
    <w:rsid w:val="006572FF"/>
    <w:rsid w:val="006603F1"/>
    <w:rsid w:val="00661C3C"/>
    <w:rsid w:val="006647A2"/>
    <w:rsid w:val="00665569"/>
    <w:rsid w:val="006659F8"/>
    <w:rsid w:val="00666BAF"/>
    <w:rsid w:val="00666CC4"/>
    <w:rsid w:val="0067014F"/>
    <w:rsid w:val="0067020C"/>
    <w:rsid w:val="00670216"/>
    <w:rsid w:val="00670642"/>
    <w:rsid w:val="00671651"/>
    <w:rsid w:val="0067177B"/>
    <w:rsid w:val="00673127"/>
    <w:rsid w:val="00673A67"/>
    <w:rsid w:val="00674FCA"/>
    <w:rsid w:val="0067622D"/>
    <w:rsid w:val="00676A28"/>
    <w:rsid w:val="006772C1"/>
    <w:rsid w:val="0067796A"/>
    <w:rsid w:val="006804A1"/>
    <w:rsid w:val="00683C39"/>
    <w:rsid w:val="00683F1F"/>
    <w:rsid w:val="00684031"/>
    <w:rsid w:val="0068415A"/>
    <w:rsid w:val="006860F3"/>
    <w:rsid w:val="006867DA"/>
    <w:rsid w:val="00687E6B"/>
    <w:rsid w:val="00691414"/>
    <w:rsid w:val="00691DF2"/>
    <w:rsid w:val="00692280"/>
    <w:rsid w:val="00692F62"/>
    <w:rsid w:val="0069409D"/>
    <w:rsid w:val="00694905"/>
    <w:rsid w:val="00694E9B"/>
    <w:rsid w:val="00697B0F"/>
    <w:rsid w:val="006A175B"/>
    <w:rsid w:val="006A32C0"/>
    <w:rsid w:val="006A333E"/>
    <w:rsid w:val="006A5B06"/>
    <w:rsid w:val="006A6878"/>
    <w:rsid w:val="006A6A07"/>
    <w:rsid w:val="006A7104"/>
    <w:rsid w:val="006A7AD2"/>
    <w:rsid w:val="006B1693"/>
    <w:rsid w:val="006B23C7"/>
    <w:rsid w:val="006B2C35"/>
    <w:rsid w:val="006B2EFC"/>
    <w:rsid w:val="006B31A2"/>
    <w:rsid w:val="006B5308"/>
    <w:rsid w:val="006B6D46"/>
    <w:rsid w:val="006B7B9B"/>
    <w:rsid w:val="006B7FA3"/>
    <w:rsid w:val="006B7FD1"/>
    <w:rsid w:val="006C1ABD"/>
    <w:rsid w:val="006C26D3"/>
    <w:rsid w:val="006C463F"/>
    <w:rsid w:val="006C4D83"/>
    <w:rsid w:val="006C5863"/>
    <w:rsid w:val="006C63DE"/>
    <w:rsid w:val="006C63E3"/>
    <w:rsid w:val="006C6520"/>
    <w:rsid w:val="006C6C92"/>
    <w:rsid w:val="006D278E"/>
    <w:rsid w:val="006D2BE3"/>
    <w:rsid w:val="006D3BDA"/>
    <w:rsid w:val="006D4522"/>
    <w:rsid w:val="006D4B48"/>
    <w:rsid w:val="006D515F"/>
    <w:rsid w:val="006D51A8"/>
    <w:rsid w:val="006D7FCB"/>
    <w:rsid w:val="006E2084"/>
    <w:rsid w:val="006E2D78"/>
    <w:rsid w:val="006E3BDA"/>
    <w:rsid w:val="006E4A51"/>
    <w:rsid w:val="006E4AF4"/>
    <w:rsid w:val="006E646D"/>
    <w:rsid w:val="006F05BC"/>
    <w:rsid w:val="006F3E9C"/>
    <w:rsid w:val="006F4602"/>
    <w:rsid w:val="006F4663"/>
    <w:rsid w:val="006F538F"/>
    <w:rsid w:val="006F5B4D"/>
    <w:rsid w:val="006F5E9A"/>
    <w:rsid w:val="006F70AF"/>
    <w:rsid w:val="0070350B"/>
    <w:rsid w:val="0070462C"/>
    <w:rsid w:val="00706904"/>
    <w:rsid w:val="00707585"/>
    <w:rsid w:val="007101C5"/>
    <w:rsid w:val="0071155F"/>
    <w:rsid w:val="00712658"/>
    <w:rsid w:val="00713725"/>
    <w:rsid w:val="00713BFE"/>
    <w:rsid w:val="0071435A"/>
    <w:rsid w:val="0071463F"/>
    <w:rsid w:val="0071537B"/>
    <w:rsid w:val="00715399"/>
    <w:rsid w:val="00715B61"/>
    <w:rsid w:val="00717F09"/>
    <w:rsid w:val="00723EE4"/>
    <w:rsid w:val="00726483"/>
    <w:rsid w:val="00730995"/>
    <w:rsid w:val="00730AEC"/>
    <w:rsid w:val="00731699"/>
    <w:rsid w:val="007316FF"/>
    <w:rsid w:val="00731C0A"/>
    <w:rsid w:val="00731F48"/>
    <w:rsid w:val="00732438"/>
    <w:rsid w:val="00734B8E"/>
    <w:rsid w:val="007352AD"/>
    <w:rsid w:val="007352B4"/>
    <w:rsid w:val="00735675"/>
    <w:rsid w:val="00736F8B"/>
    <w:rsid w:val="007377FE"/>
    <w:rsid w:val="00741C11"/>
    <w:rsid w:val="00741E36"/>
    <w:rsid w:val="007422F1"/>
    <w:rsid w:val="00743393"/>
    <w:rsid w:val="007438B4"/>
    <w:rsid w:val="00743C4C"/>
    <w:rsid w:val="007452A2"/>
    <w:rsid w:val="00745BC5"/>
    <w:rsid w:val="00746107"/>
    <w:rsid w:val="00750379"/>
    <w:rsid w:val="00750830"/>
    <w:rsid w:val="00750EC4"/>
    <w:rsid w:val="007555A7"/>
    <w:rsid w:val="0075731A"/>
    <w:rsid w:val="00762FB7"/>
    <w:rsid w:val="00763B75"/>
    <w:rsid w:val="00764D01"/>
    <w:rsid w:val="007656E5"/>
    <w:rsid w:val="00765EFE"/>
    <w:rsid w:val="00766A11"/>
    <w:rsid w:val="00773350"/>
    <w:rsid w:val="007740E0"/>
    <w:rsid w:val="0077465E"/>
    <w:rsid w:val="00775275"/>
    <w:rsid w:val="00777F5F"/>
    <w:rsid w:val="00780CF0"/>
    <w:rsid w:val="007810B7"/>
    <w:rsid w:val="00781DF4"/>
    <w:rsid w:val="0078229B"/>
    <w:rsid w:val="00784492"/>
    <w:rsid w:val="007846B8"/>
    <w:rsid w:val="00784D11"/>
    <w:rsid w:val="00786405"/>
    <w:rsid w:val="00786B95"/>
    <w:rsid w:val="00787B78"/>
    <w:rsid w:val="00787CAB"/>
    <w:rsid w:val="00790154"/>
    <w:rsid w:val="00790A0A"/>
    <w:rsid w:val="00791497"/>
    <w:rsid w:val="00792285"/>
    <w:rsid w:val="007929A4"/>
    <w:rsid w:val="00794999"/>
    <w:rsid w:val="00794BFF"/>
    <w:rsid w:val="007954CC"/>
    <w:rsid w:val="007958F8"/>
    <w:rsid w:val="0079644D"/>
    <w:rsid w:val="00796677"/>
    <w:rsid w:val="00796C48"/>
    <w:rsid w:val="00797D49"/>
    <w:rsid w:val="007A3BF6"/>
    <w:rsid w:val="007A3D34"/>
    <w:rsid w:val="007A4089"/>
    <w:rsid w:val="007A445F"/>
    <w:rsid w:val="007A4E16"/>
    <w:rsid w:val="007A4EBF"/>
    <w:rsid w:val="007A63EB"/>
    <w:rsid w:val="007B0967"/>
    <w:rsid w:val="007B1412"/>
    <w:rsid w:val="007B166E"/>
    <w:rsid w:val="007B17F6"/>
    <w:rsid w:val="007B289A"/>
    <w:rsid w:val="007B293B"/>
    <w:rsid w:val="007B3A67"/>
    <w:rsid w:val="007B4BD1"/>
    <w:rsid w:val="007B5696"/>
    <w:rsid w:val="007B6474"/>
    <w:rsid w:val="007B6500"/>
    <w:rsid w:val="007B6EB0"/>
    <w:rsid w:val="007B7A3B"/>
    <w:rsid w:val="007C0C66"/>
    <w:rsid w:val="007C1653"/>
    <w:rsid w:val="007C53F5"/>
    <w:rsid w:val="007C5EB8"/>
    <w:rsid w:val="007C6FFF"/>
    <w:rsid w:val="007C754E"/>
    <w:rsid w:val="007D0AE5"/>
    <w:rsid w:val="007D1765"/>
    <w:rsid w:val="007D325A"/>
    <w:rsid w:val="007D3644"/>
    <w:rsid w:val="007D3B97"/>
    <w:rsid w:val="007D4765"/>
    <w:rsid w:val="007D49DF"/>
    <w:rsid w:val="007D4A01"/>
    <w:rsid w:val="007D4AFD"/>
    <w:rsid w:val="007D4B25"/>
    <w:rsid w:val="007D4F4F"/>
    <w:rsid w:val="007D5199"/>
    <w:rsid w:val="007D73E5"/>
    <w:rsid w:val="007D76DA"/>
    <w:rsid w:val="007D78F1"/>
    <w:rsid w:val="007E0B69"/>
    <w:rsid w:val="007E2752"/>
    <w:rsid w:val="007E3A55"/>
    <w:rsid w:val="007E4305"/>
    <w:rsid w:val="007E4547"/>
    <w:rsid w:val="007E4D48"/>
    <w:rsid w:val="007E5A06"/>
    <w:rsid w:val="007E5B75"/>
    <w:rsid w:val="007E688C"/>
    <w:rsid w:val="007F1964"/>
    <w:rsid w:val="007F2A8C"/>
    <w:rsid w:val="007F3F96"/>
    <w:rsid w:val="007F4A29"/>
    <w:rsid w:val="007F5CBD"/>
    <w:rsid w:val="007F7911"/>
    <w:rsid w:val="00800771"/>
    <w:rsid w:val="008011C8"/>
    <w:rsid w:val="008018F0"/>
    <w:rsid w:val="00802291"/>
    <w:rsid w:val="00803DEB"/>
    <w:rsid w:val="00804662"/>
    <w:rsid w:val="00805A1C"/>
    <w:rsid w:val="00806667"/>
    <w:rsid w:val="00806AB7"/>
    <w:rsid w:val="00806F03"/>
    <w:rsid w:val="008117EC"/>
    <w:rsid w:val="008119F9"/>
    <w:rsid w:val="00812119"/>
    <w:rsid w:val="00812CAA"/>
    <w:rsid w:val="00812E60"/>
    <w:rsid w:val="00813FAD"/>
    <w:rsid w:val="00815837"/>
    <w:rsid w:val="00817F11"/>
    <w:rsid w:val="00820234"/>
    <w:rsid w:val="0082032B"/>
    <w:rsid w:val="008204B0"/>
    <w:rsid w:val="00820727"/>
    <w:rsid w:val="0082093F"/>
    <w:rsid w:val="00821BD4"/>
    <w:rsid w:val="0082258D"/>
    <w:rsid w:val="008228A8"/>
    <w:rsid w:val="00823ACA"/>
    <w:rsid w:val="00826536"/>
    <w:rsid w:val="00827F86"/>
    <w:rsid w:val="0083046C"/>
    <w:rsid w:val="008317B2"/>
    <w:rsid w:val="00831EB4"/>
    <w:rsid w:val="008322B1"/>
    <w:rsid w:val="008323D1"/>
    <w:rsid w:val="00833EC8"/>
    <w:rsid w:val="00834729"/>
    <w:rsid w:val="00834920"/>
    <w:rsid w:val="00834A37"/>
    <w:rsid w:val="008351C8"/>
    <w:rsid w:val="00835E26"/>
    <w:rsid w:val="00842488"/>
    <w:rsid w:val="008428EE"/>
    <w:rsid w:val="00843425"/>
    <w:rsid w:val="0084586E"/>
    <w:rsid w:val="008459B3"/>
    <w:rsid w:val="00846880"/>
    <w:rsid w:val="00850DCE"/>
    <w:rsid w:val="008513A9"/>
    <w:rsid w:val="008519CD"/>
    <w:rsid w:val="00854722"/>
    <w:rsid w:val="00856C94"/>
    <w:rsid w:val="00856D61"/>
    <w:rsid w:val="00857160"/>
    <w:rsid w:val="008601EB"/>
    <w:rsid w:val="00862B9F"/>
    <w:rsid w:val="008639A8"/>
    <w:rsid w:val="008640DF"/>
    <w:rsid w:val="00864EA5"/>
    <w:rsid w:val="0086618B"/>
    <w:rsid w:val="0087013B"/>
    <w:rsid w:val="00872B66"/>
    <w:rsid w:val="00872EA2"/>
    <w:rsid w:val="008730DF"/>
    <w:rsid w:val="00873928"/>
    <w:rsid w:val="00873DC7"/>
    <w:rsid w:val="0087443E"/>
    <w:rsid w:val="00875D1B"/>
    <w:rsid w:val="0087763F"/>
    <w:rsid w:val="008777FA"/>
    <w:rsid w:val="008801C0"/>
    <w:rsid w:val="008804B6"/>
    <w:rsid w:val="00880633"/>
    <w:rsid w:val="00883D59"/>
    <w:rsid w:val="00883E43"/>
    <w:rsid w:val="008851AF"/>
    <w:rsid w:val="00885DE8"/>
    <w:rsid w:val="00885F82"/>
    <w:rsid w:val="0088641D"/>
    <w:rsid w:val="00886ADE"/>
    <w:rsid w:val="00887633"/>
    <w:rsid w:val="0089081E"/>
    <w:rsid w:val="008921DB"/>
    <w:rsid w:val="00892ACC"/>
    <w:rsid w:val="00892C51"/>
    <w:rsid w:val="00892F2D"/>
    <w:rsid w:val="00892F35"/>
    <w:rsid w:val="00894AD0"/>
    <w:rsid w:val="008964E4"/>
    <w:rsid w:val="008974F7"/>
    <w:rsid w:val="008A0A29"/>
    <w:rsid w:val="008A2E07"/>
    <w:rsid w:val="008A3C4B"/>
    <w:rsid w:val="008A3D2F"/>
    <w:rsid w:val="008A56CA"/>
    <w:rsid w:val="008A5A49"/>
    <w:rsid w:val="008A6AD0"/>
    <w:rsid w:val="008B0F64"/>
    <w:rsid w:val="008B55DA"/>
    <w:rsid w:val="008B55DB"/>
    <w:rsid w:val="008B71C0"/>
    <w:rsid w:val="008C01D3"/>
    <w:rsid w:val="008C0440"/>
    <w:rsid w:val="008C0C7F"/>
    <w:rsid w:val="008C1026"/>
    <w:rsid w:val="008C243A"/>
    <w:rsid w:val="008C267D"/>
    <w:rsid w:val="008C284C"/>
    <w:rsid w:val="008C3792"/>
    <w:rsid w:val="008C3958"/>
    <w:rsid w:val="008C6B1A"/>
    <w:rsid w:val="008C7D48"/>
    <w:rsid w:val="008C7EAC"/>
    <w:rsid w:val="008D0275"/>
    <w:rsid w:val="008D04FF"/>
    <w:rsid w:val="008D1188"/>
    <w:rsid w:val="008D2D68"/>
    <w:rsid w:val="008D3818"/>
    <w:rsid w:val="008D56C8"/>
    <w:rsid w:val="008D5C71"/>
    <w:rsid w:val="008D6758"/>
    <w:rsid w:val="008D772B"/>
    <w:rsid w:val="008E02B0"/>
    <w:rsid w:val="008E0A49"/>
    <w:rsid w:val="008E2979"/>
    <w:rsid w:val="008E2EDC"/>
    <w:rsid w:val="008E39C8"/>
    <w:rsid w:val="008E4CF9"/>
    <w:rsid w:val="008E5194"/>
    <w:rsid w:val="008E53BD"/>
    <w:rsid w:val="008E68AA"/>
    <w:rsid w:val="008F2158"/>
    <w:rsid w:val="008F35F4"/>
    <w:rsid w:val="008F380B"/>
    <w:rsid w:val="008F4EEA"/>
    <w:rsid w:val="008F55D4"/>
    <w:rsid w:val="008F7550"/>
    <w:rsid w:val="0090215A"/>
    <w:rsid w:val="009021D4"/>
    <w:rsid w:val="0090269C"/>
    <w:rsid w:val="0091087A"/>
    <w:rsid w:val="009116C3"/>
    <w:rsid w:val="009136E1"/>
    <w:rsid w:val="00914593"/>
    <w:rsid w:val="009146E2"/>
    <w:rsid w:val="00914BB0"/>
    <w:rsid w:val="00914D65"/>
    <w:rsid w:val="009164C2"/>
    <w:rsid w:val="00916B71"/>
    <w:rsid w:val="00917DAD"/>
    <w:rsid w:val="00923E24"/>
    <w:rsid w:val="00924CFD"/>
    <w:rsid w:val="00925B43"/>
    <w:rsid w:val="00925F78"/>
    <w:rsid w:val="00926965"/>
    <w:rsid w:val="00933811"/>
    <w:rsid w:val="0094227E"/>
    <w:rsid w:val="00947AF8"/>
    <w:rsid w:val="00947B3A"/>
    <w:rsid w:val="00950FA4"/>
    <w:rsid w:val="0095108B"/>
    <w:rsid w:val="00951A21"/>
    <w:rsid w:val="009528AE"/>
    <w:rsid w:val="00953641"/>
    <w:rsid w:val="00953BC5"/>
    <w:rsid w:val="00962D1B"/>
    <w:rsid w:val="0096414A"/>
    <w:rsid w:val="0096435D"/>
    <w:rsid w:val="00965090"/>
    <w:rsid w:val="0096524D"/>
    <w:rsid w:val="009664AA"/>
    <w:rsid w:val="00970123"/>
    <w:rsid w:val="009734AB"/>
    <w:rsid w:val="00973C4E"/>
    <w:rsid w:val="00974087"/>
    <w:rsid w:val="009741DD"/>
    <w:rsid w:val="00974D62"/>
    <w:rsid w:val="00975250"/>
    <w:rsid w:val="0097584A"/>
    <w:rsid w:val="00975B0D"/>
    <w:rsid w:val="00976881"/>
    <w:rsid w:val="0097799E"/>
    <w:rsid w:val="009779DB"/>
    <w:rsid w:val="00977EB9"/>
    <w:rsid w:val="00981DE7"/>
    <w:rsid w:val="00984284"/>
    <w:rsid w:val="00984323"/>
    <w:rsid w:val="0098623F"/>
    <w:rsid w:val="009866E9"/>
    <w:rsid w:val="00987615"/>
    <w:rsid w:val="009902B7"/>
    <w:rsid w:val="00991BBF"/>
    <w:rsid w:val="00991C24"/>
    <w:rsid w:val="00992677"/>
    <w:rsid w:val="009929E1"/>
    <w:rsid w:val="009939E4"/>
    <w:rsid w:val="00993E99"/>
    <w:rsid w:val="009948FF"/>
    <w:rsid w:val="00994FA0"/>
    <w:rsid w:val="009A0A35"/>
    <w:rsid w:val="009A23FB"/>
    <w:rsid w:val="009A2447"/>
    <w:rsid w:val="009A2970"/>
    <w:rsid w:val="009A2C69"/>
    <w:rsid w:val="009A2E39"/>
    <w:rsid w:val="009A3E51"/>
    <w:rsid w:val="009A4440"/>
    <w:rsid w:val="009B2333"/>
    <w:rsid w:val="009B2956"/>
    <w:rsid w:val="009B2A13"/>
    <w:rsid w:val="009B3924"/>
    <w:rsid w:val="009B46FC"/>
    <w:rsid w:val="009B676A"/>
    <w:rsid w:val="009B74F0"/>
    <w:rsid w:val="009C09B2"/>
    <w:rsid w:val="009C0BF3"/>
    <w:rsid w:val="009C1C5C"/>
    <w:rsid w:val="009C21E3"/>
    <w:rsid w:val="009C6F71"/>
    <w:rsid w:val="009C7918"/>
    <w:rsid w:val="009C79D7"/>
    <w:rsid w:val="009C7AF4"/>
    <w:rsid w:val="009D04D0"/>
    <w:rsid w:val="009D27FD"/>
    <w:rsid w:val="009D6A67"/>
    <w:rsid w:val="009D6CA0"/>
    <w:rsid w:val="009D7C9A"/>
    <w:rsid w:val="009E0A47"/>
    <w:rsid w:val="009E1760"/>
    <w:rsid w:val="009E1C68"/>
    <w:rsid w:val="009E1EDF"/>
    <w:rsid w:val="009E2357"/>
    <w:rsid w:val="009E3861"/>
    <w:rsid w:val="009E4A1B"/>
    <w:rsid w:val="009E65B5"/>
    <w:rsid w:val="009E684B"/>
    <w:rsid w:val="009F009F"/>
    <w:rsid w:val="009F1D82"/>
    <w:rsid w:val="009F203C"/>
    <w:rsid w:val="009F2D47"/>
    <w:rsid w:val="009F2DC9"/>
    <w:rsid w:val="009F3567"/>
    <w:rsid w:val="009F3A9F"/>
    <w:rsid w:val="009F3AD6"/>
    <w:rsid w:val="009F3FB9"/>
    <w:rsid w:val="009F6853"/>
    <w:rsid w:val="009F6CF6"/>
    <w:rsid w:val="009F723E"/>
    <w:rsid w:val="00A01E29"/>
    <w:rsid w:val="00A01F77"/>
    <w:rsid w:val="00A0248D"/>
    <w:rsid w:val="00A034F1"/>
    <w:rsid w:val="00A03B86"/>
    <w:rsid w:val="00A05C90"/>
    <w:rsid w:val="00A07649"/>
    <w:rsid w:val="00A10033"/>
    <w:rsid w:val="00A11E68"/>
    <w:rsid w:val="00A127D5"/>
    <w:rsid w:val="00A12D79"/>
    <w:rsid w:val="00A12D7B"/>
    <w:rsid w:val="00A13543"/>
    <w:rsid w:val="00A13F27"/>
    <w:rsid w:val="00A150D0"/>
    <w:rsid w:val="00A1521D"/>
    <w:rsid w:val="00A1535E"/>
    <w:rsid w:val="00A17331"/>
    <w:rsid w:val="00A220C4"/>
    <w:rsid w:val="00A23600"/>
    <w:rsid w:val="00A23CF2"/>
    <w:rsid w:val="00A25393"/>
    <w:rsid w:val="00A264E5"/>
    <w:rsid w:val="00A27863"/>
    <w:rsid w:val="00A27AA3"/>
    <w:rsid w:val="00A30BB7"/>
    <w:rsid w:val="00A31FB7"/>
    <w:rsid w:val="00A32022"/>
    <w:rsid w:val="00A32811"/>
    <w:rsid w:val="00A3283A"/>
    <w:rsid w:val="00A3374F"/>
    <w:rsid w:val="00A33D8E"/>
    <w:rsid w:val="00A35D8B"/>
    <w:rsid w:val="00A3639B"/>
    <w:rsid w:val="00A37268"/>
    <w:rsid w:val="00A4035A"/>
    <w:rsid w:val="00A4401B"/>
    <w:rsid w:val="00A449A7"/>
    <w:rsid w:val="00A44DCF"/>
    <w:rsid w:val="00A4711C"/>
    <w:rsid w:val="00A47155"/>
    <w:rsid w:val="00A500FD"/>
    <w:rsid w:val="00A5118C"/>
    <w:rsid w:val="00A51479"/>
    <w:rsid w:val="00A53795"/>
    <w:rsid w:val="00A5394B"/>
    <w:rsid w:val="00A53B1A"/>
    <w:rsid w:val="00A54B3C"/>
    <w:rsid w:val="00A54B92"/>
    <w:rsid w:val="00A55789"/>
    <w:rsid w:val="00A55954"/>
    <w:rsid w:val="00A55FA5"/>
    <w:rsid w:val="00A562BA"/>
    <w:rsid w:val="00A5692E"/>
    <w:rsid w:val="00A57145"/>
    <w:rsid w:val="00A57CAB"/>
    <w:rsid w:val="00A6158E"/>
    <w:rsid w:val="00A63A58"/>
    <w:rsid w:val="00A64749"/>
    <w:rsid w:val="00A659B2"/>
    <w:rsid w:val="00A67237"/>
    <w:rsid w:val="00A6742D"/>
    <w:rsid w:val="00A714F5"/>
    <w:rsid w:val="00A717BB"/>
    <w:rsid w:val="00A724B7"/>
    <w:rsid w:val="00A7253F"/>
    <w:rsid w:val="00A766D5"/>
    <w:rsid w:val="00A7707A"/>
    <w:rsid w:val="00A777C1"/>
    <w:rsid w:val="00A77DCE"/>
    <w:rsid w:val="00A77DEB"/>
    <w:rsid w:val="00A82D37"/>
    <w:rsid w:val="00A83769"/>
    <w:rsid w:val="00A8645F"/>
    <w:rsid w:val="00A86515"/>
    <w:rsid w:val="00A87880"/>
    <w:rsid w:val="00A90478"/>
    <w:rsid w:val="00A908D3"/>
    <w:rsid w:val="00A90FAC"/>
    <w:rsid w:val="00A91B55"/>
    <w:rsid w:val="00A91E0E"/>
    <w:rsid w:val="00A94622"/>
    <w:rsid w:val="00A94E5B"/>
    <w:rsid w:val="00A95F5F"/>
    <w:rsid w:val="00A96792"/>
    <w:rsid w:val="00A975F1"/>
    <w:rsid w:val="00A97B97"/>
    <w:rsid w:val="00AA1FC6"/>
    <w:rsid w:val="00AA24E8"/>
    <w:rsid w:val="00AA3913"/>
    <w:rsid w:val="00AA68AE"/>
    <w:rsid w:val="00AB0442"/>
    <w:rsid w:val="00AB0D4A"/>
    <w:rsid w:val="00AB0E32"/>
    <w:rsid w:val="00AB28E6"/>
    <w:rsid w:val="00AB29C4"/>
    <w:rsid w:val="00AB5385"/>
    <w:rsid w:val="00AB5624"/>
    <w:rsid w:val="00AB659E"/>
    <w:rsid w:val="00AB7864"/>
    <w:rsid w:val="00AC155F"/>
    <w:rsid w:val="00AC2BC5"/>
    <w:rsid w:val="00AC49B4"/>
    <w:rsid w:val="00AC4F18"/>
    <w:rsid w:val="00AC5E4F"/>
    <w:rsid w:val="00AD00F6"/>
    <w:rsid w:val="00AD12B7"/>
    <w:rsid w:val="00AD246A"/>
    <w:rsid w:val="00AD2685"/>
    <w:rsid w:val="00AD27D7"/>
    <w:rsid w:val="00AD301B"/>
    <w:rsid w:val="00AD42D9"/>
    <w:rsid w:val="00AD4EA8"/>
    <w:rsid w:val="00AD5BBA"/>
    <w:rsid w:val="00AD5D2E"/>
    <w:rsid w:val="00AD729D"/>
    <w:rsid w:val="00AE01FE"/>
    <w:rsid w:val="00AE08F2"/>
    <w:rsid w:val="00AE1B4A"/>
    <w:rsid w:val="00AE2582"/>
    <w:rsid w:val="00AE2EB8"/>
    <w:rsid w:val="00AE648D"/>
    <w:rsid w:val="00AE71EC"/>
    <w:rsid w:val="00AF2842"/>
    <w:rsid w:val="00AF6A90"/>
    <w:rsid w:val="00AF6E60"/>
    <w:rsid w:val="00AF717B"/>
    <w:rsid w:val="00B04787"/>
    <w:rsid w:val="00B057C3"/>
    <w:rsid w:val="00B05A1F"/>
    <w:rsid w:val="00B06EC9"/>
    <w:rsid w:val="00B07052"/>
    <w:rsid w:val="00B07403"/>
    <w:rsid w:val="00B07A0A"/>
    <w:rsid w:val="00B103B0"/>
    <w:rsid w:val="00B116FE"/>
    <w:rsid w:val="00B11D65"/>
    <w:rsid w:val="00B14217"/>
    <w:rsid w:val="00B1442F"/>
    <w:rsid w:val="00B15A0C"/>
    <w:rsid w:val="00B16109"/>
    <w:rsid w:val="00B22BDD"/>
    <w:rsid w:val="00B249CC"/>
    <w:rsid w:val="00B25ADB"/>
    <w:rsid w:val="00B301D7"/>
    <w:rsid w:val="00B323F3"/>
    <w:rsid w:val="00B329CC"/>
    <w:rsid w:val="00B32A99"/>
    <w:rsid w:val="00B32F2F"/>
    <w:rsid w:val="00B32F90"/>
    <w:rsid w:val="00B33DA5"/>
    <w:rsid w:val="00B351A4"/>
    <w:rsid w:val="00B36C0F"/>
    <w:rsid w:val="00B36D92"/>
    <w:rsid w:val="00B4076C"/>
    <w:rsid w:val="00B410B0"/>
    <w:rsid w:val="00B42831"/>
    <w:rsid w:val="00B43746"/>
    <w:rsid w:val="00B43CD9"/>
    <w:rsid w:val="00B450F5"/>
    <w:rsid w:val="00B45DEC"/>
    <w:rsid w:val="00B45F36"/>
    <w:rsid w:val="00B46096"/>
    <w:rsid w:val="00B47A25"/>
    <w:rsid w:val="00B47DA2"/>
    <w:rsid w:val="00B524C0"/>
    <w:rsid w:val="00B53530"/>
    <w:rsid w:val="00B5389A"/>
    <w:rsid w:val="00B5426A"/>
    <w:rsid w:val="00B560C3"/>
    <w:rsid w:val="00B56A39"/>
    <w:rsid w:val="00B57656"/>
    <w:rsid w:val="00B60291"/>
    <w:rsid w:val="00B61642"/>
    <w:rsid w:val="00B62099"/>
    <w:rsid w:val="00B620A4"/>
    <w:rsid w:val="00B6382C"/>
    <w:rsid w:val="00B64D23"/>
    <w:rsid w:val="00B7145B"/>
    <w:rsid w:val="00B71EAE"/>
    <w:rsid w:val="00B721B1"/>
    <w:rsid w:val="00B72DC4"/>
    <w:rsid w:val="00B733FD"/>
    <w:rsid w:val="00B7423D"/>
    <w:rsid w:val="00B7451B"/>
    <w:rsid w:val="00B754C0"/>
    <w:rsid w:val="00B75C89"/>
    <w:rsid w:val="00B7688E"/>
    <w:rsid w:val="00B76FDC"/>
    <w:rsid w:val="00B807F7"/>
    <w:rsid w:val="00B81B8E"/>
    <w:rsid w:val="00B83289"/>
    <w:rsid w:val="00B8745E"/>
    <w:rsid w:val="00B87E1B"/>
    <w:rsid w:val="00B9013E"/>
    <w:rsid w:val="00B901E7"/>
    <w:rsid w:val="00B90C85"/>
    <w:rsid w:val="00B92131"/>
    <w:rsid w:val="00B93513"/>
    <w:rsid w:val="00B944FD"/>
    <w:rsid w:val="00BA0581"/>
    <w:rsid w:val="00BA0691"/>
    <w:rsid w:val="00BA080F"/>
    <w:rsid w:val="00BA12E5"/>
    <w:rsid w:val="00BA1A2D"/>
    <w:rsid w:val="00BA3F74"/>
    <w:rsid w:val="00BB0388"/>
    <w:rsid w:val="00BB0559"/>
    <w:rsid w:val="00BB19FF"/>
    <w:rsid w:val="00BB2C0A"/>
    <w:rsid w:val="00BB2D7D"/>
    <w:rsid w:val="00BB2DB0"/>
    <w:rsid w:val="00BB35D6"/>
    <w:rsid w:val="00BB3CE8"/>
    <w:rsid w:val="00BB43ED"/>
    <w:rsid w:val="00BB45B4"/>
    <w:rsid w:val="00BB63BD"/>
    <w:rsid w:val="00BB651A"/>
    <w:rsid w:val="00BB659E"/>
    <w:rsid w:val="00BC117E"/>
    <w:rsid w:val="00BC37D8"/>
    <w:rsid w:val="00BC6017"/>
    <w:rsid w:val="00BC7775"/>
    <w:rsid w:val="00BC78E9"/>
    <w:rsid w:val="00BD257D"/>
    <w:rsid w:val="00BD4CD0"/>
    <w:rsid w:val="00BD5C59"/>
    <w:rsid w:val="00BD6100"/>
    <w:rsid w:val="00BD63E7"/>
    <w:rsid w:val="00BE37B9"/>
    <w:rsid w:val="00BE5177"/>
    <w:rsid w:val="00BE5611"/>
    <w:rsid w:val="00BE595C"/>
    <w:rsid w:val="00BE735A"/>
    <w:rsid w:val="00BE7D14"/>
    <w:rsid w:val="00BF03E8"/>
    <w:rsid w:val="00BF18A2"/>
    <w:rsid w:val="00BF2306"/>
    <w:rsid w:val="00BF3A31"/>
    <w:rsid w:val="00BF5270"/>
    <w:rsid w:val="00BF6766"/>
    <w:rsid w:val="00BF6F80"/>
    <w:rsid w:val="00BF748A"/>
    <w:rsid w:val="00C00E96"/>
    <w:rsid w:val="00C037A0"/>
    <w:rsid w:val="00C03EDA"/>
    <w:rsid w:val="00C05BDB"/>
    <w:rsid w:val="00C06CCB"/>
    <w:rsid w:val="00C10DF0"/>
    <w:rsid w:val="00C10FFF"/>
    <w:rsid w:val="00C12921"/>
    <w:rsid w:val="00C1518D"/>
    <w:rsid w:val="00C15A06"/>
    <w:rsid w:val="00C15FFC"/>
    <w:rsid w:val="00C173B2"/>
    <w:rsid w:val="00C17D31"/>
    <w:rsid w:val="00C17F65"/>
    <w:rsid w:val="00C22272"/>
    <w:rsid w:val="00C2378A"/>
    <w:rsid w:val="00C33D71"/>
    <w:rsid w:val="00C35633"/>
    <w:rsid w:val="00C36A4A"/>
    <w:rsid w:val="00C36E6F"/>
    <w:rsid w:val="00C37EF9"/>
    <w:rsid w:val="00C40186"/>
    <w:rsid w:val="00C402AA"/>
    <w:rsid w:val="00C40A6B"/>
    <w:rsid w:val="00C40FC5"/>
    <w:rsid w:val="00C4220A"/>
    <w:rsid w:val="00C43594"/>
    <w:rsid w:val="00C441F5"/>
    <w:rsid w:val="00C44403"/>
    <w:rsid w:val="00C46630"/>
    <w:rsid w:val="00C472F0"/>
    <w:rsid w:val="00C500ED"/>
    <w:rsid w:val="00C50CAF"/>
    <w:rsid w:val="00C50E99"/>
    <w:rsid w:val="00C5250B"/>
    <w:rsid w:val="00C525F9"/>
    <w:rsid w:val="00C530B9"/>
    <w:rsid w:val="00C53A54"/>
    <w:rsid w:val="00C54595"/>
    <w:rsid w:val="00C555E4"/>
    <w:rsid w:val="00C55E86"/>
    <w:rsid w:val="00C562D4"/>
    <w:rsid w:val="00C61012"/>
    <w:rsid w:val="00C632EA"/>
    <w:rsid w:val="00C64495"/>
    <w:rsid w:val="00C64D8F"/>
    <w:rsid w:val="00C66758"/>
    <w:rsid w:val="00C66C0B"/>
    <w:rsid w:val="00C66DFF"/>
    <w:rsid w:val="00C723C1"/>
    <w:rsid w:val="00C72970"/>
    <w:rsid w:val="00C74E53"/>
    <w:rsid w:val="00C75674"/>
    <w:rsid w:val="00C760F9"/>
    <w:rsid w:val="00C7714D"/>
    <w:rsid w:val="00C77EB4"/>
    <w:rsid w:val="00C81400"/>
    <w:rsid w:val="00C81AF7"/>
    <w:rsid w:val="00C82E50"/>
    <w:rsid w:val="00C86EFD"/>
    <w:rsid w:val="00C870E9"/>
    <w:rsid w:val="00C9039D"/>
    <w:rsid w:val="00C9251F"/>
    <w:rsid w:val="00C943B4"/>
    <w:rsid w:val="00C9539A"/>
    <w:rsid w:val="00C971FF"/>
    <w:rsid w:val="00C97971"/>
    <w:rsid w:val="00C97EE7"/>
    <w:rsid w:val="00C97FEC"/>
    <w:rsid w:val="00CA1E33"/>
    <w:rsid w:val="00CA2D98"/>
    <w:rsid w:val="00CA3BA9"/>
    <w:rsid w:val="00CA3FF4"/>
    <w:rsid w:val="00CA4A69"/>
    <w:rsid w:val="00CA77D6"/>
    <w:rsid w:val="00CB03A4"/>
    <w:rsid w:val="00CB276B"/>
    <w:rsid w:val="00CB34B7"/>
    <w:rsid w:val="00CB3919"/>
    <w:rsid w:val="00CB3C94"/>
    <w:rsid w:val="00CB4F55"/>
    <w:rsid w:val="00CB4F6B"/>
    <w:rsid w:val="00CB542A"/>
    <w:rsid w:val="00CB6F82"/>
    <w:rsid w:val="00CC02A4"/>
    <w:rsid w:val="00CC0AEF"/>
    <w:rsid w:val="00CC1454"/>
    <w:rsid w:val="00CC19FA"/>
    <w:rsid w:val="00CC2258"/>
    <w:rsid w:val="00CC3AC9"/>
    <w:rsid w:val="00CC4FA1"/>
    <w:rsid w:val="00CC5146"/>
    <w:rsid w:val="00CC5F79"/>
    <w:rsid w:val="00CD0E46"/>
    <w:rsid w:val="00CD2C1D"/>
    <w:rsid w:val="00CD2E39"/>
    <w:rsid w:val="00CD33AC"/>
    <w:rsid w:val="00CD3FB1"/>
    <w:rsid w:val="00CD45E1"/>
    <w:rsid w:val="00CD790D"/>
    <w:rsid w:val="00CE1493"/>
    <w:rsid w:val="00CE1A66"/>
    <w:rsid w:val="00CE29AA"/>
    <w:rsid w:val="00CE4A43"/>
    <w:rsid w:val="00CE4C58"/>
    <w:rsid w:val="00CE72A5"/>
    <w:rsid w:val="00CF02B7"/>
    <w:rsid w:val="00CF2086"/>
    <w:rsid w:val="00CF224E"/>
    <w:rsid w:val="00CF22CD"/>
    <w:rsid w:val="00CF4D6E"/>
    <w:rsid w:val="00CF4F7E"/>
    <w:rsid w:val="00CF5A01"/>
    <w:rsid w:val="00CF5C69"/>
    <w:rsid w:val="00CF622D"/>
    <w:rsid w:val="00CF723C"/>
    <w:rsid w:val="00CF7249"/>
    <w:rsid w:val="00CF736E"/>
    <w:rsid w:val="00CF7BD4"/>
    <w:rsid w:val="00D00A9C"/>
    <w:rsid w:val="00D00F2D"/>
    <w:rsid w:val="00D02690"/>
    <w:rsid w:val="00D02864"/>
    <w:rsid w:val="00D0295C"/>
    <w:rsid w:val="00D0584C"/>
    <w:rsid w:val="00D058EC"/>
    <w:rsid w:val="00D07950"/>
    <w:rsid w:val="00D104C7"/>
    <w:rsid w:val="00D10CEF"/>
    <w:rsid w:val="00D1169C"/>
    <w:rsid w:val="00D11B48"/>
    <w:rsid w:val="00D1302C"/>
    <w:rsid w:val="00D13873"/>
    <w:rsid w:val="00D13BE7"/>
    <w:rsid w:val="00D1440A"/>
    <w:rsid w:val="00D150C4"/>
    <w:rsid w:val="00D15666"/>
    <w:rsid w:val="00D15D54"/>
    <w:rsid w:val="00D17096"/>
    <w:rsid w:val="00D2055D"/>
    <w:rsid w:val="00D207ED"/>
    <w:rsid w:val="00D22DE9"/>
    <w:rsid w:val="00D23169"/>
    <w:rsid w:val="00D242BA"/>
    <w:rsid w:val="00D24418"/>
    <w:rsid w:val="00D24715"/>
    <w:rsid w:val="00D258D6"/>
    <w:rsid w:val="00D26F7B"/>
    <w:rsid w:val="00D3188E"/>
    <w:rsid w:val="00D377E9"/>
    <w:rsid w:val="00D41298"/>
    <w:rsid w:val="00D42257"/>
    <w:rsid w:val="00D43BC6"/>
    <w:rsid w:val="00D44DD6"/>
    <w:rsid w:val="00D451C6"/>
    <w:rsid w:val="00D46732"/>
    <w:rsid w:val="00D47B7D"/>
    <w:rsid w:val="00D47C51"/>
    <w:rsid w:val="00D50AA8"/>
    <w:rsid w:val="00D5111B"/>
    <w:rsid w:val="00D51B77"/>
    <w:rsid w:val="00D537F9"/>
    <w:rsid w:val="00D53E02"/>
    <w:rsid w:val="00D54BBC"/>
    <w:rsid w:val="00D551A2"/>
    <w:rsid w:val="00D555E6"/>
    <w:rsid w:val="00D5692B"/>
    <w:rsid w:val="00D56D62"/>
    <w:rsid w:val="00D5715B"/>
    <w:rsid w:val="00D60A7E"/>
    <w:rsid w:val="00D628FF"/>
    <w:rsid w:val="00D62D39"/>
    <w:rsid w:val="00D6313F"/>
    <w:rsid w:val="00D6460B"/>
    <w:rsid w:val="00D70167"/>
    <w:rsid w:val="00D71788"/>
    <w:rsid w:val="00D7291A"/>
    <w:rsid w:val="00D74338"/>
    <w:rsid w:val="00D745CF"/>
    <w:rsid w:val="00D7523C"/>
    <w:rsid w:val="00D75B23"/>
    <w:rsid w:val="00D82DD3"/>
    <w:rsid w:val="00D83F8E"/>
    <w:rsid w:val="00D845BF"/>
    <w:rsid w:val="00D848A3"/>
    <w:rsid w:val="00D855A1"/>
    <w:rsid w:val="00D85730"/>
    <w:rsid w:val="00D8588A"/>
    <w:rsid w:val="00D85A68"/>
    <w:rsid w:val="00D86964"/>
    <w:rsid w:val="00D87555"/>
    <w:rsid w:val="00D9014A"/>
    <w:rsid w:val="00D90C1A"/>
    <w:rsid w:val="00D914F2"/>
    <w:rsid w:val="00D91D2C"/>
    <w:rsid w:val="00D91F6E"/>
    <w:rsid w:val="00D92B82"/>
    <w:rsid w:val="00D93F48"/>
    <w:rsid w:val="00D95083"/>
    <w:rsid w:val="00D9585B"/>
    <w:rsid w:val="00D96530"/>
    <w:rsid w:val="00D968E4"/>
    <w:rsid w:val="00D97C72"/>
    <w:rsid w:val="00DA15EE"/>
    <w:rsid w:val="00DA2F76"/>
    <w:rsid w:val="00DA3667"/>
    <w:rsid w:val="00DA47BF"/>
    <w:rsid w:val="00DA5A82"/>
    <w:rsid w:val="00DA6392"/>
    <w:rsid w:val="00DA73A7"/>
    <w:rsid w:val="00DB3177"/>
    <w:rsid w:val="00DB3BCB"/>
    <w:rsid w:val="00DB4AB1"/>
    <w:rsid w:val="00DB4D05"/>
    <w:rsid w:val="00DB65C6"/>
    <w:rsid w:val="00DB7572"/>
    <w:rsid w:val="00DB7AED"/>
    <w:rsid w:val="00DC0BE5"/>
    <w:rsid w:val="00DC122C"/>
    <w:rsid w:val="00DC2C89"/>
    <w:rsid w:val="00DC3B73"/>
    <w:rsid w:val="00DC3D8D"/>
    <w:rsid w:val="00DC501F"/>
    <w:rsid w:val="00DC59DE"/>
    <w:rsid w:val="00DC6539"/>
    <w:rsid w:val="00DC6C08"/>
    <w:rsid w:val="00DC6DEC"/>
    <w:rsid w:val="00DD04F8"/>
    <w:rsid w:val="00DD0CCF"/>
    <w:rsid w:val="00DD148D"/>
    <w:rsid w:val="00DD2DF1"/>
    <w:rsid w:val="00DD3FF7"/>
    <w:rsid w:val="00DD46AF"/>
    <w:rsid w:val="00DD4A8B"/>
    <w:rsid w:val="00DD4C4A"/>
    <w:rsid w:val="00DD6753"/>
    <w:rsid w:val="00DD7085"/>
    <w:rsid w:val="00DD7B3D"/>
    <w:rsid w:val="00DE10B4"/>
    <w:rsid w:val="00DE1E0F"/>
    <w:rsid w:val="00DE25BA"/>
    <w:rsid w:val="00DE34E0"/>
    <w:rsid w:val="00DE3A58"/>
    <w:rsid w:val="00DE4BAB"/>
    <w:rsid w:val="00DE4F07"/>
    <w:rsid w:val="00DE62BD"/>
    <w:rsid w:val="00DE73A5"/>
    <w:rsid w:val="00DF0BE4"/>
    <w:rsid w:val="00DF1CD0"/>
    <w:rsid w:val="00DF1E48"/>
    <w:rsid w:val="00DF325F"/>
    <w:rsid w:val="00DF51AC"/>
    <w:rsid w:val="00DF7D16"/>
    <w:rsid w:val="00E0195A"/>
    <w:rsid w:val="00E04C46"/>
    <w:rsid w:val="00E06C17"/>
    <w:rsid w:val="00E072FD"/>
    <w:rsid w:val="00E077AA"/>
    <w:rsid w:val="00E078B1"/>
    <w:rsid w:val="00E07E63"/>
    <w:rsid w:val="00E107DA"/>
    <w:rsid w:val="00E11DE3"/>
    <w:rsid w:val="00E11F0C"/>
    <w:rsid w:val="00E11F97"/>
    <w:rsid w:val="00E12457"/>
    <w:rsid w:val="00E13319"/>
    <w:rsid w:val="00E13AB7"/>
    <w:rsid w:val="00E1410D"/>
    <w:rsid w:val="00E145EA"/>
    <w:rsid w:val="00E15CE0"/>
    <w:rsid w:val="00E177F6"/>
    <w:rsid w:val="00E17CB5"/>
    <w:rsid w:val="00E211D8"/>
    <w:rsid w:val="00E23157"/>
    <w:rsid w:val="00E231F2"/>
    <w:rsid w:val="00E234FC"/>
    <w:rsid w:val="00E26B9E"/>
    <w:rsid w:val="00E27F8B"/>
    <w:rsid w:val="00E31D97"/>
    <w:rsid w:val="00E3314F"/>
    <w:rsid w:val="00E34D4A"/>
    <w:rsid w:val="00E34F3E"/>
    <w:rsid w:val="00E356C2"/>
    <w:rsid w:val="00E3644C"/>
    <w:rsid w:val="00E36DCE"/>
    <w:rsid w:val="00E36EB9"/>
    <w:rsid w:val="00E36ED2"/>
    <w:rsid w:val="00E37E19"/>
    <w:rsid w:val="00E41609"/>
    <w:rsid w:val="00E41E14"/>
    <w:rsid w:val="00E42884"/>
    <w:rsid w:val="00E43241"/>
    <w:rsid w:val="00E43759"/>
    <w:rsid w:val="00E45567"/>
    <w:rsid w:val="00E46C72"/>
    <w:rsid w:val="00E4704A"/>
    <w:rsid w:val="00E474A9"/>
    <w:rsid w:val="00E47D2C"/>
    <w:rsid w:val="00E5313F"/>
    <w:rsid w:val="00E56A7B"/>
    <w:rsid w:val="00E5731F"/>
    <w:rsid w:val="00E57F6F"/>
    <w:rsid w:val="00E61743"/>
    <w:rsid w:val="00E63690"/>
    <w:rsid w:val="00E64256"/>
    <w:rsid w:val="00E64D4E"/>
    <w:rsid w:val="00E65646"/>
    <w:rsid w:val="00E66F47"/>
    <w:rsid w:val="00E70134"/>
    <w:rsid w:val="00E70217"/>
    <w:rsid w:val="00E706D0"/>
    <w:rsid w:val="00E706EA"/>
    <w:rsid w:val="00E7085B"/>
    <w:rsid w:val="00E73411"/>
    <w:rsid w:val="00E738DF"/>
    <w:rsid w:val="00E747EC"/>
    <w:rsid w:val="00E76160"/>
    <w:rsid w:val="00E802CD"/>
    <w:rsid w:val="00E811AB"/>
    <w:rsid w:val="00E81560"/>
    <w:rsid w:val="00E834F2"/>
    <w:rsid w:val="00E85715"/>
    <w:rsid w:val="00E87C4A"/>
    <w:rsid w:val="00E9050E"/>
    <w:rsid w:val="00E91B8B"/>
    <w:rsid w:val="00E91EBD"/>
    <w:rsid w:val="00E946B2"/>
    <w:rsid w:val="00E96F31"/>
    <w:rsid w:val="00E972EE"/>
    <w:rsid w:val="00E97A9D"/>
    <w:rsid w:val="00E97DA3"/>
    <w:rsid w:val="00EA0F4B"/>
    <w:rsid w:val="00EA1724"/>
    <w:rsid w:val="00EA1EA4"/>
    <w:rsid w:val="00EA3D2F"/>
    <w:rsid w:val="00EA4E2C"/>
    <w:rsid w:val="00EA592C"/>
    <w:rsid w:val="00EA5FCB"/>
    <w:rsid w:val="00EB42D9"/>
    <w:rsid w:val="00EB4B6F"/>
    <w:rsid w:val="00EB4E1D"/>
    <w:rsid w:val="00EB5061"/>
    <w:rsid w:val="00EB56CA"/>
    <w:rsid w:val="00EB5BBB"/>
    <w:rsid w:val="00EB65CB"/>
    <w:rsid w:val="00EB65F6"/>
    <w:rsid w:val="00EC1104"/>
    <w:rsid w:val="00EC1EBA"/>
    <w:rsid w:val="00EC45B2"/>
    <w:rsid w:val="00EC5033"/>
    <w:rsid w:val="00EC553F"/>
    <w:rsid w:val="00EC6385"/>
    <w:rsid w:val="00EC72F2"/>
    <w:rsid w:val="00EC7B12"/>
    <w:rsid w:val="00ED10D1"/>
    <w:rsid w:val="00ED127A"/>
    <w:rsid w:val="00ED18A6"/>
    <w:rsid w:val="00ED1D97"/>
    <w:rsid w:val="00ED272B"/>
    <w:rsid w:val="00ED3DC2"/>
    <w:rsid w:val="00ED72FA"/>
    <w:rsid w:val="00ED79D4"/>
    <w:rsid w:val="00EE07A1"/>
    <w:rsid w:val="00EE2A5A"/>
    <w:rsid w:val="00EE3904"/>
    <w:rsid w:val="00EE43EC"/>
    <w:rsid w:val="00EE6C39"/>
    <w:rsid w:val="00EE75F3"/>
    <w:rsid w:val="00EE7AAB"/>
    <w:rsid w:val="00EF07D5"/>
    <w:rsid w:val="00EF44C4"/>
    <w:rsid w:val="00F00E47"/>
    <w:rsid w:val="00F02715"/>
    <w:rsid w:val="00F02BE5"/>
    <w:rsid w:val="00F065E1"/>
    <w:rsid w:val="00F07603"/>
    <w:rsid w:val="00F1083B"/>
    <w:rsid w:val="00F1212C"/>
    <w:rsid w:val="00F136CA"/>
    <w:rsid w:val="00F13D4C"/>
    <w:rsid w:val="00F14343"/>
    <w:rsid w:val="00F14F99"/>
    <w:rsid w:val="00F1566E"/>
    <w:rsid w:val="00F15680"/>
    <w:rsid w:val="00F15871"/>
    <w:rsid w:val="00F16B08"/>
    <w:rsid w:val="00F16ED2"/>
    <w:rsid w:val="00F170F4"/>
    <w:rsid w:val="00F17E4D"/>
    <w:rsid w:val="00F20222"/>
    <w:rsid w:val="00F204F1"/>
    <w:rsid w:val="00F2194E"/>
    <w:rsid w:val="00F2210B"/>
    <w:rsid w:val="00F234A5"/>
    <w:rsid w:val="00F24822"/>
    <w:rsid w:val="00F25C4B"/>
    <w:rsid w:val="00F25DBF"/>
    <w:rsid w:val="00F26474"/>
    <w:rsid w:val="00F32835"/>
    <w:rsid w:val="00F32EB6"/>
    <w:rsid w:val="00F34052"/>
    <w:rsid w:val="00F35E03"/>
    <w:rsid w:val="00F3622D"/>
    <w:rsid w:val="00F36D9F"/>
    <w:rsid w:val="00F37194"/>
    <w:rsid w:val="00F37A6A"/>
    <w:rsid w:val="00F427F9"/>
    <w:rsid w:val="00F42A84"/>
    <w:rsid w:val="00F441DC"/>
    <w:rsid w:val="00F4678B"/>
    <w:rsid w:val="00F476C2"/>
    <w:rsid w:val="00F506A8"/>
    <w:rsid w:val="00F50FC5"/>
    <w:rsid w:val="00F522FA"/>
    <w:rsid w:val="00F5335E"/>
    <w:rsid w:val="00F5416E"/>
    <w:rsid w:val="00F55666"/>
    <w:rsid w:val="00F571D4"/>
    <w:rsid w:val="00F575B2"/>
    <w:rsid w:val="00F60B99"/>
    <w:rsid w:val="00F60FC7"/>
    <w:rsid w:val="00F614DB"/>
    <w:rsid w:val="00F62512"/>
    <w:rsid w:val="00F62D21"/>
    <w:rsid w:val="00F65122"/>
    <w:rsid w:val="00F656B9"/>
    <w:rsid w:val="00F72153"/>
    <w:rsid w:val="00F731E4"/>
    <w:rsid w:val="00F7379B"/>
    <w:rsid w:val="00F73CAD"/>
    <w:rsid w:val="00F744B2"/>
    <w:rsid w:val="00F74EEA"/>
    <w:rsid w:val="00F7545A"/>
    <w:rsid w:val="00F754E2"/>
    <w:rsid w:val="00F77B5D"/>
    <w:rsid w:val="00F8046A"/>
    <w:rsid w:val="00F81D26"/>
    <w:rsid w:val="00F831DC"/>
    <w:rsid w:val="00F83429"/>
    <w:rsid w:val="00F84E50"/>
    <w:rsid w:val="00F860E2"/>
    <w:rsid w:val="00F86A1B"/>
    <w:rsid w:val="00F8722D"/>
    <w:rsid w:val="00F87B39"/>
    <w:rsid w:val="00F87CD1"/>
    <w:rsid w:val="00F90E18"/>
    <w:rsid w:val="00F91AE5"/>
    <w:rsid w:val="00F9363C"/>
    <w:rsid w:val="00F94DEB"/>
    <w:rsid w:val="00F94EC8"/>
    <w:rsid w:val="00F94F02"/>
    <w:rsid w:val="00F9575F"/>
    <w:rsid w:val="00F95D9B"/>
    <w:rsid w:val="00F9625B"/>
    <w:rsid w:val="00FA0540"/>
    <w:rsid w:val="00FA1368"/>
    <w:rsid w:val="00FA13CA"/>
    <w:rsid w:val="00FA1CBE"/>
    <w:rsid w:val="00FA275F"/>
    <w:rsid w:val="00FA2CBD"/>
    <w:rsid w:val="00FA32EE"/>
    <w:rsid w:val="00FA343C"/>
    <w:rsid w:val="00FA437D"/>
    <w:rsid w:val="00FA5B85"/>
    <w:rsid w:val="00FA67C5"/>
    <w:rsid w:val="00FB01E2"/>
    <w:rsid w:val="00FB0A9A"/>
    <w:rsid w:val="00FB17AA"/>
    <w:rsid w:val="00FB1D57"/>
    <w:rsid w:val="00FB267A"/>
    <w:rsid w:val="00FB510C"/>
    <w:rsid w:val="00FB542C"/>
    <w:rsid w:val="00FB5EB0"/>
    <w:rsid w:val="00FB5EF8"/>
    <w:rsid w:val="00FB614D"/>
    <w:rsid w:val="00FB633E"/>
    <w:rsid w:val="00FB6741"/>
    <w:rsid w:val="00FB6D58"/>
    <w:rsid w:val="00FB6EC4"/>
    <w:rsid w:val="00FB7811"/>
    <w:rsid w:val="00FB7865"/>
    <w:rsid w:val="00FC119E"/>
    <w:rsid w:val="00FC121F"/>
    <w:rsid w:val="00FC265E"/>
    <w:rsid w:val="00FC30BB"/>
    <w:rsid w:val="00FC73BD"/>
    <w:rsid w:val="00FD184A"/>
    <w:rsid w:val="00FD1CE1"/>
    <w:rsid w:val="00FD7094"/>
    <w:rsid w:val="00FE2F59"/>
    <w:rsid w:val="00FE37CE"/>
    <w:rsid w:val="00FE3EA2"/>
    <w:rsid w:val="00FE4B47"/>
    <w:rsid w:val="00FE59A8"/>
    <w:rsid w:val="00FE6F8B"/>
    <w:rsid w:val="00FE72EE"/>
    <w:rsid w:val="00FF0AF4"/>
    <w:rsid w:val="00FF266F"/>
    <w:rsid w:val="00FF58FF"/>
    <w:rsid w:val="00FF7B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2C0A"/>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671651"/>
    <w:pPr>
      <w:keepNext/>
      <w:keepLines/>
      <w:numPr>
        <w:numId w:val="49"/>
      </w:numPr>
      <w:spacing w:before="240" w:after="0"/>
      <w:outlineLvl w:val="0"/>
    </w:pPr>
    <w:rPr>
      <w:rFonts w:asciiTheme="minorHAnsi" w:eastAsia="Times New Roman" w:hAnsiTheme="minorHAnsi" w:cstheme="minorHAnsi"/>
      <w:b/>
      <w:bCs/>
      <w:sz w:val="24"/>
      <w:szCs w:val="24"/>
      <w:lang w:eastAsia="ja-JP"/>
    </w:rPr>
  </w:style>
  <w:style w:type="paragraph" w:styleId="Heading2">
    <w:name w:val="heading 2"/>
    <w:basedOn w:val="Normal"/>
    <w:next w:val="Normal"/>
    <w:link w:val="Heading2Char"/>
    <w:autoRedefine/>
    <w:uiPriority w:val="9"/>
    <w:unhideWhenUsed/>
    <w:qFormat/>
    <w:rsid w:val="00735675"/>
    <w:pPr>
      <w:keepNext/>
      <w:keepLines/>
      <w:numPr>
        <w:ilvl w:val="2"/>
        <w:numId w:val="54"/>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numPr>
        <w:ilvl w:val="2"/>
        <w:numId w:val="49"/>
      </w:numPr>
      <w:spacing w:before="40" w:after="0"/>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ilvl w:val="3"/>
        <w:numId w:val="49"/>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numPr>
        <w:ilvl w:val="4"/>
        <w:numId w:val="49"/>
      </w:numPr>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uiPriority w:val="9"/>
    <w:semiHidden/>
    <w:unhideWhenUsed/>
    <w:rsid w:val="006F4663"/>
    <w:pPr>
      <w:keepNext/>
      <w:keepLines/>
      <w:numPr>
        <w:ilvl w:val="5"/>
        <w:numId w:val="49"/>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F4663"/>
    <w:pPr>
      <w:keepNext/>
      <w:keepLines/>
      <w:numPr>
        <w:ilvl w:val="6"/>
        <w:numId w:val="49"/>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F4663"/>
    <w:pPr>
      <w:keepNext/>
      <w:keepLines/>
      <w:numPr>
        <w:ilvl w:val="7"/>
        <w:numId w:val="4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F4663"/>
    <w:pPr>
      <w:keepNext/>
      <w:keepLines/>
      <w:numPr>
        <w:ilvl w:val="8"/>
        <w:numId w:val="4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671651"/>
    <w:rPr>
      <w:rFonts w:asciiTheme="minorHAnsi" w:eastAsia="Times New Roman"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735675"/>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2"/>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character" w:customStyle="1" w:styleId="Heading6Char">
    <w:name w:val="Heading 6 Char"/>
    <w:basedOn w:val="DefaultParagraphFont"/>
    <w:link w:val="Heading6"/>
    <w:uiPriority w:val="9"/>
    <w:semiHidden/>
    <w:rsid w:val="006F4663"/>
    <w:rPr>
      <w:rFonts w:asciiTheme="majorHAnsi" w:eastAsiaTheme="majorEastAsia" w:hAnsiTheme="majorHAnsi" w:cstheme="majorBidi"/>
      <w:color w:val="1F3763" w:themeColor="accent1" w:themeShade="7F"/>
      <w:lang w:eastAsia="en-US"/>
    </w:rPr>
  </w:style>
  <w:style w:type="character" w:customStyle="1" w:styleId="Heading7Char">
    <w:name w:val="Heading 7 Char"/>
    <w:basedOn w:val="DefaultParagraphFont"/>
    <w:link w:val="Heading7"/>
    <w:uiPriority w:val="9"/>
    <w:semiHidden/>
    <w:rsid w:val="006F4663"/>
    <w:rPr>
      <w:rFonts w:asciiTheme="majorHAnsi" w:eastAsiaTheme="majorEastAsia" w:hAnsiTheme="majorHAnsi" w:cstheme="majorBidi"/>
      <w:i/>
      <w:iCs/>
      <w:color w:val="1F3763" w:themeColor="accent1" w:themeShade="7F"/>
      <w:lang w:eastAsia="en-US"/>
    </w:rPr>
  </w:style>
  <w:style w:type="character" w:customStyle="1" w:styleId="Heading8Char">
    <w:name w:val="Heading 8 Char"/>
    <w:basedOn w:val="DefaultParagraphFont"/>
    <w:link w:val="Heading8"/>
    <w:uiPriority w:val="9"/>
    <w:semiHidden/>
    <w:rsid w:val="006F466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6F4663"/>
    <w:rPr>
      <w:rFonts w:asciiTheme="majorHAnsi" w:eastAsiaTheme="majorEastAsia" w:hAnsiTheme="majorHAnsi" w:cstheme="majorBidi"/>
      <w:i/>
      <w:iCs/>
      <w:color w:val="272727" w:themeColor="text1" w:themeTint="D8"/>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204491533">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701246683">
      <w:bodyDiv w:val="1"/>
      <w:marLeft w:val="0"/>
      <w:marRight w:val="0"/>
      <w:marTop w:val="0"/>
      <w:marBottom w:val="0"/>
      <w:divBdr>
        <w:top w:val="none" w:sz="0" w:space="0" w:color="auto"/>
        <w:left w:val="none" w:sz="0" w:space="0" w:color="auto"/>
        <w:bottom w:val="none" w:sz="0" w:space="0" w:color="auto"/>
        <w:right w:val="none" w:sz="0" w:space="0" w:color="auto"/>
      </w:divBdr>
      <w:divsChild>
        <w:div w:id="1393121104">
          <w:marLeft w:val="0"/>
          <w:marRight w:val="0"/>
          <w:marTop w:val="0"/>
          <w:marBottom w:val="0"/>
          <w:divBdr>
            <w:top w:val="none" w:sz="0" w:space="0" w:color="auto"/>
            <w:left w:val="none" w:sz="0" w:space="0" w:color="auto"/>
            <w:bottom w:val="none" w:sz="0" w:space="0" w:color="auto"/>
            <w:right w:val="none" w:sz="0" w:space="0" w:color="auto"/>
          </w:divBdr>
        </w:div>
      </w:divsChild>
    </w:div>
    <w:div w:id="729957736">
      <w:bodyDiv w:val="1"/>
      <w:marLeft w:val="0"/>
      <w:marRight w:val="0"/>
      <w:marTop w:val="0"/>
      <w:marBottom w:val="0"/>
      <w:divBdr>
        <w:top w:val="none" w:sz="0" w:space="0" w:color="auto"/>
        <w:left w:val="none" w:sz="0" w:space="0" w:color="auto"/>
        <w:bottom w:val="none" w:sz="0" w:space="0" w:color="auto"/>
        <w:right w:val="none" w:sz="0" w:space="0" w:color="auto"/>
      </w:divBdr>
      <w:divsChild>
        <w:div w:id="699010143">
          <w:marLeft w:val="0"/>
          <w:marRight w:val="0"/>
          <w:marTop w:val="0"/>
          <w:marBottom w:val="0"/>
          <w:divBdr>
            <w:top w:val="none" w:sz="0" w:space="0" w:color="auto"/>
            <w:left w:val="none" w:sz="0" w:space="0" w:color="auto"/>
            <w:bottom w:val="none" w:sz="0" w:space="0" w:color="auto"/>
            <w:right w:val="none" w:sz="0" w:space="0" w:color="auto"/>
          </w:divBdr>
        </w:div>
      </w:divsChild>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89801849">
      <w:bodyDiv w:val="1"/>
      <w:marLeft w:val="0"/>
      <w:marRight w:val="0"/>
      <w:marTop w:val="0"/>
      <w:marBottom w:val="0"/>
      <w:divBdr>
        <w:top w:val="none" w:sz="0" w:space="0" w:color="auto"/>
        <w:left w:val="none" w:sz="0" w:space="0" w:color="auto"/>
        <w:bottom w:val="none" w:sz="0" w:space="0" w:color="auto"/>
        <w:right w:val="none" w:sz="0" w:space="0" w:color="auto"/>
      </w:divBdr>
    </w:div>
    <w:div w:id="959144490">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44933402">
      <w:bodyDiv w:val="1"/>
      <w:marLeft w:val="0"/>
      <w:marRight w:val="0"/>
      <w:marTop w:val="0"/>
      <w:marBottom w:val="0"/>
      <w:divBdr>
        <w:top w:val="none" w:sz="0" w:space="0" w:color="auto"/>
        <w:left w:val="none" w:sz="0" w:space="0" w:color="auto"/>
        <w:bottom w:val="none" w:sz="0" w:space="0" w:color="auto"/>
        <w:right w:val="none" w:sz="0" w:space="0" w:color="auto"/>
      </w:divBdr>
    </w:div>
    <w:div w:id="1212575838">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27263470">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sude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osudest.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fe.gov.ro/minister/punctul-de-contact-pentru-implementarea-conventiei-privind-drepturile-persoanelor-cu-dizabilitat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fe.gov.ro/minister/perioade-de-programare/perioada-2021-2027/"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C7954-7296-4D64-AE6D-726A183D8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88</Pages>
  <Words>34250</Words>
  <Characters>195225</Characters>
  <Application>Microsoft Office Word</Application>
  <DocSecurity>0</DocSecurity>
  <Lines>1626</Lines>
  <Paragraphs>458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229017</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Adriana</cp:lastModifiedBy>
  <cp:revision>46</cp:revision>
  <cp:lastPrinted>2023-05-18T12:50:00Z</cp:lastPrinted>
  <dcterms:created xsi:type="dcterms:W3CDTF">2023-06-06T07:34:00Z</dcterms:created>
  <dcterms:modified xsi:type="dcterms:W3CDTF">2023-06-07T10:33:00Z</dcterms:modified>
</cp:coreProperties>
</file>